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footer4.xml" ContentType="application/vnd.openxmlformats-officedocument.wordprocessingml.footer+xml"/>
  <Override PartName="/word/header13.xml" ContentType="application/vnd.openxmlformats-officedocument.wordprocessingml.header+xml"/>
  <Override PartName="/word/footer5.xml" ContentType="application/vnd.openxmlformats-officedocument.wordprocessingml.footer+xml"/>
  <Override PartName="/word/header21.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366" w:rsidRPr="00DA25F4" w:rsidRDefault="004D7366" w:rsidP="00D70EB9">
      <w:pPr>
        <w:jc w:val="both"/>
        <w:outlineLvl w:val="0"/>
        <w:rPr>
          <w:rFonts w:ascii="Arial" w:hAnsi="Arial" w:cs="Arial"/>
          <w:b/>
        </w:rPr>
      </w:pPr>
      <w:bookmarkStart w:id="0" w:name="OLE_LINK16"/>
      <w:bookmarkStart w:id="1" w:name="OLE_LINK89"/>
      <w:bookmarkStart w:id="2" w:name="OLE_LINK188"/>
      <w:bookmarkStart w:id="3" w:name="OLE_LINK165"/>
      <w:bookmarkStart w:id="4" w:name="OLE_LINK175"/>
    </w:p>
    <w:p w:rsidR="00D70EB9" w:rsidRPr="00DA25F4" w:rsidRDefault="005C76BF" w:rsidP="00D70EB9">
      <w:pPr>
        <w:jc w:val="both"/>
        <w:outlineLvl w:val="0"/>
        <w:rPr>
          <w:rFonts w:ascii="Arial" w:hAnsi="Arial" w:cs="Arial"/>
          <w:b/>
          <w:sz w:val="40"/>
        </w:rPr>
      </w:pPr>
      <w:r w:rsidRPr="00DA25F4">
        <w:rPr>
          <w:rFonts w:ascii="Arial" w:hAnsi="Arial" w:cs="Arial"/>
          <w:b/>
          <w:sz w:val="40"/>
        </w:rPr>
        <w:t>Yapı Kredi Koray</w:t>
      </w:r>
      <w:r w:rsidR="00D70EB9" w:rsidRPr="00DA25F4">
        <w:rPr>
          <w:rFonts w:ascii="Arial" w:hAnsi="Arial" w:cs="Arial"/>
          <w:b/>
          <w:sz w:val="40"/>
        </w:rPr>
        <w:t xml:space="preserve"> </w:t>
      </w:r>
      <w:r w:rsidR="003D4842" w:rsidRPr="00DA25F4">
        <w:rPr>
          <w:rFonts w:ascii="Arial" w:hAnsi="Arial" w:cs="Arial"/>
          <w:b/>
          <w:sz w:val="40"/>
        </w:rPr>
        <w:t xml:space="preserve">Gayrimenkul </w:t>
      </w:r>
    </w:p>
    <w:p w:rsidR="00874A85" w:rsidRPr="00DA25F4" w:rsidRDefault="003D4842" w:rsidP="00D70EB9">
      <w:pPr>
        <w:jc w:val="both"/>
        <w:outlineLvl w:val="0"/>
        <w:rPr>
          <w:rFonts w:ascii="Arial" w:hAnsi="Arial" w:cs="Arial"/>
          <w:b/>
          <w:sz w:val="40"/>
        </w:rPr>
      </w:pPr>
      <w:r w:rsidRPr="00DA25F4">
        <w:rPr>
          <w:rFonts w:ascii="Arial" w:hAnsi="Arial" w:cs="Arial"/>
          <w:b/>
          <w:sz w:val="40"/>
        </w:rPr>
        <w:t xml:space="preserve">Yatırım Ortaklığı </w:t>
      </w:r>
      <w:r w:rsidR="00EB6E2A" w:rsidRPr="00DA25F4">
        <w:rPr>
          <w:rFonts w:ascii="Arial" w:hAnsi="Arial" w:cs="Arial"/>
          <w:b/>
          <w:sz w:val="40"/>
        </w:rPr>
        <w:t>Anonim Şirketi</w:t>
      </w:r>
    </w:p>
    <w:p w:rsidR="009E6A42" w:rsidRPr="00DA25F4" w:rsidRDefault="009E6A42" w:rsidP="00D70EB9">
      <w:pPr>
        <w:jc w:val="both"/>
        <w:rPr>
          <w:rFonts w:ascii="Arial" w:hAnsi="Arial" w:cs="Arial"/>
          <w:b/>
        </w:rPr>
      </w:pPr>
    </w:p>
    <w:p w:rsidR="00874A85" w:rsidRPr="00DA25F4" w:rsidRDefault="00843A38" w:rsidP="00D70EB9">
      <w:pPr>
        <w:jc w:val="both"/>
        <w:outlineLvl w:val="0"/>
        <w:rPr>
          <w:rFonts w:ascii="Arial" w:hAnsi="Arial" w:cs="Arial"/>
          <w:b/>
          <w:sz w:val="28"/>
        </w:rPr>
      </w:pPr>
      <w:r w:rsidRPr="00DA25F4">
        <w:rPr>
          <w:rFonts w:ascii="Arial" w:hAnsi="Arial" w:cs="Arial"/>
          <w:b/>
          <w:sz w:val="28"/>
        </w:rPr>
        <w:t xml:space="preserve">1 Ocak </w:t>
      </w:r>
      <w:r w:rsidR="00FE3860" w:rsidRPr="00DA25F4">
        <w:rPr>
          <w:rFonts w:ascii="Arial" w:hAnsi="Arial" w:cs="Arial"/>
          <w:b/>
          <w:sz w:val="28"/>
        </w:rPr>
        <w:t>–</w:t>
      </w:r>
      <w:r w:rsidRPr="00DA25F4">
        <w:rPr>
          <w:rFonts w:ascii="Arial" w:hAnsi="Arial" w:cs="Arial"/>
          <w:b/>
          <w:sz w:val="28"/>
        </w:rPr>
        <w:t xml:space="preserve"> </w:t>
      </w:r>
      <w:r w:rsidR="00FE3860" w:rsidRPr="00DA25F4">
        <w:rPr>
          <w:rFonts w:ascii="Arial" w:hAnsi="Arial" w:cs="Arial"/>
          <w:b/>
          <w:sz w:val="28"/>
        </w:rPr>
        <w:t>31 Mart 2011</w:t>
      </w:r>
      <w:r w:rsidR="00EB6E2A" w:rsidRPr="00DA25F4">
        <w:rPr>
          <w:rFonts w:ascii="Arial" w:hAnsi="Arial" w:cs="Arial"/>
          <w:b/>
          <w:sz w:val="28"/>
        </w:rPr>
        <w:t xml:space="preserve"> </w:t>
      </w:r>
      <w:r w:rsidR="003D4842" w:rsidRPr="00DA25F4">
        <w:rPr>
          <w:rFonts w:ascii="Arial" w:hAnsi="Arial" w:cs="Arial"/>
          <w:b/>
          <w:sz w:val="28"/>
        </w:rPr>
        <w:t>ara hesap dönemine ait</w:t>
      </w:r>
      <w:r w:rsidR="00F51AE7" w:rsidRPr="00DA25F4">
        <w:rPr>
          <w:rFonts w:ascii="Arial" w:hAnsi="Arial" w:cs="Arial"/>
          <w:b/>
          <w:sz w:val="28"/>
        </w:rPr>
        <w:t xml:space="preserve"> özet</w:t>
      </w:r>
    </w:p>
    <w:p w:rsidR="00874A85" w:rsidRPr="00DA25F4" w:rsidRDefault="003D4842" w:rsidP="00D70EB9">
      <w:pPr>
        <w:jc w:val="both"/>
        <w:outlineLvl w:val="0"/>
        <w:rPr>
          <w:rFonts w:ascii="Arial" w:hAnsi="Arial" w:cs="Arial"/>
          <w:b/>
          <w:sz w:val="28"/>
        </w:rPr>
      </w:pPr>
      <w:proofErr w:type="gramStart"/>
      <w:r w:rsidRPr="00DA25F4">
        <w:rPr>
          <w:rFonts w:ascii="Arial" w:hAnsi="Arial" w:cs="Arial"/>
          <w:b/>
          <w:sz w:val="28"/>
        </w:rPr>
        <w:t>konsolide</w:t>
      </w:r>
      <w:proofErr w:type="gramEnd"/>
      <w:r w:rsidRPr="00DA25F4">
        <w:rPr>
          <w:rFonts w:ascii="Arial" w:hAnsi="Arial" w:cs="Arial"/>
          <w:b/>
          <w:sz w:val="28"/>
        </w:rPr>
        <w:t xml:space="preserve"> finansal tablolar </w:t>
      </w:r>
    </w:p>
    <w:p w:rsidR="00764BCB" w:rsidRPr="00DA25F4" w:rsidRDefault="00764BCB" w:rsidP="004A0816">
      <w:pPr>
        <w:spacing w:line="211" w:lineRule="auto"/>
        <w:rPr>
          <w:rFonts w:ascii="Arial" w:hAnsi="Arial" w:cs="Arial"/>
          <w:b/>
        </w:rPr>
      </w:pPr>
    </w:p>
    <w:p w:rsidR="00E33F3E" w:rsidRPr="00DA25F4" w:rsidRDefault="00E33F3E" w:rsidP="00366005">
      <w:pPr>
        <w:spacing w:line="211" w:lineRule="auto"/>
        <w:rPr>
          <w:rFonts w:ascii="Arial" w:hAnsi="Arial" w:cs="Arial"/>
        </w:rPr>
        <w:sectPr w:rsidR="00E33F3E" w:rsidRPr="00DA25F4" w:rsidSect="00DB7089">
          <w:headerReference w:type="default" r:id="rId9"/>
          <w:footerReference w:type="even" r:id="rId10"/>
          <w:pgSz w:w="11906" w:h="16838" w:code="9"/>
          <w:pgMar w:top="11624" w:right="2268" w:bottom="2835" w:left="2835" w:header="851" w:footer="851" w:gutter="0"/>
          <w:cols w:space="708"/>
          <w:noEndnote/>
        </w:sectPr>
      </w:pPr>
    </w:p>
    <w:p w:rsidR="0021156E" w:rsidRPr="00DA25F4" w:rsidRDefault="0021156E" w:rsidP="004A7305">
      <w:pPr>
        <w:pBdr>
          <w:bottom w:val="single" w:sz="4" w:space="1" w:color="auto"/>
        </w:pBdr>
        <w:tabs>
          <w:tab w:val="right" w:pos="9072"/>
        </w:tabs>
        <w:jc w:val="both"/>
        <w:rPr>
          <w:rFonts w:ascii="Arial" w:hAnsi="Arial" w:cs="Arial"/>
          <w:b/>
          <w:sz w:val="20"/>
          <w:szCs w:val="22"/>
        </w:rPr>
      </w:pPr>
      <w:bookmarkStart w:id="5" w:name="OLE_LINK484"/>
    </w:p>
    <w:p w:rsidR="0021156E" w:rsidRPr="00DA25F4" w:rsidRDefault="0021156E" w:rsidP="004A7305">
      <w:pPr>
        <w:pBdr>
          <w:bottom w:val="single" w:sz="4" w:space="1" w:color="auto"/>
        </w:pBdr>
        <w:tabs>
          <w:tab w:val="right" w:pos="9072"/>
        </w:tabs>
        <w:jc w:val="both"/>
        <w:rPr>
          <w:rFonts w:ascii="Arial" w:hAnsi="Arial" w:cs="Arial"/>
          <w:b/>
          <w:sz w:val="20"/>
          <w:szCs w:val="22"/>
        </w:rPr>
      </w:pPr>
    </w:p>
    <w:p w:rsidR="00C12A98" w:rsidRPr="00DA25F4" w:rsidRDefault="008723F7" w:rsidP="004A7305">
      <w:pPr>
        <w:pBdr>
          <w:bottom w:val="single" w:sz="4" w:space="1" w:color="auto"/>
        </w:pBdr>
        <w:tabs>
          <w:tab w:val="right" w:pos="9072"/>
        </w:tabs>
        <w:jc w:val="both"/>
        <w:rPr>
          <w:rFonts w:ascii="Arial" w:hAnsi="Arial" w:cs="Arial"/>
          <w:b/>
          <w:sz w:val="20"/>
          <w:szCs w:val="22"/>
        </w:rPr>
      </w:pPr>
      <w:r w:rsidRPr="00DA25F4">
        <w:rPr>
          <w:rFonts w:ascii="Arial" w:hAnsi="Arial" w:cs="Arial"/>
          <w:b/>
          <w:sz w:val="20"/>
          <w:szCs w:val="22"/>
        </w:rPr>
        <w:t>İÇİNDEKİLER</w:t>
      </w:r>
      <w:r w:rsidRPr="00DA25F4">
        <w:rPr>
          <w:rFonts w:ascii="Arial" w:hAnsi="Arial" w:cs="Arial"/>
          <w:b/>
          <w:sz w:val="20"/>
          <w:szCs w:val="22"/>
        </w:rPr>
        <w:tab/>
        <w:t>SAYFA</w:t>
      </w:r>
    </w:p>
    <w:bookmarkEnd w:id="5"/>
    <w:p w:rsidR="00920E78" w:rsidRPr="00DA25F4" w:rsidRDefault="00920E78" w:rsidP="00576328">
      <w:pPr>
        <w:jc w:val="both"/>
        <w:rPr>
          <w:rFonts w:ascii="Arial" w:hAnsi="Arial" w:cs="Arial"/>
          <w:b/>
          <w:sz w:val="20"/>
          <w:szCs w:val="22"/>
        </w:rPr>
      </w:pPr>
    </w:p>
    <w:p w:rsidR="000E7621" w:rsidRPr="00DA25F4" w:rsidRDefault="000E7621" w:rsidP="00064499">
      <w:pPr>
        <w:tabs>
          <w:tab w:val="right" w:leader="dot" w:pos="993"/>
          <w:tab w:val="right" w:leader="dot" w:pos="8505"/>
          <w:tab w:val="right" w:pos="9072"/>
        </w:tabs>
        <w:jc w:val="both"/>
        <w:rPr>
          <w:rFonts w:ascii="Arial" w:hAnsi="Arial" w:cs="Arial"/>
          <w:b/>
          <w:bCs/>
          <w:sz w:val="20"/>
          <w:szCs w:val="20"/>
        </w:rPr>
      </w:pPr>
    </w:p>
    <w:p w:rsidR="00064499" w:rsidRPr="00DA25F4" w:rsidRDefault="00EB6E2A" w:rsidP="00064499">
      <w:pPr>
        <w:tabs>
          <w:tab w:val="right" w:leader="dot" w:pos="993"/>
          <w:tab w:val="right" w:leader="dot" w:pos="8505"/>
          <w:tab w:val="right" w:pos="9072"/>
        </w:tabs>
        <w:jc w:val="both"/>
        <w:rPr>
          <w:rFonts w:ascii="Arial" w:hAnsi="Arial" w:cs="Arial"/>
          <w:b/>
          <w:sz w:val="20"/>
          <w:szCs w:val="20"/>
        </w:rPr>
      </w:pPr>
      <w:r w:rsidRPr="00DA25F4">
        <w:rPr>
          <w:rFonts w:ascii="Arial" w:hAnsi="Arial" w:cs="Arial"/>
          <w:b/>
          <w:bCs/>
          <w:sz w:val="20"/>
          <w:szCs w:val="20"/>
        </w:rPr>
        <w:t xml:space="preserve">ARA DÖNEM </w:t>
      </w:r>
      <w:r w:rsidR="00F51AE7" w:rsidRPr="00DA25F4">
        <w:rPr>
          <w:rFonts w:ascii="Arial" w:hAnsi="Arial" w:cs="Arial"/>
          <w:b/>
          <w:bCs/>
          <w:sz w:val="20"/>
          <w:szCs w:val="20"/>
        </w:rPr>
        <w:t xml:space="preserve">ÖZET </w:t>
      </w:r>
      <w:r w:rsidR="008723F7" w:rsidRPr="00DA25F4">
        <w:rPr>
          <w:rFonts w:ascii="Arial" w:hAnsi="Arial" w:cs="Arial"/>
          <w:b/>
          <w:bCs/>
          <w:sz w:val="20"/>
          <w:szCs w:val="20"/>
        </w:rPr>
        <w:t>KONSOLİDE</w:t>
      </w:r>
      <w:r w:rsidR="009E5694" w:rsidRPr="00DA25F4">
        <w:rPr>
          <w:rFonts w:ascii="Arial" w:hAnsi="Arial" w:cs="Arial"/>
          <w:b/>
          <w:sz w:val="20"/>
          <w:szCs w:val="20"/>
        </w:rPr>
        <w:t xml:space="preserve"> BİLANÇO</w:t>
      </w:r>
      <w:r w:rsidR="009E5694" w:rsidRPr="00DA25F4">
        <w:rPr>
          <w:rFonts w:ascii="Arial" w:hAnsi="Arial" w:cs="Arial"/>
          <w:b/>
          <w:sz w:val="20"/>
          <w:szCs w:val="20"/>
        </w:rPr>
        <w:tab/>
      </w:r>
      <w:r w:rsidR="009E5694" w:rsidRPr="00DA25F4">
        <w:rPr>
          <w:rFonts w:ascii="Arial" w:hAnsi="Arial" w:cs="Arial"/>
          <w:b/>
          <w:sz w:val="20"/>
          <w:szCs w:val="20"/>
        </w:rPr>
        <w:tab/>
        <w:t>1-2</w:t>
      </w:r>
    </w:p>
    <w:p w:rsidR="00802227" w:rsidRPr="00DA25F4" w:rsidRDefault="00802227" w:rsidP="00064499">
      <w:pPr>
        <w:tabs>
          <w:tab w:val="right" w:leader="dot" w:pos="993"/>
          <w:tab w:val="right" w:leader="dot" w:pos="8505"/>
          <w:tab w:val="right" w:pos="9072"/>
        </w:tabs>
        <w:jc w:val="both"/>
        <w:rPr>
          <w:rFonts w:ascii="Arial" w:hAnsi="Arial" w:cs="Arial"/>
          <w:b/>
          <w:sz w:val="20"/>
          <w:szCs w:val="20"/>
        </w:rPr>
      </w:pPr>
    </w:p>
    <w:p w:rsidR="00802227" w:rsidRPr="00DA25F4" w:rsidRDefault="00802227" w:rsidP="00802227">
      <w:pPr>
        <w:tabs>
          <w:tab w:val="right" w:leader="dot" w:pos="993"/>
          <w:tab w:val="right" w:leader="dot" w:pos="8505"/>
          <w:tab w:val="right" w:pos="9072"/>
        </w:tabs>
        <w:jc w:val="both"/>
        <w:rPr>
          <w:rFonts w:ascii="Arial" w:hAnsi="Arial" w:cs="Arial"/>
          <w:b/>
          <w:sz w:val="20"/>
          <w:szCs w:val="20"/>
        </w:rPr>
      </w:pPr>
      <w:r w:rsidRPr="00DA25F4">
        <w:rPr>
          <w:rFonts w:ascii="Arial" w:hAnsi="Arial" w:cs="Arial"/>
          <w:b/>
          <w:bCs/>
          <w:sz w:val="20"/>
          <w:szCs w:val="20"/>
        </w:rPr>
        <w:t xml:space="preserve">ARA DÖNEM </w:t>
      </w:r>
      <w:r w:rsidR="00F51AE7" w:rsidRPr="00DA25F4">
        <w:rPr>
          <w:rFonts w:ascii="Arial" w:hAnsi="Arial" w:cs="Arial"/>
          <w:b/>
          <w:bCs/>
          <w:sz w:val="20"/>
          <w:szCs w:val="20"/>
        </w:rPr>
        <w:t xml:space="preserve">ÖZET </w:t>
      </w:r>
      <w:r w:rsidRPr="00DA25F4">
        <w:rPr>
          <w:rFonts w:ascii="Arial" w:hAnsi="Arial" w:cs="Arial"/>
          <w:b/>
          <w:bCs/>
          <w:sz w:val="20"/>
          <w:szCs w:val="20"/>
        </w:rPr>
        <w:t>KONSOLİDE</w:t>
      </w:r>
      <w:r w:rsidR="009E5694" w:rsidRPr="00DA25F4">
        <w:rPr>
          <w:rFonts w:ascii="Arial" w:hAnsi="Arial" w:cs="Arial"/>
          <w:b/>
          <w:sz w:val="20"/>
          <w:szCs w:val="20"/>
        </w:rPr>
        <w:t xml:space="preserve"> KAPSAMLI GELİR TABLOSU</w:t>
      </w:r>
      <w:r w:rsidR="009E5694" w:rsidRPr="00DA25F4">
        <w:rPr>
          <w:rFonts w:ascii="Arial" w:hAnsi="Arial" w:cs="Arial"/>
          <w:b/>
          <w:sz w:val="20"/>
          <w:szCs w:val="20"/>
        </w:rPr>
        <w:tab/>
      </w:r>
      <w:r w:rsidR="009E5694" w:rsidRPr="00DA25F4">
        <w:rPr>
          <w:rFonts w:ascii="Arial" w:hAnsi="Arial" w:cs="Arial"/>
          <w:b/>
          <w:sz w:val="20"/>
          <w:szCs w:val="20"/>
        </w:rPr>
        <w:tab/>
        <w:t>3</w:t>
      </w:r>
    </w:p>
    <w:p w:rsidR="00802227" w:rsidRPr="00DA25F4" w:rsidRDefault="00802227">
      <w:pPr>
        <w:tabs>
          <w:tab w:val="right" w:leader="dot" w:pos="8505"/>
          <w:tab w:val="right" w:pos="9072"/>
        </w:tabs>
        <w:jc w:val="both"/>
        <w:rPr>
          <w:rFonts w:ascii="Arial" w:hAnsi="Arial" w:cs="Arial"/>
          <w:b/>
          <w:bCs/>
          <w:sz w:val="20"/>
          <w:szCs w:val="20"/>
        </w:rPr>
      </w:pPr>
    </w:p>
    <w:p w:rsidR="00064499" w:rsidRPr="00DA25F4" w:rsidRDefault="00114B09" w:rsidP="00064499">
      <w:pPr>
        <w:tabs>
          <w:tab w:val="left" w:pos="993"/>
          <w:tab w:val="right" w:leader="dot" w:pos="8505"/>
          <w:tab w:val="right" w:pos="9072"/>
        </w:tabs>
        <w:jc w:val="both"/>
        <w:rPr>
          <w:rFonts w:ascii="Arial" w:hAnsi="Arial" w:cs="Arial"/>
          <w:b/>
          <w:sz w:val="20"/>
          <w:szCs w:val="20"/>
        </w:rPr>
      </w:pPr>
      <w:r w:rsidRPr="00DA25F4">
        <w:rPr>
          <w:rFonts w:ascii="Arial" w:hAnsi="Arial" w:cs="Arial"/>
          <w:b/>
          <w:bCs/>
          <w:sz w:val="20"/>
          <w:szCs w:val="20"/>
        </w:rPr>
        <w:t xml:space="preserve">ARA DÖNEM </w:t>
      </w:r>
      <w:r w:rsidR="00F51AE7" w:rsidRPr="00DA25F4">
        <w:rPr>
          <w:rFonts w:ascii="Arial" w:hAnsi="Arial" w:cs="Arial"/>
          <w:b/>
          <w:bCs/>
          <w:sz w:val="20"/>
          <w:szCs w:val="20"/>
        </w:rPr>
        <w:t xml:space="preserve">ÖZET </w:t>
      </w:r>
      <w:r w:rsidR="008723F7" w:rsidRPr="00DA25F4">
        <w:rPr>
          <w:rFonts w:ascii="Arial" w:hAnsi="Arial" w:cs="Arial"/>
          <w:b/>
          <w:bCs/>
          <w:sz w:val="20"/>
          <w:szCs w:val="20"/>
        </w:rPr>
        <w:t>KONSOLİDE</w:t>
      </w:r>
      <w:r w:rsidR="008723F7" w:rsidRPr="00DA25F4">
        <w:rPr>
          <w:rFonts w:ascii="Arial" w:hAnsi="Arial" w:cs="Arial"/>
          <w:b/>
          <w:sz w:val="20"/>
          <w:szCs w:val="20"/>
        </w:rPr>
        <w:t xml:space="preserve"> ÖZKAYNAK DEĞİŞİM TABLOSU</w:t>
      </w:r>
      <w:r w:rsidR="008723F7" w:rsidRPr="00DA25F4">
        <w:rPr>
          <w:rFonts w:ascii="Arial" w:hAnsi="Arial" w:cs="Arial"/>
          <w:b/>
          <w:sz w:val="20"/>
          <w:szCs w:val="20"/>
        </w:rPr>
        <w:tab/>
      </w:r>
      <w:r w:rsidR="008723F7" w:rsidRPr="00DA25F4">
        <w:rPr>
          <w:rFonts w:ascii="Arial" w:hAnsi="Arial" w:cs="Arial"/>
          <w:b/>
          <w:sz w:val="20"/>
          <w:szCs w:val="20"/>
        </w:rPr>
        <w:tab/>
      </w:r>
      <w:r w:rsidR="009E5694" w:rsidRPr="00DA25F4">
        <w:rPr>
          <w:rFonts w:ascii="Arial" w:hAnsi="Arial" w:cs="Arial"/>
          <w:b/>
          <w:sz w:val="20"/>
          <w:szCs w:val="20"/>
        </w:rPr>
        <w:t>4</w:t>
      </w:r>
    </w:p>
    <w:p w:rsidR="00064499" w:rsidRPr="00DA25F4" w:rsidRDefault="00064499" w:rsidP="00064499">
      <w:pPr>
        <w:tabs>
          <w:tab w:val="right" w:leader="dot" w:pos="8505"/>
          <w:tab w:val="right" w:pos="9072"/>
        </w:tabs>
        <w:jc w:val="both"/>
        <w:rPr>
          <w:rFonts w:ascii="Arial" w:hAnsi="Arial" w:cs="Arial"/>
          <w:b/>
          <w:sz w:val="20"/>
          <w:szCs w:val="20"/>
        </w:rPr>
      </w:pPr>
    </w:p>
    <w:p w:rsidR="00064499" w:rsidRPr="00DA25F4" w:rsidRDefault="00114B09" w:rsidP="00064499">
      <w:pPr>
        <w:tabs>
          <w:tab w:val="left" w:pos="993"/>
          <w:tab w:val="right" w:leader="dot" w:pos="8505"/>
          <w:tab w:val="right" w:pos="9072"/>
        </w:tabs>
        <w:jc w:val="both"/>
        <w:rPr>
          <w:rFonts w:ascii="Arial" w:hAnsi="Arial" w:cs="Arial"/>
          <w:b/>
          <w:sz w:val="20"/>
          <w:szCs w:val="20"/>
        </w:rPr>
      </w:pPr>
      <w:r w:rsidRPr="00DA25F4">
        <w:rPr>
          <w:rFonts w:ascii="Arial" w:hAnsi="Arial" w:cs="Arial"/>
          <w:b/>
          <w:bCs/>
          <w:sz w:val="20"/>
          <w:szCs w:val="20"/>
        </w:rPr>
        <w:t xml:space="preserve">ARA DÖNEM </w:t>
      </w:r>
      <w:r w:rsidR="00F51AE7" w:rsidRPr="00DA25F4">
        <w:rPr>
          <w:rFonts w:ascii="Arial" w:hAnsi="Arial" w:cs="Arial"/>
          <w:b/>
          <w:bCs/>
          <w:sz w:val="20"/>
          <w:szCs w:val="20"/>
        </w:rPr>
        <w:t xml:space="preserve">ÖZET </w:t>
      </w:r>
      <w:r w:rsidR="008723F7" w:rsidRPr="00DA25F4">
        <w:rPr>
          <w:rFonts w:ascii="Arial" w:hAnsi="Arial" w:cs="Arial"/>
          <w:b/>
          <w:bCs/>
          <w:sz w:val="20"/>
          <w:szCs w:val="20"/>
        </w:rPr>
        <w:t>KONSOLİDE</w:t>
      </w:r>
      <w:r w:rsidR="008723F7" w:rsidRPr="00DA25F4">
        <w:rPr>
          <w:rFonts w:ascii="Arial" w:hAnsi="Arial" w:cs="Arial"/>
          <w:b/>
          <w:sz w:val="20"/>
          <w:szCs w:val="20"/>
        </w:rPr>
        <w:t xml:space="preserve"> NAKİT AKIM TABLOSU</w:t>
      </w:r>
      <w:r w:rsidR="008723F7" w:rsidRPr="00DA25F4">
        <w:rPr>
          <w:rFonts w:ascii="Arial" w:hAnsi="Arial" w:cs="Arial"/>
          <w:b/>
          <w:sz w:val="20"/>
          <w:szCs w:val="20"/>
        </w:rPr>
        <w:tab/>
      </w:r>
      <w:r w:rsidR="008723F7" w:rsidRPr="00DA25F4">
        <w:rPr>
          <w:rFonts w:ascii="Arial" w:hAnsi="Arial" w:cs="Arial"/>
          <w:b/>
          <w:sz w:val="20"/>
          <w:szCs w:val="20"/>
        </w:rPr>
        <w:tab/>
      </w:r>
      <w:r w:rsidR="009E5694" w:rsidRPr="00DA25F4">
        <w:rPr>
          <w:rFonts w:ascii="Arial" w:hAnsi="Arial" w:cs="Arial"/>
          <w:b/>
          <w:sz w:val="20"/>
          <w:szCs w:val="20"/>
        </w:rPr>
        <w:t>5</w:t>
      </w:r>
    </w:p>
    <w:p w:rsidR="00064499" w:rsidRPr="00DA25F4" w:rsidRDefault="00064499" w:rsidP="00064499">
      <w:pPr>
        <w:tabs>
          <w:tab w:val="right" w:leader="dot" w:pos="8505"/>
          <w:tab w:val="right" w:pos="9072"/>
        </w:tabs>
        <w:jc w:val="both"/>
        <w:rPr>
          <w:rFonts w:ascii="Arial" w:hAnsi="Arial" w:cs="Arial"/>
          <w:b/>
          <w:sz w:val="20"/>
          <w:szCs w:val="20"/>
        </w:rPr>
      </w:pPr>
    </w:p>
    <w:p w:rsidR="00064499" w:rsidRPr="00DA25F4" w:rsidRDefault="00374275" w:rsidP="00064499">
      <w:pPr>
        <w:tabs>
          <w:tab w:val="right" w:leader="dot" w:pos="8505"/>
          <w:tab w:val="right" w:pos="9072"/>
        </w:tabs>
        <w:jc w:val="both"/>
        <w:rPr>
          <w:rFonts w:ascii="Arial" w:hAnsi="Arial" w:cs="Arial"/>
          <w:b/>
          <w:sz w:val="20"/>
          <w:szCs w:val="20"/>
        </w:rPr>
      </w:pPr>
      <w:r w:rsidRPr="00DA25F4">
        <w:rPr>
          <w:rFonts w:ascii="Arial" w:hAnsi="Arial" w:cs="Arial"/>
          <w:b/>
          <w:sz w:val="20"/>
          <w:szCs w:val="20"/>
        </w:rPr>
        <w:t xml:space="preserve">ARA DÖNEM </w:t>
      </w:r>
      <w:r w:rsidR="00F51AE7" w:rsidRPr="00DA25F4">
        <w:rPr>
          <w:rFonts w:ascii="Arial" w:hAnsi="Arial" w:cs="Arial"/>
          <w:b/>
          <w:sz w:val="20"/>
          <w:szCs w:val="20"/>
        </w:rPr>
        <w:t xml:space="preserve">ÖZET </w:t>
      </w:r>
      <w:r w:rsidR="008723F7" w:rsidRPr="00DA25F4">
        <w:rPr>
          <w:rFonts w:ascii="Arial" w:hAnsi="Arial" w:cs="Arial"/>
          <w:b/>
          <w:sz w:val="20"/>
          <w:szCs w:val="20"/>
        </w:rPr>
        <w:t>KONSOLİDE FİNANSAL TABLOLARA AİT AÇIKLAYICI DİPNOTLAR</w:t>
      </w:r>
      <w:r w:rsidR="008723F7" w:rsidRPr="00DA25F4">
        <w:rPr>
          <w:rFonts w:ascii="Arial" w:hAnsi="Arial" w:cs="Arial"/>
          <w:b/>
          <w:sz w:val="20"/>
          <w:szCs w:val="20"/>
        </w:rPr>
        <w:tab/>
      </w:r>
      <w:r w:rsidR="008723F7" w:rsidRPr="00DA25F4">
        <w:rPr>
          <w:rFonts w:ascii="Arial" w:hAnsi="Arial" w:cs="Arial"/>
          <w:b/>
          <w:sz w:val="20"/>
          <w:szCs w:val="20"/>
        </w:rPr>
        <w:tab/>
      </w:r>
      <w:r w:rsidR="004A410A" w:rsidRPr="00DA25F4">
        <w:rPr>
          <w:rFonts w:ascii="Arial" w:hAnsi="Arial" w:cs="Arial"/>
          <w:b/>
          <w:sz w:val="20"/>
          <w:szCs w:val="20"/>
        </w:rPr>
        <w:t>6-</w:t>
      </w:r>
      <w:r w:rsidR="00BF1DB3" w:rsidRPr="00DA25F4">
        <w:rPr>
          <w:rFonts w:ascii="Arial" w:hAnsi="Arial" w:cs="Arial"/>
          <w:b/>
          <w:sz w:val="20"/>
          <w:szCs w:val="20"/>
        </w:rPr>
        <w:t>2</w:t>
      </w:r>
      <w:r w:rsidR="00FF526A" w:rsidRPr="00DA25F4">
        <w:rPr>
          <w:rFonts w:ascii="Arial" w:hAnsi="Arial" w:cs="Arial"/>
          <w:b/>
          <w:sz w:val="20"/>
          <w:szCs w:val="20"/>
        </w:rPr>
        <w:t>9</w:t>
      </w:r>
    </w:p>
    <w:p w:rsidR="00064499" w:rsidRPr="00DA25F4" w:rsidRDefault="00064499" w:rsidP="00064499">
      <w:pPr>
        <w:tabs>
          <w:tab w:val="left" w:pos="993"/>
          <w:tab w:val="right" w:leader="dot" w:pos="8364"/>
          <w:tab w:val="right" w:pos="9072"/>
        </w:tabs>
        <w:jc w:val="both"/>
        <w:rPr>
          <w:rFonts w:ascii="Arial" w:hAnsi="Arial" w:cs="Arial"/>
          <w:sz w:val="20"/>
          <w:szCs w:val="20"/>
        </w:rPr>
      </w:pPr>
    </w:p>
    <w:p w:rsidR="00D72DA0" w:rsidRPr="00DA25F4" w:rsidRDefault="00D72DA0" w:rsidP="000C0930">
      <w:pPr>
        <w:tabs>
          <w:tab w:val="left" w:pos="567"/>
          <w:tab w:val="right" w:leader="dot" w:pos="8505"/>
          <w:tab w:val="right" w:pos="9072"/>
        </w:tabs>
        <w:ind w:left="990" w:hanging="990"/>
        <w:jc w:val="both"/>
        <w:rPr>
          <w:rFonts w:ascii="Arial" w:hAnsi="Arial" w:cs="Arial"/>
          <w:sz w:val="18"/>
          <w:szCs w:val="18"/>
        </w:rPr>
      </w:pPr>
    </w:p>
    <w:p w:rsidR="00D72DA0" w:rsidRPr="00DA25F4" w:rsidRDefault="00D72DA0" w:rsidP="000C0930">
      <w:pPr>
        <w:tabs>
          <w:tab w:val="left" w:pos="567"/>
          <w:tab w:val="right" w:leader="dot" w:pos="8505"/>
          <w:tab w:val="right" w:pos="9072"/>
        </w:tabs>
        <w:ind w:left="990" w:hanging="990"/>
        <w:jc w:val="both"/>
        <w:rPr>
          <w:rFonts w:ascii="Arial" w:hAnsi="Arial" w:cs="Arial"/>
          <w:sz w:val="18"/>
          <w:szCs w:val="18"/>
        </w:rPr>
      </w:pPr>
    </w:p>
    <w:p w:rsidR="00D72DA0" w:rsidRPr="00DA25F4" w:rsidRDefault="00D72DA0" w:rsidP="000C0930">
      <w:pPr>
        <w:tabs>
          <w:tab w:val="left" w:pos="567"/>
          <w:tab w:val="right" w:leader="dot" w:pos="8505"/>
          <w:tab w:val="right" w:pos="9072"/>
        </w:tabs>
        <w:ind w:left="990" w:hanging="990"/>
        <w:jc w:val="both"/>
        <w:rPr>
          <w:rFonts w:ascii="Arial" w:hAnsi="Arial" w:cs="Arial"/>
          <w:sz w:val="18"/>
          <w:szCs w:val="18"/>
        </w:rPr>
        <w:sectPr w:rsidR="00D72DA0" w:rsidRPr="00DA25F4" w:rsidSect="004A278B">
          <w:headerReference w:type="even" r:id="rId11"/>
          <w:headerReference w:type="default" r:id="rId12"/>
          <w:headerReference w:type="first" r:id="rId13"/>
          <w:pgSz w:w="11906" w:h="16838"/>
          <w:pgMar w:top="1134" w:right="1134" w:bottom="1134" w:left="1701" w:header="851" w:footer="851" w:gutter="0"/>
          <w:cols w:space="708"/>
          <w:noEndnote/>
        </w:sectPr>
      </w:pPr>
    </w:p>
    <w:p w:rsidR="000B50A0" w:rsidRPr="00DA25F4" w:rsidRDefault="003D4842" w:rsidP="00500F4B">
      <w:pPr>
        <w:widowControl w:val="0"/>
        <w:pBdr>
          <w:bottom w:val="single" w:sz="4" w:space="1" w:color="auto"/>
        </w:pBdr>
        <w:tabs>
          <w:tab w:val="right" w:pos="5103"/>
          <w:tab w:val="right" w:pos="7088"/>
          <w:tab w:val="right" w:pos="9071"/>
        </w:tabs>
        <w:rPr>
          <w:rFonts w:ascii="Arial" w:hAnsi="Arial" w:cs="Arial"/>
          <w:b/>
          <w:sz w:val="20"/>
          <w:szCs w:val="20"/>
          <w:lang w:eastAsia="tr-TR"/>
        </w:rPr>
      </w:pPr>
      <w:bookmarkStart w:id="6" w:name="OLE_LINK55"/>
      <w:bookmarkStart w:id="7" w:name="OLE_LINK28"/>
      <w:bookmarkStart w:id="8" w:name="OLE_LINK22"/>
      <w:bookmarkStart w:id="9" w:name="OLE_LINK12"/>
      <w:bookmarkStart w:id="10" w:name="OLE_LINK72"/>
      <w:bookmarkStart w:id="11" w:name="OLE_LINK70"/>
      <w:bookmarkStart w:id="12" w:name="OLE_LINK50"/>
      <w:bookmarkStart w:id="13" w:name="OLE_LINK118"/>
      <w:bookmarkStart w:id="14" w:name="OLE_LINK8"/>
      <w:r w:rsidRPr="00DA25F4">
        <w:rPr>
          <w:rFonts w:ascii="Arial" w:hAnsi="Arial" w:cs="Arial"/>
          <w:b/>
          <w:sz w:val="20"/>
          <w:szCs w:val="20"/>
          <w:lang w:eastAsia="tr-TR"/>
        </w:rPr>
        <w:tab/>
      </w:r>
      <w:r w:rsidRPr="00DA25F4">
        <w:rPr>
          <w:rFonts w:ascii="Arial" w:hAnsi="Arial" w:cs="Arial"/>
          <w:b/>
          <w:sz w:val="20"/>
          <w:szCs w:val="20"/>
          <w:lang w:eastAsia="tr-TR"/>
        </w:rPr>
        <w:tab/>
      </w:r>
      <w:r w:rsidR="005035EE" w:rsidRPr="00DA25F4">
        <w:rPr>
          <w:rFonts w:ascii="Arial" w:hAnsi="Arial" w:cs="Arial"/>
          <w:b/>
          <w:sz w:val="20"/>
          <w:szCs w:val="20"/>
          <w:lang w:eastAsia="tr-TR"/>
        </w:rPr>
        <w:t>Cari dönem</w:t>
      </w:r>
      <w:r w:rsidR="005035EE" w:rsidRPr="00DA25F4">
        <w:rPr>
          <w:rFonts w:ascii="Arial" w:hAnsi="Arial" w:cs="Arial"/>
          <w:b/>
          <w:sz w:val="20"/>
          <w:szCs w:val="20"/>
          <w:lang w:eastAsia="tr-TR"/>
        </w:rPr>
        <w:tab/>
        <w:t>Önceki</w:t>
      </w:r>
      <w:r w:rsidR="000B50A0" w:rsidRPr="00DA25F4">
        <w:rPr>
          <w:rFonts w:ascii="Arial" w:hAnsi="Arial" w:cs="Arial"/>
          <w:b/>
          <w:sz w:val="20"/>
          <w:szCs w:val="20"/>
          <w:lang w:eastAsia="tr-TR"/>
        </w:rPr>
        <w:t xml:space="preserve"> dönem</w:t>
      </w:r>
    </w:p>
    <w:p w:rsidR="00545F7A" w:rsidRPr="00DA25F4" w:rsidRDefault="000B50A0" w:rsidP="00500F4B">
      <w:pPr>
        <w:widowControl w:val="0"/>
        <w:pBdr>
          <w:bottom w:val="single" w:sz="4" w:space="1" w:color="auto"/>
        </w:pBdr>
        <w:tabs>
          <w:tab w:val="right" w:pos="5103"/>
          <w:tab w:val="right" w:pos="7088"/>
          <w:tab w:val="right" w:pos="9071"/>
        </w:tabs>
        <w:rPr>
          <w:rFonts w:ascii="Arial" w:hAnsi="Arial" w:cs="Arial"/>
          <w:b/>
          <w:sz w:val="20"/>
          <w:szCs w:val="20"/>
          <w:lang w:eastAsia="tr-TR"/>
        </w:rPr>
      </w:pPr>
      <w:r w:rsidRPr="00DA25F4">
        <w:rPr>
          <w:rFonts w:ascii="Arial" w:hAnsi="Arial" w:cs="Arial"/>
          <w:b/>
          <w:sz w:val="20"/>
          <w:szCs w:val="20"/>
          <w:lang w:eastAsia="tr-TR"/>
        </w:rPr>
        <w:tab/>
      </w:r>
      <w:r w:rsidRPr="00DA25F4">
        <w:rPr>
          <w:rFonts w:ascii="Arial" w:hAnsi="Arial" w:cs="Arial"/>
          <w:b/>
          <w:sz w:val="20"/>
          <w:szCs w:val="20"/>
          <w:lang w:eastAsia="tr-TR"/>
        </w:rPr>
        <w:tab/>
      </w:r>
      <w:r w:rsidR="003D4842" w:rsidRPr="00DA25F4">
        <w:rPr>
          <w:rFonts w:ascii="Arial" w:hAnsi="Arial" w:cs="Arial"/>
          <w:b/>
          <w:i/>
          <w:sz w:val="20"/>
          <w:szCs w:val="20"/>
          <w:lang w:eastAsia="tr-TR"/>
        </w:rPr>
        <w:t>Bağımsız</w:t>
      </w:r>
      <w:r w:rsidR="003D4842" w:rsidRPr="00DA25F4">
        <w:rPr>
          <w:rFonts w:ascii="Arial" w:hAnsi="Arial" w:cs="Arial"/>
          <w:b/>
          <w:sz w:val="20"/>
          <w:szCs w:val="20"/>
          <w:lang w:eastAsia="tr-TR"/>
        </w:rPr>
        <w:tab/>
      </w:r>
      <w:r w:rsidR="003D4842" w:rsidRPr="00DA25F4">
        <w:rPr>
          <w:rFonts w:ascii="Arial" w:hAnsi="Arial" w:cs="Arial"/>
          <w:b/>
          <w:i/>
          <w:sz w:val="20"/>
          <w:szCs w:val="20"/>
          <w:lang w:eastAsia="tr-TR"/>
        </w:rPr>
        <w:t>Bağımsız</w:t>
      </w:r>
    </w:p>
    <w:p w:rsidR="00545F7A" w:rsidRPr="00DA25F4" w:rsidRDefault="003D4842" w:rsidP="00500F4B">
      <w:pPr>
        <w:widowControl w:val="0"/>
        <w:pBdr>
          <w:bottom w:val="single" w:sz="4" w:space="1" w:color="auto"/>
        </w:pBdr>
        <w:tabs>
          <w:tab w:val="right" w:pos="5103"/>
          <w:tab w:val="right" w:pos="7088"/>
          <w:tab w:val="right" w:pos="9071"/>
        </w:tabs>
        <w:rPr>
          <w:rFonts w:ascii="Arial" w:hAnsi="Arial" w:cs="Arial"/>
          <w:b/>
          <w:sz w:val="20"/>
          <w:szCs w:val="20"/>
          <w:lang w:eastAsia="tr-TR"/>
        </w:rPr>
      </w:pPr>
      <w:r w:rsidRPr="00DA25F4">
        <w:rPr>
          <w:rFonts w:ascii="Arial" w:hAnsi="Arial" w:cs="Arial"/>
          <w:b/>
          <w:sz w:val="20"/>
          <w:szCs w:val="20"/>
          <w:lang w:eastAsia="tr-TR"/>
        </w:rPr>
        <w:tab/>
      </w:r>
      <w:r w:rsidRPr="00DA25F4">
        <w:rPr>
          <w:rFonts w:ascii="Arial" w:hAnsi="Arial" w:cs="Arial"/>
          <w:b/>
          <w:sz w:val="20"/>
          <w:szCs w:val="20"/>
          <w:lang w:eastAsia="tr-TR"/>
        </w:rPr>
        <w:tab/>
      </w:r>
      <w:proofErr w:type="gramStart"/>
      <w:r w:rsidR="00E5546A" w:rsidRPr="00DA25F4">
        <w:rPr>
          <w:rFonts w:ascii="Arial" w:hAnsi="Arial" w:cs="Arial"/>
          <w:b/>
          <w:i/>
          <w:sz w:val="20"/>
          <w:szCs w:val="20"/>
          <w:lang w:eastAsia="tr-TR"/>
        </w:rPr>
        <w:t>denetimden</w:t>
      </w:r>
      <w:proofErr w:type="gramEnd"/>
      <w:r w:rsidRPr="00DA25F4">
        <w:rPr>
          <w:rFonts w:ascii="Arial" w:hAnsi="Arial" w:cs="Arial"/>
          <w:b/>
          <w:sz w:val="20"/>
          <w:szCs w:val="20"/>
          <w:lang w:eastAsia="tr-TR"/>
        </w:rPr>
        <w:tab/>
      </w:r>
      <w:r w:rsidRPr="00DA25F4">
        <w:rPr>
          <w:rFonts w:ascii="Arial" w:hAnsi="Arial" w:cs="Arial"/>
          <w:b/>
          <w:i/>
          <w:sz w:val="20"/>
          <w:szCs w:val="20"/>
          <w:lang w:eastAsia="tr-TR"/>
        </w:rPr>
        <w:t>denetimden</w:t>
      </w:r>
    </w:p>
    <w:p w:rsidR="000D400C" w:rsidRPr="00DA25F4" w:rsidRDefault="003D4842" w:rsidP="00500F4B">
      <w:pPr>
        <w:widowControl w:val="0"/>
        <w:pBdr>
          <w:bottom w:val="single" w:sz="4" w:space="1" w:color="auto"/>
        </w:pBdr>
        <w:tabs>
          <w:tab w:val="right" w:pos="5103"/>
          <w:tab w:val="right" w:pos="7088"/>
          <w:tab w:val="right" w:pos="9071"/>
        </w:tabs>
        <w:rPr>
          <w:rFonts w:ascii="Arial" w:hAnsi="Arial" w:cs="Arial"/>
          <w:b/>
          <w:sz w:val="20"/>
          <w:szCs w:val="20"/>
          <w:lang w:eastAsia="tr-TR"/>
        </w:rPr>
      </w:pPr>
      <w:r w:rsidRPr="00DA25F4">
        <w:rPr>
          <w:rFonts w:ascii="Arial" w:hAnsi="Arial" w:cs="Arial"/>
          <w:b/>
          <w:sz w:val="20"/>
          <w:szCs w:val="20"/>
          <w:lang w:eastAsia="tr-TR"/>
        </w:rPr>
        <w:tab/>
        <w:t>Dipnot</w:t>
      </w:r>
      <w:r w:rsidRPr="00DA25F4">
        <w:rPr>
          <w:rFonts w:ascii="Arial" w:hAnsi="Arial" w:cs="Arial"/>
          <w:b/>
          <w:sz w:val="20"/>
          <w:szCs w:val="20"/>
          <w:lang w:eastAsia="tr-TR"/>
        </w:rPr>
        <w:tab/>
      </w:r>
      <w:r w:rsidRPr="00DA25F4">
        <w:rPr>
          <w:rFonts w:ascii="Arial" w:hAnsi="Arial" w:cs="Arial"/>
          <w:b/>
          <w:i/>
          <w:sz w:val="20"/>
          <w:szCs w:val="20"/>
          <w:lang w:eastAsia="tr-TR"/>
        </w:rPr>
        <w:t>geç</w:t>
      </w:r>
      <w:r w:rsidR="00E5546A" w:rsidRPr="00DA25F4">
        <w:rPr>
          <w:rFonts w:ascii="Arial" w:hAnsi="Arial" w:cs="Arial"/>
          <w:b/>
          <w:i/>
          <w:sz w:val="20"/>
          <w:szCs w:val="20"/>
          <w:lang w:eastAsia="tr-TR"/>
        </w:rPr>
        <w:t>me</w:t>
      </w:r>
      <w:r w:rsidRPr="00DA25F4">
        <w:rPr>
          <w:rFonts w:ascii="Arial" w:hAnsi="Arial" w:cs="Arial"/>
          <w:b/>
          <w:i/>
          <w:sz w:val="20"/>
          <w:szCs w:val="20"/>
          <w:lang w:eastAsia="tr-TR"/>
        </w:rPr>
        <w:t>miş</w:t>
      </w:r>
      <w:r w:rsidRPr="00DA25F4">
        <w:rPr>
          <w:rFonts w:ascii="Arial" w:hAnsi="Arial" w:cs="Arial"/>
          <w:b/>
          <w:sz w:val="20"/>
          <w:szCs w:val="20"/>
          <w:lang w:eastAsia="tr-TR"/>
        </w:rPr>
        <w:tab/>
      </w:r>
      <w:r w:rsidRPr="00DA25F4">
        <w:rPr>
          <w:rFonts w:ascii="Arial" w:hAnsi="Arial" w:cs="Arial"/>
          <w:b/>
          <w:i/>
          <w:sz w:val="20"/>
          <w:szCs w:val="20"/>
          <w:lang w:eastAsia="tr-TR"/>
        </w:rPr>
        <w:t>geçmiş</w:t>
      </w:r>
    </w:p>
    <w:p w:rsidR="000D400C" w:rsidRPr="00DA25F4" w:rsidRDefault="003D4842" w:rsidP="00500F4B">
      <w:pPr>
        <w:widowControl w:val="0"/>
        <w:pBdr>
          <w:bottom w:val="single" w:sz="4" w:space="1" w:color="auto"/>
        </w:pBdr>
        <w:tabs>
          <w:tab w:val="right" w:pos="5103"/>
          <w:tab w:val="right" w:pos="7088"/>
          <w:tab w:val="right" w:pos="9071"/>
        </w:tabs>
        <w:rPr>
          <w:rFonts w:ascii="Arial" w:hAnsi="Arial" w:cs="Arial"/>
          <w:b/>
          <w:bCs/>
          <w:sz w:val="20"/>
          <w:szCs w:val="20"/>
          <w:lang w:eastAsia="tr-TR"/>
        </w:rPr>
      </w:pPr>
      <w:r w:rsidRPr="00DA25F4">
        <w:rPr>
          <w:rFonts w:ascii="Arial" w:hAnsi="Arial" w:cs="Arial"/>
          <w:b/>
          <w:sz w:val="20"/>
          <w:szCs w:val="20"/>
          <w:lang w:eastAsia="tr-TR"/>
        </w:rPr>
        <w:tab/>
      </w:r>
      <w:r w:rsidRPr="00DA25F4">
        <w:rPr>
          <w:rFonts w:ascii="Arial" w:hAnsi="Arial" w:cs="Arial"/>
          <w:b/>
          <w:bCs/>
          <w:sz w:val="20"/>
          <w:szCs w:val="20"/>
          <w:lang w:eastAsia="tr-TR"/>
        </w:rPr>
        <w:t>Referansları</w:t>
      </w:r>
      <w:r w:rsidRPr="00DA25F4">
        <w:rPr>
          <w:rFonts w:ascii="Arial" w:hAnsi="Arial" w:cs="Arial"/>
          <w:b/>
          <w:bCs/>
          <w:sz w:val="20"/>
          <w:szCs w:val="20"/>
          <w:lang w:eastAsia="tr-TR"/>
        </w:rPr>
        <w:tab/>
      </w:r>
      <w:r w:rsidR="00911173" w:rsidRPr="00DA25F4">
        <w:rPr>
          <w:rFonts w:ascii="Arial" w:hAnsi="Arial" w:cs="Arial"/>
          <w:b/>
          <w:bCs/>
          <w:sz w:val="20"/>
          <w:szCs w:val="20"/>
          <w:lang w:eastAsia="tr-TR"/>
        </w:rPr>
        <w:t>31 Mart 2011</w:t>
      </w:r>
      <w:r w:rsidR="00911173" w:rsidRPr="00DA25F4">
        <w:rPr>
          <w:rFonts w:ascii="Arial" w:hAnsi="Arial" w:cs="Arial"/>
          <w:b/>
          <w:bCs/>
          <w:sz w:val="20"/>
          <w:szCs w:val="20"/>
          <w:lang w:eastAsia="tr-TR"/>
        </w:rPr>
        <w:tab/>
        <w:t>31 Aralık 2010</w:t>
      </w:r>
    </w:p>
    <w:p w:rsidR="000D400C" w:rsidRPr="00DA25F4" w:rsidRDefault="000D400C" w:rsidP="00E11793">
      <w:pPr>
        <w:widowControl w:val="0"/>
        <w:tabs>
          <w:tab w:val="right" w:pos="5103"/>
          <w:tab w:val="decimal" w:pos="7088"/>
          <w:tab w:val="decimal" w:pos="9071"/>
        </w:tabs>
        <w:rPr>
          <w:rFonts w:ascii="Arial" w:hAnsi="Arial" w:cs="Arial"/>
          <w:b/>
          <w:bCs/>
          <w:sz w:val="20"/>
          <w:szCs w:val="20"/>
          <w:lang w:eastAsia="tr-TR"/>
        </w:rPr>
      </w:pPr>
    </w:p>
    <w:p w:rsidR="000D400C" w:rsidRPr="00DA25F4" w:rsidRDefault="003D4842" w:rsidP="00E11793">
      <w:pPr>
        <w:widowControl w:val="0"/>
        <w:tabs>
          <w:tab w:val="right" w:pos="5103"/>
          <w:tab w:val="decimal" w:pos="7088"/>
          <w:tab w:val="decimal" w:pos="9071"/>
        </w:tabs>
        <w:rPr>
          <w:rFonts w:ascii="Arial" w:hAnsi="Arial" w:cs="Arial"/>
          <w:b/>
          <w:bCs/>
          <w:sz w:val="20"/>
          <w:szCs w:val="20"/>
          <w:lang w:eastAsia="tr-TR"/>
        </w:rPr>
      </w:pPr>
      <w:r w:rsidRPr="00DA25F4">
        <w:rPr>
          <w:rFonts w:ascii="Arial" w:hAnsi="Arial" w:cs="Arial"/>
          <w:b/>
          <w:bCs/>
          <w:sz w:val="20"/>
          <w:szCs w:val="20"/>
          <w:lang w:eastAsia="tr-TR"/>
        </w:rPr>
        <w:t>VARLIKLAR</w:t>
      </w:r>
    </w:p>
    <w:p w:rsidR="000D400C" w:rsidRPr="00DA25F4" w:rsidRDefault="000D400C" w:rsidP="00E11793">
      <w:pPr>
        <w:widowControl w:val="0"/>
        <w:tabs>
          <w:tab w:val="right" w:pos="5103"/>
          <w:tab w:val="decimal" w:pos="7088"/>
          <w:tab w:val="decimal" w:pos="9071"/>
        </w:tabs>
        <w:rPr>
          <w:rFonts w:ascii="Arial" w:hAnsi="Arial" w:cs="Arial"/>
          <w:sz w:val="20"/>
          <w:szCs w:val="20"/>
          <w:lang w:eastAsia="tr-TR"/>
        </w:rPr>
      </w:pPr>
    </w:p>
    <w:p w:rsidR="000D400C" w:rsidRPr="00DA25F4" w:rsidRDefault="003D4842" w:rsidP="00E11793">
      <w:pPr>
        <w:widowControl w:val="0"/>
        <w:pBdr>
          <w:bottom w:val="single" w:sz="4" w:space="1" w:color="auto"/>
        </w:pBdr>
        <w:tabs>
          <w:tab w:val="right" w:pos="5103"/>
          <w:tab w:val="decimal" w:pos="7088"/>
          <w:tab w:val="decimal" w:pos="9071"/>
        </w:tabs>
        <w:autoSpaceDE w:val="0"/>
        <w:autoSpaceDN w:val="0"/>
        <w:adjustRightInd w:val="0"/>
        <w:rPr>
          <w:rFonts w:ascii="Arial" w:hAnsi="Arial" w:cs="Arial"/>
          <w:b/>
          <w:sz w:val="20"/>
          <w:szCs w:val="20"/>
          <w:lang w:eastAsia="tr-TR"/>
        </w:rPr>
      </w:pPr>
      <w:bookmarkStart w:id="15" w:name="OLE_LINK115"/>
      <w:r w:rsidRPr="00DA25F4">
        <w:rPr>
          <w:rFonts w:ascii="Arial" w:hAnsi="Arial" w:cs="Arial"/>
          <w:b/>
          <w:bCs/>
          <w:sz w:val="20"/>
          <w:szCs w:val="20"/>
          <w:lang w:eastAsia="tr-TR"/>
        </w:rPr>
        <w:t>Dönen varlıklar</w:t>
      </w:r>
      <w:r w:rsidRPr="00DA25F4">
        <w:rPr>
          <w:rFonts w:ascii="Arial" w:hAnsi="Arial" w:cs="Arial"/>
          <w:b/>
          <w:bCs/>
          <w:sz w:val="20"/>
          <w:szCs w:val="20"/>
          <w:lang w:eastAsia="tr-TR"/>
        </w:rPr>
        <w:tab/>
      </w:r>
      <w:r w:rsidRPr="00DA25F4">
        <w:rPr>
          <w:rFonts w:ascii="Arial" w:hAnsi="Arial" w:cs="Arial"/>
          <w:sz w:val="20"/>
          <w:szCs w:val="20"/>
          <w:lang w:eastAsia="tr-TR"/>
        </w:rPr>
        <w:tab/>
      </w:r>
      <w:bookmarkStart w:id="16" w:name="OLE_LINK137"/>
      <w:r w:rsidR="007D5678" w:rsidRPr="00DA25F4">
        <w:rPr>
          <w:rFonts w:ascii="Arial" w:hAnsi="Arial" w:cs="Arial"/>
          <w:b/>
          <w:sz w:val="20"/>
          <w:szCs w:val="20"/>
          <w:lang w:eastAsia="tr-TR"/>
        </w:rPr>
        <w:t>8</w:t>
      </w:r>
      <w:r w:rsidR="00BE6FDE" w:rsidRPr="00DA25F4">
        <w:rPr>
          <w:rFonts w:ascii="Arial" w:hAnsi="Arial" w:cs="Arial"/>
          <w:b/>
          <w:sz w:val="20"/>
          <w:szCs w:val="20"/>
          <w:lang w:eastAsia="tr-TR"/>
        </w:rPr>
        <w:t>3.993.772</w:t>
      </w:r>
      <w:r w:rsidRPr="00DA25F4">
        <w:rPr>
          <w:rFonts w:ascii="Arial" w:hAnsi="Arial" w:cs="Arial"/>
          <w:sz w:val="20"/>
          <w:szCs w:val="20"/>
          <w:lang w:eastAsia="tr-TR"/>
        </w:rPr>
        <w:tab/>
      </w:r>
      <w:bookmarkEnd w:id="16"/>
      <w:r w:rsidR="00FE3860" w:rsidRPr="00DA25F4">
        <w:rPr>
          <w:rFonts w:ascii="Arial" w:hAnsi="Arial" w:cs="Arial"/>
          <w:b/>
          <w:color w:val="000000"/>
          <w:sz w:val="20"/>
          <w:szCs w:val="20"/>
          <w:lang w:eastAsia="tr-TR"/>
        </w:rPr>
        <w:t>84.330.198</w:t>
      </w:r>
    </w:p>
    <w:p w:rsidR="000D400C" w:rsidRPr="00DA25F4" w:rsidRDefault="000D400C" w:rsidP="007D5678">
      <w:pPr>
        <w:widowControl w:val="0"/>
        <w:tabs>
          <w:tab w:val="right" w:pos="5103"/>
          <w:tab w:val="decimal" w:pos="7088"/>
          <w:tab w:val="decimal" w:pos="9071"/>
        </w:tabs>
        <w:autoSpaceDE w:val="0"/>
        <w:autoSpaceDN w:val="0"/>
        <w:adjustRightInd w:val="0"/>
        <w:ind w:firstLine="567"/>
        <w:rPr>
          <w:rFonts w:ascii="Arial" w:hAnsi="Arial" w:cs="Arial"/>
          <w:b/>
          <w:sz w:val="20"/>
          <w:szCs w:val="20"/>
        </w:rPr>
      </w:pPr>
    </w:p>
    <w:p w:rsidR="000D400C" w:rsidRPr="00DA25F4" w:rsidRDefault="002D5078" w:rsidP="00E11793">
      <w:pPr>
        <w:widowControl w:val="0"/>
        <w:tabs>
          <w:tab w:val="right" w:pos="5103"/>
          <w:tab w:val="decimal" w:pos="7088"/>
          <w:tab w:val="decimal" w:pos="9071"/>
        </w:tabs>
        <w:autoSpaceDE w:val="0"/>
        <w:autoSpaceDN w:val="0"/>
        <w:adjustRightInd w:val="0"/>
        <w:rPr>
          <w:rFonts w:ascii="Arial" w:hAnsi="Arial" w:cs="Arial"/>
          <w:sz w:val="20"/>
          <w:szCs w:val="20"/>
        </w:rPr>
      </w:pPr>
      <w:bookmarkStart w:id="17" w:name="OLE_LINK26"/>
      <w:r w:rsidRPr="00DA25F4">
        <w:rPr>
          <w:rFonts w:ascii="Arial" w:hAnsi="Arial" w:cs="Arial"/>
          <w:sz w:val="20"/>
          <w:szCs w:val="20"/>
        </w:rPr>
        <w:t>Nakit ve nakit benzerleri</w:t>
      </w:r>
      <w:r w:rsidRPr="00DA25F4">
        <w:rPr>
          <w:rFonts w:ascii="Arial" w:hAnsi="Arial" w:cs="Arial"/>
          <w:sz w:val="20"/>
          <w:szCs w:val="20"/>
        </w:rPr>
        <w:tab/>
      </w:r>
      <w:r w:rsidR="008723F7" w:rsidRPr="00DA25F4">
        <w:rPr>
          <w:rFonts w:ascii="Arial" w:hAnsi="Arial" w:cs="Arial"/>
          <w:sz w:val="20"/>
          <w:szCs w:val="20"/>
        </w:rPr>
        <w:tab/>
      </w:r>
      <w:r w:rsidR="00390BBD" w:rsidRPr="00DA25F4">
        <w:rPr>
          <w:rFonts w:ascii="Arial" w:hAnsi="Arial" w:cs="Arial"/>
          <w:sz w:val="20"/>
          <w:szCs w:val="20"/>
        </w:rPr>
        <w:t>783.312</w:t>
      </w:r>
      <w:r w:rsidR="008723F7" w:rsidRPr="00DA25F4">
        <w:rPr>
          <w:rFonts w:ascii="Arial" w:hAnsi="Arial" w:cs="Arial"/>
          <w:sz w:val="20"/>
          <w:szCs w:val="20"/>
        </w:rPr>
        <w:tab/>
      </w:r>
      <w:r w:rsidR="00FE3860" w:rsidRPr="00DA25F4">
        <w:rPr>
          <w:rFonts w:ascii="Arial" w:hAnsi="Arial" w:cs="Arial"/>
          <w:color w:val="000000"/>
          <w:sz w:val="20"/>
          <w:szCs w:val="20"/>
        </w:rPr>
        <w:t>1.041.160</w:t>
      </w:r>
    </w:p>
    <w:p w:rsidR="000D400C" w:rsidRPr="00DA25F4" w:rsidRDefault="003D4842" w:rsidP="00E11793">
      <w:pPr>
        <w:widowControl w:val="0"/>
        <w:tabs>
          <w:tab w:val="right" w:pos="5103"/>
          <w:tab w:val="decimal" w:pos="7088"/>
          <w:tab w:val="decimal" w:pos="9071"/>
        </w:tabs>
        <w:autoSpaceDE w:val="0"/>
        <w:autoSpaceDN w:val="0"/>
        <w:adjustRightInd w:val="0"/>
        <w:rPr>
          <w:rFonts w:ascii="Arial" w:hAnsi="Arial" w:cs="Arial"/>
          <w:sz w:val="20"/>
          <w:szCs w:val="20"/>
          <w:lang w:eastAsia="tr-TR"/>
        </w:rPr>
      </w:pPr>
      <w:r w:rsidRPr="00DA25F4">
        <w:rPr>
          <w:rFonts w:ascii="Arial" w:hAnsi="Arial" w:cs="Arial"/>
          <w:sz w:val="20"/>
          <w:szCs w:val="20"/>
          <w:lang w:eastAsia="tr-TR"/>
        </w:rPr>
        <w:t>Ticari alacaklar</w:t>
      </w:r>
    </w:p>
    <w:p w:rsidR="000D400C" w:rsidRPr="00DA25F4" w:rsidRDefault="002D5078" w:rsidP="00E11793">
      <w:pPr>
        <w:widowControl w:val="0"/>
        <w:tabs>
          <w:tab w:val="right" w:pos="5103"/>
          <w:tab w:val="decimal" w:pos="7088"/>
          <w:tab w:val="decimal" w:pos="9071"/>
        </w:tabs>
        <w:autoSpaceDE w:val="0"/>
        <w:autoSpaceDN w:val="0"/>
        <w:adjustRightInd w:val="0"/>
        <w:rPr>
          <w:rFonts w:ascii="Arial" w:hAnsi="Arial" w:cs="Arial"/>
          <w:sz w:val="20"/>
          <w:szCs w:val="20"/>
          <w:lang w:eastAsia="tr-TR"/>
        </w:rPr>
      </w:pPr>
      <w:r w:rsidRPr="00DA25F4">
        <w:rPr>
          <w:rFonts w:ascii="Arial" w:hAnsi="Arial" w:cs="Arial"/>
          <w:bCs/>
          <w:sz w:val="20"/>
          <w:szCs w:val="20"/>
        </w:rPr>
        <w:t xml:space="preserve">   - Diğer ticari alacaklar</w:t>
      </w:r>
      <w:r w:rsidRPr="00DA25F4">
        <w:rPr>
          <w:rFonts w:ascii="Arial" w:hAnsi="Arial" w:cs="Arial"/>
          <w:bCs/>
          <w:sz w:val="20"/>
          <w:szCs w:val="20"/>
        </w:rPr>
        <w:tab/>
      </w:r>
      <w:r w:rsidR="003D4842" w:rsidRPr="00DA25F4">
        <w:rPr>
          <w:rFonts w:ascii="Arial" w:hAnsi="Arial" w:cs="Arial"/>
          <w:sz w:val="20"/>
          <w:szCs w:val="20"/>
          <w:lang w:eastAsia="tr-TR"/>
        </w:rPr>
        <w:tab/>
      </w:r>
      <w:r w:rsidR="00BB7879" w:rsidRPr="00DA25F4">
        <w:rPr>
          <w:rFonts w:ascii="Arial" w:hAnsi="Arial" w:cs="Arial"/>
          <w:sz w:val="20"/>
          <w:szCs w:val="20"/>
          <w:lang w:eastAsia="tr-TR"/>
        </w:rPr>
        <w:t>1.112.075</w:t>
      </w:r>
      <w:r w:rsidR="003D4842" w:rsidRPr="00DA25F4">
        <w:rPr>
          <w:rFonts w:ascii="Arial" w:hAnsi="Arial" w:cs="Arial"/>
          <w:sz w:val="20"/>
          <w:szCs w:val="20"/>
          <w:lang w:eastAsia="tr-TR"/>
        </w:rPr>
        <w:tab/>
      </w:r>
      <w:r w:rsidR="00FE3860" w:rsidRPr="00DA25F4">
        <w:rPr>
          <w:rFonts w:ascii="Arial" w:hAnsi="Arial" w:cs="Arial"/>
          <w:color w:val="000000"/>
          <w:sz w:val="20"/>
          <w:szCs w:val="20"/>
          <w:lang w:eastAsia="tr-TR"/>
        </w:rPr>
        <w:t>354.752</w:t>
      </w:r>
    </w:p>
    <w:p w:rsidR="000D400C" w:rsidRPr="00DA25F4" w:rsidRDefault="003D4842" w:rsidP="00E11793">
      <w:pPr>
        <w:widowControl w:val="0"/>
        <w:tabs>
          <w:tab w:val="right" w:pos="5103"/>
          <w:tab w:val="decimal" w:pos="7088"/>
          <w:tab w:val="decimal" w:pos="9071"/>
        </w:tabs>
        <w:autoSpaceDE w:val="0"/>
        <w:autoSpaceDN w:val="0"/>
        <w:adjustRightInd w:val="0"/>
        <w:rPr>
          <w:rFonts w:ascii="Arial" w:hAnsi="Arial" w:cs="Arial"/>
          <w:sz w:val="20"/>
          <w:szCs w:val="20"/>
          <w:lang w:eastAsia="tr-TR"/>
        </w:rPr>
      </w:pPr>
      <w:r w:rsidRPr="00DA25F4">
        <w:rPr>
          <w:rFonts w:ascii="Arial" w:hAnsi="Arial" w:cs="Arial"/>
          <w:bCs/>
          <w:sz w:val="20"/>
          <w:szCs w:val="20"/>
        </w:rPr>
        <w:t xml:space="preserve">   - </w:t>
      </w:r>
      <w:r w:rsidRPr="00DA25F4">
        <w:rPr>
          <w:rFonts w:ascii="Arial" w:hAnsi="Arial" w:cs="Arial"/>
          <w:sz w:val="20"/>
          <w:szCs w:val="20"/>
          <w:lang w:eastAsia="tr-TR"/>
        </w:rPr>
        <w:t xml:space="preserve">İlişkili taraflardan </w:t>
      </w:r>
      <w:r w:rsidR="000B50A0" w:rsidRPr="00DA25F4">
        <w:rPr>
          <w:rFonts w:ascii="Arial" w:hAnsi="Arial" w:cs="Arial"/>
          <w:sz w:val="20"/>
          <w:szCs w:val="20"/>
          <w:lang w:eastAsia="tr-TR"/>
        </w:rPr>
        <w:t xml:space="preserve">ticari </w:t>
      </w:r>
      <w:r w:rsidR="002D5078" w:rsidRPr="00DA25F4">
        <w:rPr>
          <w:rFonts w:ascii="Arial" w:hAnsi="Arial" w:cs="Arial"/>
          <w:sz w:val="20"/>
          <w:szCs w:val="20"/>
          <w:lang w:eastAsia="tr-TR"/>
        </w:rPr>
        <w:t>alacaklar</w:t>
      </w:r>
      <w:r w:rsidR="002D5078" w:rsidRPr="00DA25F4">
        <w:rPr>
          <w:rFonts w:ascii="Arial" w:hAnsi="Arial" w:cs="Arial"/>
          <w:sz w:val="20"/>
          <w:szCs w:val="20"/>
          <w:lang w:eastAsia="tr-TR"/>
        </w:rPr>
        <w:tab/>
      </w:r>
      <w:r w:rsidR="000C723A" w:rsidRPr="00DA25F4">
        <w:rPr>
          <w:rFonts w:ascii="Arial" w:hAnsi="Arial" w:cs="Arial"/>
          <w:sz w:val="20"/>
          <w:szCs w:val="20"/>
          <w:lang w:eastAsia="tr-TR"/>
        </w:rPr>
        <w:t>12</w:t>
      </w:r>
      <w:r w:rsidRPr="00DA25F4">
        <w:rPr>
          <w:rFonts w:ascii="Arial" w:hAnsi="Arial" w:cs="Arial"/>
          <w:sz w:val="20"/>
          <w:szCs w:val="20"/>
          <w:lang w:eastAsia="tr-TR"/>
        </w:rPr>
        <w:tab/>
      </w:r>
      <w:r w:rsidR="009C3FF3" w:rsidRPr="00DA25F4">
        <w:rPr>
          <w:rFonts w:ascii="Arial" w:hAnsi="Arial" w:cs="Arial"/>
          <w:sz w:val="20"/>
          <w:szCs w:val="20"/>
          <w:lang w:eastAsia="tr-TR"/>
        </w:rPr>
        <w:t>170.742</w:t>
      </w:r>
      <w:r w:rsidRPr="00DA25F4">
        <w:rPr>
          <w:rFonts w:ascii="Arial" w:hAnsi="Arial" w:cs="Arial"/>
          <w:sz w:val="20"/>
          <w:szCs w:val="20"/>
          <w:lang w:eastAsia="tr-TR"/>
        </w:rPr>
        <w:tab/>
      </w:r>
      <w:r w:rsidR="00FE3860" w:rsidRPr="00DA25F4">
        <w:rPr>
          <w:rFonts w:ascii="Arial" w:hAnsi="Arial" w:cs="Arial"/>
          <w:color w:val="000000"/>
          <w:sz w:val="20"/>
          <w:szCs w:val="20"/>
          <w:lang w:eastAsia="tr-TR"/>
        </w:rPr>
        <w:t>696.369</w:t>
      </w:r>
    </w:p>
    <w:p w:rsidR="00AF084C" w:rsidRPr="00DA25F4" w:rsidRDefault="002D5078" w:rsidP="00E11793">
      <w:pPr>
        <w:widowControl w:val="0"/>
        <w:tabs>
          <w:tab w:val="right" w:pos="5103"/>
          <w:tab w:val="decimal" w:pos="7088"/>
          <w:tab w:val="decimal" w:pos="9071"/>
        </w:tabs>
        <w:autoSpaceDE w:val="0"/>
        <w:autoSpaceDN w:val="0"/>
        <w:adjustRightInd w:val="0"/>
        <w:rPr>
          <w:rFonts w:ascii="Arial" w:hAnsi="Arial" w:cs="Arial"/>
          <w:sz w:val="20"/>
          <w:szCs w:val="20"/>
          <w:lang w:eastAsia="tr-TR"/>
        </w:rPr>
      </w:pPr>
      <w:r w:rsidRPr="00DA25F4">
        <w:rPr>
          <w:rFonts w:ascii="Arial" w:hAnsi="Arial" w:cs="Arial"/>
          <w:sz w:val="20"/>
          <w:szCs w:val="20"/>
          <w:lang w:eastAsia="tr-TR"/>
        </w:rPr>
        <w:t>Stoklar</w:t>
      </w:r>
      <w:r w:rsidRPr="00DA25F4">
        <w:rPr>
          <w:rFonts w:ascii="Arial" w:hAnsi="Arial" w:cs="Arial"/>
          <w:sz w:val="20"/>
          <w:szCs w:val="20"/>
          <w:lang w:eastAsia="tr-TR"/>
        </w:rPr>
        <w:tab/>
      </w:r>
      <w:r w:rsidR="00333AAB" w:rsidRPr="00DA25F4">
        <w:rPr>
          <w:rFonts w:ascii="Arial" w:hAnsi="Arial" w:cs="Arial"/>
          <w:sz w:val="20"/>
          <w:szCs w:val="20"/>
          <w:lang w:eastAsia="tr-TR"/>
        </w:rPr>
        <w:t>5</w:t>
      </w:r>
      <w:r w:rsidR="003D4842" w:rsidRPr="00DA25F4">
        <w:rPr>
          <w:rFonts w:ascii="Arial" w:hAnsi="Arial" w:cs="Arial"/>
          <w:sz w:val="20"/>
          <w:szCs w:val="20"/>
          <w:lang w:eastAsia="tr-TR"/>
        </w:rPr>
        <w:tab/>
      </w:r>
      <w:r w:rsidR="009C3FF3" w:rsidRPr="00DA25F4">
        <w:rPr>
          <w:rFonts w:ascii="Arial" w:hAnsi="Arial" w:cs="Arial"/>
          <w:sz w:val="20"/>
          <w:szCs w:val="20"/>
          <w:lang w:eastAsia="tr-TR"/>
        </w:rPr>
        <w:t>66.</w:t>
      </w:r>
      <w:r w:rsidR="003D1409" w:rsidRPr="00DA25F4">
        <w:rPr>
          <w:rFonts w:ascii="Arial" w:hAnsi="Arial" w:cs="Arial"/>
          <w:sz w:val="20"/>
          <w:szCs w:val="20"/>
          <w:lang w:eastAsia="tr-TR"/>
        </w:rPr>
        <w:t>278.705</w:t>
      </w:r>
      <w:r w:rsidR="003D4842" w:rsidRPr="00DA25F4">
        <w:rPr>
          <w:rFonts w:ascii="Arial" w:hAnsi="Arial" w:cs="Arial"/>
          <w:sz w:val="20"/>
          <w:szCs w:val="20"/>
          <w:lang w:eastAsia="tr-TR"/>
        </w:rPr>
        <w:tab/>
      </w:r>
      <w:r w:rsidR="00FE3860" w:rsidRPr="00DA25F4">
        <w:rPr>
          <w:rFonts w:ascii="Arial" w:hAnsi="Arial" w:cs="Arial"/>
          <w:color w:val="000000"/>
          <w:sz w:val="20"/>
          <w:szCs w:val="20"/>
          <w:lang w:eastAsia="tr-TR"/>
        </w:rPr>
        <w:t>66.263.320</w:t>
      </w:r>
    </w:p>
    <w:p w:rsidR="000D400C" w:rsidRPr="00DA25F4" w:rsidRDefault="002D5078" w:rsidP="00E11793">
      <w:pPr>
        <w:widowControl w:val="0"/>
        <w:pBdr>
          <w:bottom w:val="single" w:sz="4" w:space="1" w:color="auto"/>
        </w:pBdr>
        <w:tabs>
          <w:tab w:val="right" w:pos="5103"/>
          <w:tab w:val="decimal" w:pos="7088"/>
          <w:tab w:val="decimal" w:pos="9071"/>
        </w:tabs>
        <w:autoSpaceDE w:val="0"/>
        <w:autoSpaceDN w:val="0"/>
        <w:adjustRightInd w:val="0"/>
        <w:rPr>
          <w:rFonts w:ascii="Arial" w:hAnsi="Arial" w:cs="Arial"/>
          <w:sz w:val="20"/>
          <w:szCs w:val="20"/>
          <w:lang w:eastAsia="tr-TR"/>
        </w:rPr>
      </w:pPr>
      <w:r w:rsidRPr="00DA25F4">
        <w:rPr>
          <w:rFonts w:ascii="Arial" w:hAnsi="Arial" w:cs="Arial"/>
          <w:sz w:val="20"/>
          <w:szCs w:val="20"/>
          <w:lang w:eastAsia="tr-TR"/>
        </w:rPr>
        <w:t>Diğer dönen varlıklar</w:t>
      </w:r>
      <w:r w:rsidRPr="00DA25F4">
        <w:rPr>
          <w:rFonts w:ascii="Arial" w:hAnsi="Arial" w:cs="Arial"/>
          <w:sz w:val="20"/>
          <w:szCs w:val="20"/>
          <w:lang w:eastAsia="tr-TR"/>
        </w:rPr>
        <w:tab/>
      </w:r>
      <w:r w:rsidR="005035EE" w:rsidRPr="00DA25F4">
        <w:rPr>
          <w:rFonts w:ascii="Arial" w:hAnsi="Arial" w:cs="Arial"/>
          <w:sz w:val="20"/>
          <w:szCs w:val="20"/>
          <w:lang w:eastAsia="tr-TR"/>
        </w:rPr>
        <w:t>4</w:t>
      </w:r>
      <w:r w:rsidR="003D4842" w:rsidRPr="00DA25F4">
        <w:rPr>
          <w:rFonts w:ascii="Arial" w:hAnsi="Arial" w:cs="Arial"/>
          <w:sz w:val="20"/>
          <w:szCs w:val="20"/>
          <w:lang w:eastAsia="tr-TR"/>
        </w:rPr>
        <w:tab/>
      </w:r>
      <w:r w:rsidR="007D5678" w:rsidRPr="00DA25F4">
        <w:rPr>
          <w:rFonts w:ascii="Arial" w:hAnsi="Arial" w:cs="Arial"/>
          <w:sz w:val="20"/>
          <w:szCs w:val="20"/>
          <w:lang w:eastAsia="tr-TR"/>
        </w:rPr>
        <w:t>15</w:t>
      </w:r>
      <w:r w:rsidR="002C385C" w:rsidRPr="00DA25F4">
        <w:rPr>
          <w:rFonts w:ascii="Arial" w:hAnsi="Arial" w:cs="Arial"/>
          <w:sz w:val="20"/>
          <w:szCs w:val="20"/>
          <w:lang w:eastAsia="tr-TR"/>
        </w:rPr>
        <w:t>.</w:t>
      </w:r>
      <w:r w:rsidR="00390BBD" w:rsidRPr="00DA25F4">
        <w:rPr>
          <w:rFonts w:ascii="Arial" w:hAnsi="Arial" w:cs="Arial"/>
          <w:sz w:val="20"/>
          <w:szCs w:val="20"/>
          <w:lang w:eastAsia="tr-TR"/>
        </w:rPr>
        <w:t>648.938</w:t>
      </w:r>
      <w:r w:rsidR="003D4842" w:rsidRPr="00DA25F4">
        <w:rPr>
          <w:rFonts w:ascii="Arial" w:hAnsi="Arial" w:cs="Arial"/>
          <w:sz w:val="20"/>
          <w:szCs w:val="20"/>
          <w:lang w:eastAsia="tr-TR"/>
        </w:rPr>
        <w:tab/>
      </w:r>
      <w:r w:rsidR="007D5678" w:rsidRPr="00DA25F4">
        <w:rPr>
          <w:rFonts w:ascii="Arial" w:hAnsi="Arial" w:cs="Arial"/>
          <w:sz w:val="20"/>
          <w:szCs w:val="20"/>
          <w:lang w:eastAsia="tr-TR"/>
        </w:rPr>
        <w:t>15.357.147</w:t>
      </w:r>
    </w:p>
    <w:p w:rsidR="00911173" w:rsidRPr="00DA25F4" w:rsidRDefault="00911173" w:rsidP="00E11793">
      <w:pPr>
        <w:widowControl w:val="0"/>
        <w:pBdr>
          <w:bottom w:val="single" w:sz="4" w:space="1" w:color="auto"/>
        </w:pBdr>
        <w:tabs>
          <w:tab w:val="right" w:pos="5103"/>
          <w:tab w:val="decimal" w:pos="7088"/>
          <w:tab w:val="decimal" w:pos="9071"/>
        </w:tabs>
        <w:autoSpaceDE w:val="0"/>
        <w:autoSpaceDN w:val="0"/>
        <w:adjustRightInd w:val="0"/>
        <w:rPr>
          <w:rFonts w:ascii="Arial" w:hAnsi="Arial" w:cs="Arial"/>
          <w:sz w:val="20"/>
          <w:szCs w:val="20"/>
          <w:lang w:eastAsia="tr-TR"/>
        </w:rPr>
      </w:pPr>
      <w:r w:rsidRPr="00DA25F4">
        <w:rPr>
          <w:rFonts w:ascii="Arial" w:hAnsi="Arial" w:cs="Arial"/>
          <w:sz w:val="20"/>
          <w:szCs w:val="20"/>
          <w:lang w:eastAsia="tr-TR"/>
        </w:rPr>
        <w:t>Türev Finansal Araçlar</w:t>
      </w:r>
      <w:r w:rsidRPr="00DA25F4">
        <w:rPr>
          <w:rFonts w:ascii="Arial" w:hAnsi="Arial" w:cs="Arial"/>
          <w:sz w:val="20"/>
          <w:szCs w:val="20"/>
          <w:lang w:eastAsia="tr-TR"/>
        </w:rPr>
        <w:tab/>
      </w:r>
      <w:r w:rsidRPr="00DA25F4">
        <w:rPr>
          <w:rFonts w:ascii="Arial" w:hAnsi="Arial" w:cs="Arial"/>
          <w:sz w:val="20"/>
          <w:szCs w:val="20"/>
          <w:lang w:eastAsia="tr-TR"/>
        </w:rPr>
        <w:tab/>
      </w:r>
      <w:r w:rsidR="009C3FF3" w:rsidRPr="00DA25F4">
        <w:rPr>
          <w:rFonts w:ascii="Arial" w:hAnsi="Arial" w:cs="Arial"/>
          <w:sz w:val="20"/>
          <w:szCs w:val="20"/>
          <w:lang w:eastAsia="tr-TR"/>
        </w:rPr>
        <w:t>-</w:t>
      </w:r>
      <w:r w:rsidRPr="00DA25F4">
        <w:rPr>
          <w:rFonts w:ascii="Arial" w:hAnsi="Arial" w:cs="Arial"/>
          <w:sz w:val="20"/>
          <w:szCs w:val="20"/>
          <w:lang w:eastAsia="tr-TR"/>
        </w:rPr>
        <w:tab/>
      </w:r>
      <w:r w:rsidRPr="00DA25F4">
        <w:rPr>
          <w:rFonts w:ascii="Arial" w:hAnsi="Arial" w:cs="Arial"/>
          <w:color w:val="000000"/>
          <w:sz w:val="20"/>
          <w:szCs w:val="20"/>
          <w:lang w:eastAsia="tr-TR"/>
        </w:rPr>
        <w:t>617.450</w:t>
      </w:r>
    </w:p>
    <w:p w:rsidR="000D400C" w:rsidRPr="00DA25F4" w:rsidRDefault="000D400C" w:rsidP="00E11793">
      <w:pPr>
        <w:widowControl w:val="0"/>
        <w:tabs>
          <w:tab w:val="right" w:pos="5103"/>
          <w:tab w:val="decimal" w:pos="7088"/>
          <w:tab w:val="decimal" w:pos="9071"/>
        </w:tabs>
        <w:autoSpaceDE w:val="0"/>
        <w:autoSpaceDN w:val="0"/>
        <w:adjustRightInd w:val="0"/>
        <w:rPr>
          <w:rFonts w:ascii="Arial" w:hAnsi="Arial" w:cs="Arial"/>
          <w:sz w:val="20"/>
          <w:szCs w:val="20"/>
        </w:rPr>
      </w:pPr>
    </w:p>
    <w:p w:rsidR="000D400C" w:rsidRPr="00DA25F4" w:rsidRDefault="003D4842" w:rsidP="004B5A9A">
      <w:pPr>
        <w:widowControl w:val="0"/>
        <w:pBdr>
          <w:bottom w:val="single" w:sz="4" w:space="1" w:color="auto"/>
        </w:pBdr>
        <w:tabs>
          <w:tab w:val="right" w:pos="5103"/>
          <w:tab w:val="decimal" w:pos="7088"/>
          <w:tab w:val="decimal" w:pos="9071"/>
        </w:tabs>
        <w:autoSpaceDE w:val="0"/>
        <w:autoSpaceDN w:val="0"/>
        <w:adjustRightInd w:val="0"/>
        <w:rPr>
          <w:rFonts w:ascii="Arial" w:hAnsi="Arial" w:cs="Arial"/>
          <w:b/>
          <w:sz w:val="20"/>
          <w:szCs w:val="20"/>
          <w:lang w:eastAsia="tr-TR"/>
        </w:rPr>
      </w:pPr>
      <w:r w:rsidRPr="00DA25F4">
        <w:rPr>
          <w:rFonts w:ascii="Arial" w:hAnsi="Arial" w:cs="Arial"/>
          <w:b/>
          <w:bCs/>
          <w:sz w:val="20"/>
          <w:szCs w:val="20"/>
          <w:lang w:eastAsia="tr-TR"/>
        </w:rPr>
        <w:t>Duran varlıklar</w:t>
      </w:r>
      <w:r w:rsidRPr="00DA25F4">
        <w:rPr>
          <w:rFonts w:ascii="Arial" w:hAnsi="Arial" w:cs="Arial"/>
          <w:b/>
          <w:bCs/>
          <w:sz w:val="20"/>
          <w:szCs w:val="20"/>
          <w:lang w:eastAsia="tr-TR"/>
        </w:rPr>
        <w:tab/>
      </w:r>
      <w:r w:rsidRPr="00DA25F4">
        <w:rPr>
          <w:rFonts w:ascii="Arial" w:hAnsi="Arial" w:cs="Arial"/>
          <w:b/>
          <w:sz w:val="20"/>
          <w:szCs w:val="20"/>
          <w:lang w:eastAsia="tr-TR"/>
        </w:rPr>
        <w:tab/>
      </w:r>
      <w:r w:rsidR="007D5678" w:rsidRPr="00DA25F4">
        <w:rPr>
          <w:rFonts w:ascii="Arial" w:hAnsi="Arial" w:cs="Arial"/>
          <w:b/>
          <w:sz w:val="20"/>
          <w:szCs w:val="20"/>
          <w:lang w:eastAsia="tr-TR"/>
        </w:rPr>
        <w:t>19.</w:t>
      </w:r>
      <w:r w:rsidR="00736541" w:rsidRPr="00DA25F4">
        <w:rPr>
          <w:rFonts w:ascii="Arial" w:hAnsi="Arial" w:cs="Arial"/>
          <w:b/>
          <w:sz w:val="20"/>
          <w:szCs w:val="20"/>
          <w:lang w:eastAsia="tr-TR"/>
        </w:rPr>
        <w:t>9</w:t>
      </w:r>
      <w:r w:rsidR="002A26A9">
        <w:rPr>
          <w:rFonts w:ascii="Arial" w:hAnsi="Arial" w:cs="Arial"/>
          <w:b/>
          <w:sz w:val="20"/>
          <w:szCs w:val="20"/>
          <w:lang w:eastAsia="tr-TR"/>
        </w:rPr>
        <w:t>68.846</w:t>
      </w:r>
      <w:r w:rsidRPr="00DA25F4">
        <w:rPr>
          <w:rFonts w:ascii="Arial" w:hAnsi="Arial" w:cs="Arial"/>
          <w:b/>
          <w:sz w:val="20"/>
          <w:szCs w:val="20"/>
          <w:lang w:eastAsia="tr-TR"/>
        </w:rPr>
        <w:tab/>
      </w:r>
      <w:r w:rsidR="00911173" w:rsidRPr="00DA25F4">
        <w:rPr>
          <w:rFonts w:ascii="Arial" w:hAnsi="Arial" w:cs="Arial"/>
          <w:b/>
          <w:color w:val="000000"/>
          <w:sz w:val="20"/>
          <w:szCs w:val="20"/>
          <w:lang w:eastAsia="tr-TR"/>
        </w:rPr>
        <w:t>20.022.074</w:t>
      </w:r>
    </w:p>
    <w:p w:rsidR="000D400C" w:rsidRPr="00DA25F4" w:rsidRDefault="000D400C" w:rsidP="00E11793">
      <w:pPr>
        <w:widowControl w:val="0"/>
        <w:tabs>
          <w:tab w:val="right" w:pos="5103"/>
          <w:tab w:val="decimal" w:pos="7088"/>
          <w:tab w:val="decimal" w:pos="9071"/>
        </w:tabs>
        <w:autoSpaceDE w:val="0"/>
        <w:autoSpaceDN w:val="0"/>
        <w:adjustRightInd w:val="0"/>
        <w:rPr>
          <w:rFonts w:ascii="Arial" w:hAnsi="Arial" w:cs="Arial"/>
          <w:sz w:val="20"/>
          <w:szCs w:val="20"/>
          <w:lang w:eastAsia="tr-TR"/>
        </w:rPr>
      </w:pPr>
    </w:p>
    <w:p w:rsidR="00953C1F" w:rsidRPr="00DA25F4" w:rsidRDefault="003D4842" w:rsidP="00953C1F">
      <w:pPr>
        <w:widowControl w:val="0"/>
        <w:tabs>
          <w:tab w:val="right" w:pos="5103"/>
          <w:tab w:val="decimal" w:pos="7088"/>
          <w:tab w:val="decimal" w:pos="9071"/>
        </w:tabs>
        <w:autoSpaceDE w:val="0"/>
        <w:autoSpaceDN w:val="0"/>
        <w:adjustRightInd w:val="0"/>
        <w:rPr>
          <w:rFonts w:ascii="Arial" w:hAnsi="Arial" w:cs="Arial"/>
          <w:sz w:val="20"/>
          <w:szCs w:val="20"/>
          <w:lang w:eastAsia="tr-TR"/>
        </w:rPr>
      </w:pPr>
      <w:bookmarkStart w:id="18" w:name="OLE_LINK1"/>
      <w:r w:rsidRPr="00DA25F4">
        <w:rPr>
          <w:rFonts w:ascii="Arial" w:hAnsi="Arial" w:cs="Arial"/>
          <w:sz w:val="20"/>
          <w:szCs w:val="20"/>
          <w:lang w:eastAsia="tr-TR"/>
        </w:rPr>
        <w:t>Ticari alacaklar</w:t>
      </w:r>
    </w:p>
    <w:p w:rsidR="00953C1F" w:rsidRPr="00DA25F4" w:rsidRDefault="002D5078" w:rsidP="00953C1F">
      <w:pPr>
        <w:widowControl w:val="0"/>
        <w:tabs>
          <w:tab w:val="right" w:pos="5103"/>
          <w:tab w:val="decimal" w:pos="7088"/>
          <w:tab w:val="decimal" w:pos="9071"/>
        </w:tabs>
        <w:autoSpaceDE w:val="0"/>
        <w:autoSpaceDN w:val="0"/>
        <w:adjustRightInd w:val="0"/>
        <w:rPr>
          <w:rFonts w:ascii="Arial" w:hAnsi="Arial" w:cs="Arial"/>
          <w:sz w:val="20"/>
          <w:szCs w:val="20"/>
          <w:lang w:eastAsia="tr-TR"/>
        </w:rPr>
      </w:pPr>
      <w:r w:rsidRPr="00DA25F4">
        <w:rPr>
          <w:rFonts w:ascii="Arial" w:hAnsi="Arial" w:cs="Arial"/>
          <w:bCs/>
          <w:sz w:val="20"/>
          <w:szCs w:val="20"/>
        </w:rPr>
        <w:t xml:space="preserve">   - Diğer ticari alacaklar</w:t>
      </w:r>
      <w:r w:rsidRPr="00DA25F4">
        <w:rPr>
          <w:rFonts w:ascii="Arial" w:hAnsi="Arial" w:cs="Arial"/>
          <w:bCs/>
          <w:sz w:val="20"/>
          <w:szCs w:val="20"/>
        </w:rPr>
        <w:tab/>
      </w:r>
      <w:r w:rsidR="003D4842" w:rsidRPr="00DA25F4">
        <w:rPr>
          <w:rFonts w:ascii="Arial" w:hAnsi="Arial" w:cs="Arial"/>
          <w:sz w:val="20"/>
          <w:szCs w:val="20"/>
          <w:lang w:eastAsia="tr-TR"/>
        </w:rPr>
        <w:tab/>
      </w:r>
      <w:r w:rsidR="009C3FF3" w:rsidRPr="00DA25F4">
        <w:rPr>
          <w:rFonts w:ascii="Arial" w:hAnsi="Arial" w:cs="Arial"/>
          <w:color w:val="000000"/>
          <w:sz w:val="20"/>
          <w:szCs w:val="20"/>
          <w:lang w:eastAsia="tr-TR"/>
        </w:rPr>
        <w:t>242.689</w:t>
      </w:r>
      <w:r w:rsidR="003D4842" w:rsidRPr="00DA25F4">
        <w:rPr>
          <w:rFonts w:ascii="Arial" w:hAnsi="Arial" w:cs="Arial"/>
          <w:sz w:val="20"/>
          <w:szCs w:val="20"/>
          <w:lang w:eastAsia="tr-TR"/>
        </w:rPr>
        <w:tab/>
      </w:r>
      <w:r w:rsidR="00911173" w:rsidRPr="00DA25F4">
        <w:rPr>
          <w:rFonts w:ascii="Arial" w:hAnsi="Arial" w:cs="Arial"/>
          <w:color w:val="000000"/>
          <w:sz w:val="20"/>
          <w:szCs w:val="20"/>
          <w:lang w:eastAsia="tr-TR"/>
        </w:rPr>
        <w:t>242.689</w:t>
      </w:r>
    </w:p>
    <w:p w:rsidR="00953C1F" w:rsidRPr="00DA25F4" w:rsidRDefault="003D4842" w:rsidP="00E11793">
      <w:pPr>
        <w:widowControl w:val="0"/>
        <w:tabs>
          <w:tab w:val="right" w:pos="5103"/>
          <w:tab w:val="decimal" w:pos="7088"/>
          <w:tab w:val="decimal" w:pos="9071"/>
        </w:tabs>
        <w:autoSpaceDE w:val="0"/>
        <w:autoSpaceDN w:val="0"/>
        <w:adjustRightInd w:val="0"/>
        <w:rPr>
          <w:rFonts w:ascii="Arial" w:hAnsi="Arial" w:cs="Arial"/>
          <w:sz w:val="20"/>
          <w:szCs w:val="20"/>
          <w:lang w:eastAsia="tr-TR"/>
        </w:rPr>
      </w:pPr>
      <w:r w:rsidRPr="00DA25F4">
        <w:rPr>
          <w:rFonts w:ascii="Arial" w:hAnsi="Arial" w:cs="Arial"/>
          <w:bCs/>
          <w:sz w:val="20"/>
          <w:szCs w:val="20"/>
        </w:rPr>
        <w:t xml:space="preserve">   - </w:t>
      </w:r>
      <w:r w:rsidRPr="00DA25F4">
        <w:rPr>
          <w:rFonts w:ascii="Arial" w:hAnsi="Arial" w:cs="Arial"/>
          <w:sz w:val="20"/>
          <w:szCs w:val="20"/>
          <w:lang w:eastAsia="tr-TR"/>
        </w:rPr>
        <w:t xml:space="preserve">İlişkili taraflardan </w:t>
      </w:r>
      <w:r w:rsidR="000B50A0" w:rsidRPr="00DA25F4">
        <w:rPr>
          <w:rFonts w:ascii="Arial" w:hAnsi="Arial" w:cs="Arial"/>
          <w:sz w:val="20"/>
          <w:szCs w:val="20"/>
          <w:lang w:eastAsia="tr-TR"/>
        </w:rPr>
        <w:t xml:space="preserve">ticari </w:t>
      </w:r>
      <w:r w:rsidRPr="00DA25F4">
        <w:rPr>
          <w:rFonts w:ascii="Arial" w:hAnsi="Arial" w:cs="Arial"/>
          <w:sz w:val="20"/>
          <w:szCs w:val="20"/>
          <w:lang w:eastAsia="tr-TR"/>
        </w:rPr>
        <w:t>ala</w:t>
      </w:r>
      <w:r w:rsidR="002D5078" w:rsidRPr="00DA25F4">
        <w:rPr>
          <w:rFonts w:ascii="Arial" w:hAnsi="Arial" w:cs="Arial"/>
          <w:sz w:val="20"/>
          <w:szCs w:val="20"/>
          <w:lang w:eastAsia="tr-TR"/>
        </w:rPr>
        <w:t>caklar</w:t>
      </w:r>
      <w:r w:rsidR="002D5078" w:rsidRPr="00DA25F4">
        <w:rPr>
          <w:rFonts w:ascii="Arial" w:hAnsi="Arial" w:cs="Arial"/>
          <w:sz w:val="20"/>
          <w:szCs w:val="20"/>
          <w:lang w:eastAsia="tr-TR"/>
        </w:rPr>
        <w:tab/>
      </w:r>
      <w:r w:rsidR="000C723A" w:rsidRPr="00DA25F4">
        <w:rPr>
          <w:rFonts w:ascii="Arial" w:hAnsi="Arial" w:cs="Arial"/>
          <w:sz w:val="20"/>
          <w:szCs w:val="20"/>
          <w:lang w:eastAsia="tr-TR"/>
        </w:rPr>
        <w:t>12</w:t>
      </w:r>
      <w:r w:rsidRPr="00DA25F4">
        <w:rPr>
          <w:rFonts w:ascii="Arial" w:hAnsi="Arial" w:cs="Arial"/>
          <w:sz w:val="20"/>
          <w:szCs w:val="20"/>
          <w:lang w:eastAsia="tr-TR"/>
        </w:rPr>
        <w:tab/>
      </w:r>
      <w:r w:rsidR="009C3FF3" w:rsidRPr="00DA25F4">
        <w:rPr>
          <w:rFonts w:ascii="Arial" w:hAnsi="Arial" w:cs="Arial"/>
          <w:color w:val="000000"/>
          <w:sz w:val="20"/>
          <w:szCs w:val="20"/>
          <w:lang w:eastAsia="tr-TR"/>
        </w:rPr>
        <w:t>179.311</w:t>
      </w:r>
      <w:r w:rsidRPr="00DA25F4">
        <w:rPr>
          <w:rFonts w:ascii="Arial" w:hAnsi="Arial" w:cs="Arial"/>
          <w:sz w:val="20"/>
          <w:szCs w:val="20"/>
          <w:lang w:eastAsia="tr-TR"/>
        </w:rPr>
        <w:tab/>
      </w:r>
      <w:r w:rsidR="00911173" w:rsidRPr="00DA25F4">
        <w:rPr>
          <w:rFonts w:ascii="Arial" w:hAnsi="Arial" w:cs="Arial"/>
          <w:color w:val="000000"/>
          <w:sz w:val="20"/>
          <w:szCs w:val="20"/>
          <w:lang w:eastAsia="tr-TR"/>
        </w:rPr>
        <w:t>179.311</w:t>
      </w:r>
    </w:p>
    <w:p w:rsidR="00F03A8E" w:rsidRPr="00DA25F4" w:rsidRDefault="007D5678" w:rsidP="00E11793">
      <w:pPr>
        <w:widowControl w:val="0"/>
        <w:tabs>
          <w:tab w:val="right" w:pos="5103"/>
          <w:tab w:val="decimal" w:pos="7088"/>
          <w:tab w:val="decimal" w:pos="9071"/>
        </w:tabs>
        <w:autoSpaceDE w:val="0"/>
        <w:autoSpaceDN w:val="0"/>
        <w:adjustRightInd w:val="0"/>
        <w:rPr>
          <w:rFonts w:ascii="Arial" w:hAnsi="Arial" w:cs="Arial"/>
          <w:sz w:val="20"/>
          <w:szCs w:val="20"/>
          <w:lang w:eastAsia="tr-TR"/>
        </w:rPr>
      </w:pPr>
      <w:r w:rsidRPr="00DA25F4">
        <w:rPr>
          <w:rFonts w:ascii="Arial" w:hAnsi="Arial" w:cs="Arial"/>
          <w:sz w:val="20"/>
          <w:szCs w:val="20"/>
          <w:lang w:eastAsia="tr-TR"/>
        </w:rPr>
        <w:t>Diğer duran varlıklar</w:t>
      </w:r>
      <w:r w:rsidR="002D5078" w:rsidRPr="00DA25F4">
        <w:rPr>
          <w:rFonts w:ascii="Arial" w:hAnsi="Arial" w:cs="Arial"/>
          <w:sz w:val="20"/>
          <w:szCs w:val="20"/>
          <w:lang w:eastAsia="tr-TR"/>
        </w:rPr>
        <w:tab/>
      </w:r>
      <w:r w:rsidR="00191405" w:rsidRPr="00DA25F4">
        <w:rPr>
          <w:rFonts w:ascii="Arial" w:hAnsi="Arial" w:cs="Arial"/>
          <w:sz w:val="20"/>
          <w:szCs w:val="20"/>
          <w:lang w:eastAsia="tr-TR"/>
        </w:rPr>
        <w:t>4</w:t>
      </w:r>
      <w:r w:rsidR="00F03A8E" w:rsidRPr="00DA25F4">
        <w:rPr>
          <w:rFonts w:ascii="Arial" w:hAnsi="Arial" w:cs="Arial"/>
          <w:sz w:val="20"/>
          <w:szCs w:val="20"/>
          <w:lang w:eastAsia="tr-TR"/>
        </w:rPr>
        <w:tab/>
      </w:r>
      <w:r w:rsidRPr="00DA25F4">
        <w:rPr>
          <w:rFonts w:ascii="Arial" w:hAnsi="Arial" w:cs="Arial"/>
          <w:sz w:val="20"/>
          <w:szCs w:val="20"/>
          <w:lang w:eastAsia="tr-TR"/>
        </w:rPr>
        <w:t>10.775.839</w:t>
      </w:r>
      <w:r w:rsidR="00F03A8E" w:rsidRPr="00DA25F4">
        <w:rPr>
          <w:rFonts w:ascii="Arial" w:hAnsi="Arial" w:cs="Arial"/>
          <w:sz w:val="20"/>
          <w:szCs w:val="20"/>
          <w:lang w:eastAsia="tr-TR"/>
        </w:rPr>
        <w:tab/>
      </w:r>
      <w:r w:rsidR="00911173" w:rsidRPr="00DA25F4">
        <w:rPr>
          <w:rFonts w:ascii="Arial" w:hAnsi="Arial" w:cs="Arial"/>
          <w:color w:val="000000"/>
          <w:sz w:val="20"/>
          <w:szCs w:val="20"/>
          <w:lang w:eastAsia="tr-TR"/>
        </w:rPr>
        <w:t>10.774.934</w:t>
      </w:r>
    </w:p>
    <w:p w:rsidR="000D400C" w:rsidRPr="00DA25F4" w:rsidRDefault="002D5078" w:rsidP="00E11793">
      <w:pPr>
        <w:widowControl w:val="0"/>
        <w:tabs>
          <w:tab w:val="right" w:pos="5103"/>
          <w:tab w:val="decimal" w:pos="7088"/>
          <w:tab w:val="decimal" w:pos="9071"/>
        </w:tabs>
        <w:autoSpaceDE w:val="0"/>
        <w:autoSpaceDN w:val="0"/>
        <w:adjustRightInd w:val="0"/>
        <w:rPr>
          <w:rFonts w:ascii="Arial" w:hAnsi="Arial" w:cs="Arial"/>
          <w:sz w:val="20"/>
          <w:szCs w:val="20"/>
          <w:lang w:eastAsia="tr-TR"/>
        </w:rPr>
      </w:pPr>
      <w:r w:rsidRPr="00DA25F4">
        <w:rPr>
          <w:rFonts w:ascii="Arial" w:hAnsi="Arial" w:cs="Arial"/>
          <w:sz w:val="20"/>
          <w:szCs w:val="20"/>
          <w:lang w:eastAsia="tr-TR"/>
        </w:rPr>
        <w:t xml:space="preserve">Yatırım amaçlı gayrimenkuller </w:t>
      </w:r>
      <w:r w:rsidRPr="00DA25F4">
        <w:rPr>
          <w:rFonts w:ascii="Arial" w:hAnsi="Arial" w:cs="Arial"/>
          <w:sz w:val="20"/>
          <w:szCs w:val="20"/>
          <w:lang w:eastAsia="tr-TR"/>
        </w:rPr>
        <w:tab/>
      </w:r>
      <w:r w:rsidR="004E2F0B" w:rsidRPr="00DA25F4">
        <w:rPr>
          <w:rFonts w:ascii="Arial" w:hAnsi="Arial" w:cs="Arial"/>
          <w:sz w:val="20"/>
          <w:szCs w:val="20"/>
          <w:lang w:eastAsia="tr-TR"/>
        </w:rPr>
        <w:t>6</w:t>
      </w:r>
      <w:r w:rsidR="003D4842" w:rsidRPr="00DA25F4">
        <w:rPr>
          <w:rFonts w:ascii="Arial" w:hAnsi="Arial" w:cs="Arial"/>
          <w:sz w:val="20"/>
          <w:szCs w:val="20"/>
          <w:lang w:eastAsia="tr-TR"/>
        </w:rPr>
        <w:tab/>
      </w:r>
      <w:r w:rsidR="004F683D" w:rsidRPr="00DA25F4">
        <w:rPr>
          <w:rFonts w:ascii="Arial" w:hAnsi="Arial" w:cs="Arial"/>
          <w:color w:val="000000"/>
          <w:sz w:val="20"/>
          <w:szCs w:val="20"/>
          <w:lang w:eastAsia="tr-TR"/>
        </w:rPr>
        <w:t>6.894.000</w:t>
      </w:r>
      <w:r w:rsidR="003D4842" w:rsidRPr="00DA25F4">
        <w:rPr>
          <w:rFonts w:ascii="Arial" w:hAnsi="Arial" w:cs="Arial"/>
          <w:sz w:val="20"/>
          <w:szCs w:val="20"/>
          <w:lang w:eastAsia="tr-TR"/>
        </w:rPr>
        <w:tab/>
      </w:r>
      <w:r w:rsidR="00911173" w:rsidRPr="00DA25F4">
        <w:rPr>
          <w:rFonts w:ascii="Arial" w:hAnsi="Arial" w:cs="Arial"/>
          <w:color w:val="000000"/>
          <w:sz w:val="20"/>
          <w:szCs w:val="20"/>
          <w:lang w:eastAsia="tr-TR"/>
        </w:rPr>
        <w:t>6.894.000</w:t>
      </w:r>
    </w:p>
    <w:p w:rsidR="000D400C" w:rsidRPr="00DA25F4" w:rsidRDefault="002D5078" w:rsidP="00E11793">
      <w:pPr>
        <w:widowControl w:val="0"/>
        <w:tabs>
          <w:tab w:val="right" w:pos="5103"/>
          <w:tab w:val="decimal" w:pos="7088"/>
          <w:tab w:val="decimal" w:pos="9071"/>
        </w:tabs>
        <w:autoSpaceDE w:val="0"/>
        <w:autoSpaceDN w:val="0"/>
        <w:adjustRightInd w:val="0"/>
        <w:rPr>
          <w:rFonts w:ascii="Arial" w:hAnsi="Arial" w:cs="Arial"/>
          <w:sz w:val="20"/>
          <w:szCs w:val="20"/>
          <w:lang w:eastAsia="tr-TR"/>
        </w:rPr>
      </w:pPr>
      <w:r w:rsidRPr="00DA25F4">
        <w:rPr>
          <w:rFonts w:ascii="Arial" w:hAnsi="Arial" w:cs="Arial"/>
          <w:sz w:val="20"/>
          <w:szCs w:val="20"/>
          <w:lang w:eastAsia="tr-TR"/>
        </w:rPr>
        <w:t>Maddi duran varlıklar</w:t>
      </w:r>
      <w:r w:rsidRPr="00DA25F4">
        <w:rPr>
          <w:rFonts w:ascii="Arial" w:hAnsi="Arial" w:cs="Arial"/>
          <w:sz w:val="20"/>
          <w:szCs w:val="20"/>
          <w:lang w:eastAsia="tr-TR"/>
        </w:rPr>
        <w:tab/>
      </w:r>
      <w:r w:rsidR="004E2F0B" w:rsidRPr="00DA25F4">
        <w:rPr>
          <w:rFonts w:ascii="Arial" w:hAnsi="Arial" w:cs="Arial"/>
          <w:sz w:val="20"/>
          <w:szCs w:val="20"/>
          <w:lang w:eastAsia="tr-TR"/>
        </w:rPr>
        <w:t>7</w:t>
      </w:r>
      <w:r w:rsidR="003D4842" w:rsidRPr="00DA25F4">
        <w:rPr>
          <w:rFonts w:ascii="Arial" w:hAnsi="Arial" w:cs="Arial"/>
          <w:sz w:val="20"/>
          <w:szCs w:val="20"/>
          <w:lang w:eastAsia="tr-TR"/>
        </w:rPr>
        <w:tab/>
      </w:r>
      <w:r w:rsidR="004F683D" w:rsidRPr="00DA25F4">
        <w:rPr>
          <w:rFonts w:ascii="Arial" w:hAnsi="Arial" w:cs="Arial"/>
          <w:sz w:val="20"/>
          <w:szCs w:val="20"/>
          <w:lang w:eastAsia="tr-TR"/>
        </w:rPr>
        <w:t>1.</w:t>
      </w:r>
      <w:r w:rsidR="002A26A9">
        <w:rPr>
          <w:rFonts w:ascii="Arial" w:hAnsi="Arial" w:cs="Arial"/>
          <w:sz w:val="20"/>
          <w:szCs w:val="20"/>
          <w:lang w:eastAsia="tr-TR"/>
        </w:rPr>
        <w:t>811.930</w:t>
      </w:r>
      <w:r w:rsidR="003D4842" w:rsidRPr="00DA25F4">
        <w:rPr>
          <w:rFonts w:ascii="Arial" w:hAnsi="Arial" w:cs="Arial"/>
          <w:sz w:val="20"/>
          <w:szCs w:val="20"/>
          <w:lang w:eastAsia="tr-TR"/>
        </w:rPr>
        <w:tab/>
      </w:r>
      <w:r w:rsidR="00911173" w:rsidRPr="00DA25F4">
        <w:rPr>
          <w:rFonts w:ascii="Arial" w:hAnsi="Arial" w:cs="Arial"/>
          <w:color w:val="000000"/>
          <w:sz w:val="20"/>
          <w:szCs w:val="20"/>
          <w:lang w:eastAsia="tr-TR"/>
        </w:rPr>
        <w:t>1.855.506</w:t>
      </w:r>
    </w:p>
    <w:p w:rsidR="000D400C" w:rsidRPr="00DA25F4" w:rsidRDefault="002D5078" w:rsidP="00E11793">
      <w:pPr>
        <w:widowControl w:val="0"/>
        <w:tabs>
          <w:tab w:val="right" w:pos="5103"/>
          <w:tab w:val="decimal" w:pos="7088"/>
          <w:tab w:val="decimal" w:pos="9071"/>
        </w:tabs>
        <w:autoSpaceDE w:val="0"/>
        <w:autoSpaceDN w:val="0"/>
        <w:adjustRightInd w:val="0"/>
        <w:rPr>
          <w:rFonts w:ascii="Arial" w:hAnsi="Arial" w:cs="Arial"/>
          <w:sz w:val="20"/>
          <w:szCs w:val="20"/>
          <w:lang w:eastAsia="tr-TR"/>
        </w:rPr>
      </w:pPr>
      <w:r w:rsidRPr="00DA25F4">
        <w:rPr>
          <w:rFonts w:ascii="Arial" w:hAnsi="Arial" w:cs="Arial"/>
          <w:sz w:val="20"/>
          <w:szCs w:val="20"/>
          <w:lang w:eastAsia="tr-TR"/>
        </w:rPr>
        <w:t>Maddi olmayan duran varlıklar</w:t>
      </w:r>
      <w:r w:rsidRPr="00DA25F4">
        <w:rPr>
          <w:rFonts w:ascii="Arial" w:hAnsi="Arial" w:cs="Arial"/>
          <w:sz w:val="20"/>
          <w:szCs w:val="20"/>
          <w:lang w:eastAsia="tr-TR"/>
        </w:rPr>
        <w:tab/>
      </w:r>
      <w:r w:rsidR="004E2F0B" w:rsidRPr="00DA25F4">
        <w:rPr>
          <w:rFonts w:ascii="Arial" w:hAnsi="Arial" w:cs="Arial"/>
          <w:sz w:val="20"/>
          <w:szCs w:val="20"/>
          <w:lang w:eastAsia="tr-TR"/>
        </w:rPr>
        <w:t>8</w:t>
      </w:r>
      <w:r w:rsidR="003D4842" w:rsidRPr="00DA25F4">
        <w:rPr>
          <w:rFonts w:ascii="Arial" w:hAnsi="Arial" w:cs="Arial"/>
          <w:sz w:val="20"/>
          <w:szCs w:val="20"/>
          <w:lang w:eastAsia="tr-TR"/>
        </w:rPr>
        <w:tab/>
      </w:r>
      <w:r w:rsidR="00736541" w:rsidRPr="00DA25F4">
        <w:rPr>
          <w:rFonts w:ascii="Arial" w:hAnsi="Arial" w:cs="Arial"/>
          <w:sz w:val="20"/>
          <w:szCs w:val="20"/>
          <w:lang w:eastAsia="tr-TR"/>
        </w:rPr>
        <w:t>65.077</w:t>
      </w:r>
      <w:r w:rsidR="003D4842" w:rsidRPr="00DA25F4">
        <w:rPr>
          <w:rFonts w:ascii="Arial" w:hAnsi="Arial" w:cs="Arial"/>
          <w:sz w:val="20"/>
          <w:szCs w:val="20"/>
          <w:lang w:eastAsia="tr-TR"/>
        </w:rPr>
        <w:tab/>
      </w:r>
      <w:r w:rsidR="00911173" w:rsidRPr="00DA25F4">
        <w:rPr>
          <w:rFonts w:ascii="Arial" w:hAnsi="Arial" w:cs="Arial"/>
          <w:color w:val="000000"/>
          <w:sz w:val="20"/>
          <w:szCs w:val="20"/>
          <w:lang w:eastAsia="tr-TR"/>
        </w:rPr>
        <w:t>68.865</w:t>
      </w:r>
    </w:p>
    <w:p w:rsidR="009E3684" w:rsidRPr="00DA25F4" w:rsidRDefault="002D5078" w:rsidP="00E11793">
      <w:pPr>
        <w:widowControl w:val="0"/>
        <w:pBdr>
          <w:bottom w:val="single" w:sz="4" w:space="1" w:color="auto"/>
        </w:pBdr>
        <w:tabs>
          <w:tab w:val="right" w:pos="5103"/>
          <w:tab w:val="decimal" w:pos="7088"/>
          <w:tab w:val="decimal" w:pos="9071"/>
        </w:tabs>
        <w:autoSpaceDE w:val="0"/>
        <w:autoSpaceDN w:val="0"/>
        <w:adjustRightInd w:val="0"/>
        <w:rPr>
          <w:rFonts w:ascii="Arial" w:hAnsi="Arial" w:cs="Arial"/>
          <w:sz w:val="20"/>
          <w:szCs w:val="20"/>
          <w:lang w:eastAsia="tr-TR"/>
        </w:rPr>
      </w:pPr>
      <w:r w:rsidRPr="00DA25F4">
        <w:rPr>
          <w:rFonts w:ascii="Arial" w:hAnsi="Arial" w:cs="Arial"/>
          <w:sz w:val="20"/>
          <w:szCs w:val="20"/>
          <w:lang w:eastAsia="tr-TR"/>
        </w:rPr>
        <w:t>Ertelenmiş vergi varlığı</w:t>
      </w:r>
      <w:r w:rsidRPr="00DA25F4">
        <w:rPr>
          <w:rFonts w:ascii="Arial" w:hAnsi="Arial" w:cs="Arial"/>
          <w:sz w:val="20"/>
          <w:szCs w:val="20"/>
          <w:lang w:eastAsia="tr-TR"/>
        </w:rPr>
        <w:tab/>
      </w:r>
      <w:r w:rsidR="000C723A" w:rsidRPr="00DA25F4">
        <w:rPr>
          <w:rFonts w:ascii="Arial" w:hAnsi="Arial" w:cs="Arial"/>
          <w:sz w:val="20"/>
          <w:szCs w:val="20"/>
          <w:lang w:eastAsia="tr-TR"/>
        </w:rPr>
        <w:t>11</w:t>
      </w:r>
      <w:r w:rsidR="003D4842" w:rsidRPr="00DA25F4">
        <w:rPr>
          <w:rFonts w:ascii="Arial" w:hAnsi="Arial" w:cs="Arial"/>
          <w:sz w:val="20"/>
          <w:szCs w:val="20"/>
          <w:lang w:eastAsia="tr-TR"/>
        </w:rPr>
        <w:tab/>
      </w:r>
      <w:r w:rsidR="005035EE" w:rsidRPr="00DA25F4">
        <w:rPr>
          <w:rFonts w:ascii="Arial" w:hAnsi="Arial" w:cs="Arial"/>
          <w:sz w:val="20"/>
          <w:szCs w:val="20"/>
          <w:lang w:eastAsia="tr-TR"/>
        </w:rPr>
        <w:t>-</w:t>
      </w:r>
      <w:r w:rsidR="003D4842" w:rsidRPr="00DA25F4">
        <w:rPr>
          <w:rFonts w:ascii="Arial" w:hAnsi="Arial" w:cs="Arial"/>
          <w:sz w:val="20"/>
          <w:szCs w:val="20"/>
          <w:lang w:eastAsia="tr-TR"/>
        </w:rPr>
        <w:tab/>
      </w:r>
      <w:r w:rsidR="00911173" w:rsidRPr="00DA25F4">
        <w:rPr>
          <w:rFonts w:ascii="Arial" w:hAnsi="Arial" w:cs="Arial"/>
          <w:color w:val="000000"/>
          <w:sz w:val="20"/>
          <w:szCs w:val="20"/>
          <w:lang w:eastAsia="tr-TR"/>
        </w:rPr>
        <w:t>6.769</w:t>
      </w:r>
    </w:p>
    <w:bookmarkEnd w:id="18"/>
    <w:p w:rsidR="000D400C" w:rsidRPr="00DA25F4" w:rsidRDefault="003D4842" w:rsidP="00F51AE7">
      <w:pPr>
        <w:widowControl w:val="0"/>
        <w:pBdr>
          <w:bottom w:val="single" w:sz="4" w:space="1" w:color="auto"/>
        </w:pBdr>
        <w:tabs>
          <w:tab w:val="right" w:pos="5103"/>
          <w:tab w:val="decimal" w:pos="7088"/>
          <w:tab w:val="decimal" w:pos="9071"/>
        </w:tabs>
        <w:autoSpaceDE w:val="0"/>
        <w:autoSpaceDN w:val="0"/>
        <w:adjustRightInd w:val="0"/>
        <w:rPr>
          <w:rFonts w:ascii="Arial" w:hAnsi="Arial" w:cs="Arial"/>
          <w:b/>
          <w:bCs/>
          <w:sz w:val="20"/>
          <w:szCs w:val="20"/>
          <w:lang w:eastAsia="tr-TR"/>
        </w:rPr>
      </w:pPr>
      <w:r w:rsidRPr="00DA25F4">
        <w:rPr>
          <w:rFonts w:ascii="Arial" w:hAnsi="Arial" w:cs="Arial"/>
          <w:sz w:val="20"/>
          <w:szCs w:val="20"/>
          <w:lang w:eastAsia="tr-TR"/>
        </w:rPr>
        <w:tab/>
      </w:r>
    </w:p>
    <w:p w:rsidR="00DB7089" w:rsidRPr="00DA25F4" w:rsidRDefault="00DB7089" w:rsidP="00E11793">
      <w:pPr>
        <w:widowControl w:val="0"/>
        <w:pBdr>
          <w:bottom w:val="single" w:sz="12" w:space="1" w:color="auto"/>
        </w:pBdr>
        <w:tabs>
          <w:tab w:val="right" w:pos="5103"/>
          <w:tab w:val="decimal" w:pos="7088"/>
          <w:tab w:val="decimal" w:pos="9071"/>
        </w:tabs>
        <w:autoSpaceDE w:val="0"/>
        <w:autoSpaceDN w:val="0"/>
        <w:adjustRightInd w:val="0"/>
        <w:rPr>
          <w:rFonts w:ascii="Arial" w:hAnsi="Arial" w:cs="Arial"/>
          <w:b/>
          <w:bCs/>
          <w:sz w:val="20"/>
          <w:szCs w:val="20"/>
          <w:lang w:eastAsia="tr-TR"/>
        </w:rPr>
      </w:pPr>
    </w:p>
    <w:p w:rsidR="000D400C" w:rsidRPr="00DA25F4" w:rsidRDefault="003D4842" w:rsidP="00E11793">
      <w:pPr>
        <w:widowControl w:val="0"/>
        <w:pBdr>
          <w:bottom w:val="single" w:sz="12" w:space="1" w:color="auto"/>
        </w:pBdr>
        <w:tabs>
          <w:tab w:val="right" w:pos="5103"/>
          <w:tab w:val="decimal" w:pos="7088"/>
          <w:tab w:val="decimal" w:pos="9071"/>
        </w:tabs>
        <w:autoSpaceDE w:val="0"/>
        <w:autoSpaceDN w:val="0"/>
        <w:adjustRightInd w:val="0"/>
        <w:rPr>
          <w:rFonts w:ascii="Arial" w:hAnsi="Arial" w:cs="Arial"/>
          <w:b/>
          <w:sz w:val="20"/>
          <w:szCs w:val="20"/>
          <w:lang w:eastAsia="tr-TR"/>
        </w:rPr>
      </w:pPr>
      <w:r w:rsidRPr="00DA25F4">
        <w:rPr>
          <w:rFonts w:ascii="Arial" w:hAnsi="Arial" w:cs="Arial"/>
          <w:b/>
          <w:bCs/>
          <w:sz w:val="20"/>
          <w:szCs w:val="20"/>
          <w:lang w:eastAsia="tr-TR"/>
        </w:rPr>
        <w:t>Toplam varlıklar</w:t>
      </w:r>
      <w:r w:rsidRPr="00DA25F4">
        <w:rPr>
          <w:rFonts w:ascii="Arial" w:hAnsi="Arial" w:cs="Arial"/>
          <w:b/>
          <w:bCs/>
          <w:sz w:val="20"/>
          <w:szCs w:val="20"/>
          <w:lang w:eastAsia="tr-TR"/>
        </w:rPr>
        <w:tab/>
      </w:r>
      <w:r w:rsidRPr="00DA25F4">
        <w:rPr>
          <w:rFonts w:ascii="Arial" w:hAnsi="Arial" w:cs="Arial"/>
          <w:b/>
          <w:sz w:val="20"/>
          <w:szCs w:val="20"/>
          <w:lang w:eastAsia="tr-TR"/>
        </w:rPr>
        <w:tab/>
      </w:r>
      <w:bookmarkStart w:id="19" w:name="OLE_LINK177"/>
      <w:bookmarkStart w:id="20" w:name="OLE_LINK21"/>
      <w:r w:rsidR="00736541" w:rsidRPr="00DA25F4">
        <w:rPr>
          <w:rFonts w:ascii="Arial" w:hAnsi="Arial" w:cs="Arial"/>
          <w:b/>
          <w:sz w:val="20"/>
          <w:szCs w:val="20"/>
          <w:lang w:eastAsia="tr-TR"/>
        </w:rPr>
        <w:t>103.9</w:t>
      </w:r>
      <w:r w:rsidR="002A26A9">
        <w:rPr>
          <w:rFonts w:ascii="Arial" w:hAnsi="Arial" w:cs="Arial"/>
          <w:b/>
          <w:sz w:val="20"/>
          <w:szCs w:val="20"/>
          <w:lang w:eastAsia="tr-TR"/>
        </w:rPr>
        <w:t>62.618</w:t>
      </w:r>
      <w:r w:rsidRPr="00DA25F4">
        <w:rPr>
          <w:rFonts w:ascii="Arial" w:hAnsi="Arial" w:cs="Arial"/>
          <w:b/>
          <w:sz w:val="20"/>
          <w:szCs w:val="20"/>
          <w:lang w:eastAsia="tr-TR"/>
        </w:rPr>
        <w:tab/>
      </w:r>
      <w:bookmarkEnd w:id="19"/>
      <w:bookmarkEnd w:id="20"/>
      <w:r w:rsidR="00911173" w:rsidRPr="00DA25F4">
        <w:rPr>
          <w:rFonts w:ascii="Arial" w:hAnsi="Arial" w:cs="Arial"/>
          <w:b/>
          <w:color w:val="000000"/>
          <w:sz w:val="20"/>
          <w:szCs w:val="20"/>
          <w:lang w:eastAsia="tr-TR"/>
        </w:rPr>
        <w:t>104.352.272</w:t>
      </w:r>
    </w:p>
    <w:bookmarkEnd w:id="6"/>
    <w:bookmarkEnd w:id="15"/>
    <w:bookmarkEnd w:id="17"/>
    <w:p w:rsidR="00F92E3B" w:rsidRPr="00DA25F4" w:rsidRDefault="00F92E3B" w:rsidP="00042404">
      <w:pPr>
        <w:widowControl w:val="0"/>
        <w:rPr>
          <w:rFonts w:ascii="Arial" w:hAnsi="Arial" w:cs="Arial"/>
          <w:sz w:val="20"/>
          <w:szCs w:val="20"/>
        </w:rPr>
      </w:pPr>
    </w:p>
    <w:bookmarkEnd w:id="7"/>
    <w:bookmarkEnd w:id="8"/>
    <w:bookmarkEnd w:id="9"/>
    <w:bookmarkEnd w:id="10"/>
    <w:bookmarkEnd w:id="11"/>
    <w:p w:rsidR="00C12A98" w:rsidRPr="00DA25F4" w:rsidRDefault="00C12A98" w:rsidP="00042404">
      <w:pPr>
        <w:widowControl w:val="0"/>
        <w:jc w:val="both"/>
        <w:rPr>
          <w:rFonts w:ascii="Arial" w:hAnsi="Arial" w:cs="Arial"/>
          <w:sz w:val="20"/>
          <w:szCs w:val="20"/>
        </w:rPr>
      </w:pPr>
    </w:p>
    <w:p w:rsidR="00C12A98" w:rsidRPr="00DA25F4" w:rsidRDefault="00C12A98" w:rsidP="00042404">
      <w:pPr>
        <w:widowControl w:val="0"/>
        <w:jc w:val="both"/>
        <w:rPr>
          <w:rFonts w:ascii="Arial" w:hAnsi="Arial" w:cs="Arial"/>
          <w:sz w:val="20"/>
          <w:szCs w:val="20"/>
        </w:rPr>
      </w:pPr>
    </w:p>
    <w:p w:rsidR="00C12A98" w:rsidRPr="00DA25F4" w:rsidRDefault="00C12A98" w:rsidP="00042404">
      <w:pPr>
        <w:widowControl w:val="0"/>
        <w:jc w:val="both"/>
        <w:rPr>
          <w:rFonts w:ascii="Arial" w:hAnsi="Arial" w:cs="Arial"/>
          <w:sz w:val="20"/>
          <w:szCs w:val="20"/>
        </w:rPr>
      </w:pPr>
    </w:p>
    <w:p w:rsidR="00C12A98" w:rsidRPr="00DA25F4" w:rsidRDefault="00C12A98" w:rsidP="00042404">
      <w:pPr>
        <w:widowControl w:val="0"/>
        <w:jc w:val="both"/>
        <w:rPr>
          <w:rFonts w:ascii="Arial" w:hAnsi="Arial" w:cs="Arial"/>
          <w:sz w:val="20"/>
          <w:szCs w:val="20"/>
        </w:rPr>
      </w:pPr>
    </w:p>
    <w:p w:rsidR="00C12A98" w:rsidRPr="00DA25F4" w:rsidRDefault="00C12A98" w:rsidP="00042404">
      <w:pPr>
        <w:widowControl w:val="0"/>
        <w:jc w:val="both"/>
        <w:rPr>
          <w:rFonts w:ascii="Arial" w:hAnsi="Arial" w:cs="Arial"/>
          <w:sz w:val="20"/>
          <w:szCs w:val="20"/>
        </w:rPr>
      </w:pPr>
    </w:p>
    <w:p w:rsidR="00C47878" w:rsidRPr="00DA25F4" w:rsidRDefault="00C47878" w:rsidP="00042404">
      <w:pPr>
        <w:widowControl w:val="0"/>
        <w:jc w:val="both"/>
        <w:rPr>
          <w:rFonts w:ascii="Arial" w:hAnsi="Arial" w:cs="Arial"/>
          <w:sz w:val="20"/>
          <w:szCs w:val="20"/>
        </w:rPr>
      </w:pPr>
    </w:p>
    <w:p w:rsidR="00B978BF" w:rsidRPr="00DA25F4" w:rsidRDefault="00B978BF" w:rsidP="00042404">
      <w:pPr>
        <w:widowControl w:val="0"/>
        <w:jc w:val="both"/>
        <w:rPr>
          <w:rFonts w:ascii="Arial" w:hAnsi="Arial" w:cs="Arial"/>
          <w:sz w:val="20"/>
          <w:szCs w:val="20"/>
        </w:rPr>
      </w:pPr>
    </w:p>
    <w:p w:rsidR="00B978BF" w:rsidRPr="00DA25F4" w:rsidRDefault="00B978BF" w:rsidP="00042404">
      <w:pPr>
        <w:widowControl w:val="0"/>
        <w:jc w:val="both"/>
        <w:rPr>
          <w:rFonts w:ascii="Arial" w:hAnsi="Arial" w:cs="Arial"/>
          <w:sz w:val="20"/>
          <w:szCs w:val="20"/>
        </w:rPr>
      </w:pPr>
    </w:p>
    <w:p w:rsidR="00B978BF" w:rsidRPr="00DA25F4" w:rsidRDefault="00B978BF" w:rsidP="00042404">
      <w:pPr>
        <w:widowControl w:val="0"/>
        <w:jc w:val="both"/>
        <w:rPr>
          <w:rFonts w:ascii="Arial" w:hAnsi="Arial" w:cs="Arial"/>
          <w:sz w:val="20"/>
          <w:szCs w:val="20"/>
        </w:rPr>
      </w:pPr>
    </w:p>
    <w:p w:rsidR="0084612E" w:rsidRPr="00DA25F4" w:rsidRDefault="0084612E" w:rsidP="00042404">
      <w:pPr>
        <w:widowControl w:val="0"/>
        <w:jc w:val="both"/>
        <w:rPr>
          <w:rFonts w:ascii="Arial" w:hAnsi="Arial" w:cs="Arial"/>
          <w:sz w:val="20"/>
          <w:szCs w:val="20"/>
        </w:rPr>
      </w:pPr>
    </w:p>
    <w:p w:rsidR="0084612E" w:rsidRPr="00DA25F4" w:rsidRDefault="0084612E" w:rsidP="00042404">
      <w:pPr>
        <w:widowControl w:val="0"/>
        <w:jc w:val="both"/>
        <w:rPr>
          <w:rFonts w:ascii="Arial" w:hAnsi="Arial" w:cs="Arial"/>
          <w:sz w:val="20"/>
          <w:szCs w:val="20"/>
        </w:rPr>
      </w:pPr>
    </w:p>
    <w:p w:rsidR="00C47878" w:rsidRPr="00DA25F4" w:rsidRDefault="00C47878" w:rsidP="00042404">
      <w:pPr>
        <w:widowControl w:val="0"/>
        <w:jc w:val="both"/>
        <w:rPr>
          <w:rFonts w:ascii="Arial" w:hAnsi="Arial" w:cs="Arial"/>
          <w:sz w:val="20"/>
          <w:szCs w:val="20"/>
        </w:rPr>
      </w:pPr>
    </w:p>
    <w:p w:rsidR="00507539" w:rsidRPr="00DA25F4" w:rsidRDefault="00507539" w:rsidP="00042404">
      <w:pPr>
        <w:widowControl w:val="0"/>
        <w:jc w:val="both"/>
        <w:rPr>
          <w:rFonts w:ascii="Arial" w:hAnsi="Arial" w:cs="Arial"/>
          <w:sz w:val="20"/>
          <w:szCs w:val="20"/>
        </w:rPr>
      </w:pPr>
    </w:p>
    <w:p w:rsidR="00507539" w:rsidRPr="00DA25F4" w:rsidRDefault="00507539" w:rsidP="00042404">
      <w:pPr>
        <w:widowControl w:val="0"/>
        <w:jc w:val="both"/>
        <w:rPr>
          <w:rFonts w:ascii="Arial" w:hAnsi="Arial" w:cs="Arial"/>
          <w:sz w:val="20"/>
          <w:szCs w:val="20"/>
        </w:rPr>
      </w:pPr>
    </w:p>
    <w:p w:rsidR="00507539" w:rsidRPr="00DA25F4" w:rsidRDefault="00507539" w:rsidP="00042404">
      <w:pPr>
        <w:widowControl w:val="0"/>
        <w:jc w:val="both"/>
        <w:rPr>
          <w:rFonts w:ascii="Arial" w:hAnsi="Arial" w:cs="Arial"/>
          <w:sz w:val="20"/>
          <w:szCs w:val="20"/>
        </w:rPr>
      </w:pPr>
    </w:p>
    <w:p w:rsidR="008434E7" w:rsidRPr="00DA25F4" w:rsidRDefault="008434E7" w:rsidP="00042404">
      <w:pPr>
        <w:widowControl w:val="0"/>
        <w:jc w:val="both"/>
        <w:rPr>
          <w:rFonts w:ascii="Arial" w:hAnsi="Arial" w:cs="Arial"/>
          <w:sz w:val="20"/>
          <w:szCs w:val="20"/>
        </w:rPr>
      </w:pPr>
    </w:p>
    <w:p w:rsidR="00507539" w:rsidRPr="00DA25F4" w:rsidRDefault="00507539" w:rsidP="00042404">
      <w:pPr>
        <w:widowControl w:val="0"/>
        <w:jc w:val="both"/>
        <w:rPr>
          <w:rFonts w:ascii="Arial" w:hAnsi="Arial" w:cs="Arial"/>
          <w:sz w:val="20"/>
          <w:szCs w:val="20"/>
        </w:rPr>
      </w:pPr>
    </w:p>
    <w:p w:rsidR="00490F07" w:rsidRPr="00DA25F4" w:rsidRDefault="00490F07" w:rsidP="00042404">
      <w:pPr>
        <w:widowControl w:val="0"/>
        <w:jc w:val="both"/>
        <w:rPr>
          <w:rFonts w:ascii="Arial" w:hAnsi="Arial" w:cs="Arial"/>
          <w:sz w:val="20"/>
          <w:szCs w:val="20"/>
        </w:rPr>
      </w:pPr>
    </w:p>
    <w:p w:rsidR="00490F07" w:rsidRPr="00DA25F4" w:rsidRDefault="00490F07" w:rsidP="00042404">
      <w:pPr>
        <w:widowControl w:val="0"/>
        <w:jc w:val="both"/>
        <w:rPr>
          <w:rFonts w:ascii="Arial" w:hAnsi="Arial" w:cs="Arial"/>
          <w:sz w:val="20"/>
          <w:szCs w:val="20"/>
        </w:rPr>
      </w:pPr>
    </w:p>
    <w:p w:rsidR="00490F07" w:rsidRPr="00DA25F4" w:rsidRDefault="00490F07" w:rsidP="00042404">
      <w:pPr>
        <w:widowControl w:val="0"/>
        <w:jc w:val="both"/>
        <w:rPr>
          <w:rFonts w:ascii="Arial" w:hAnsi="Arial" w:cs="Arial"/>
          <w:sz w:val="20"/>
          <w:szCs w:val="20"/>
        </w:rPr>
      </w:pPr>
    </w:p>
    <w:p w:rsidR="00C47878" w:rsidRPr="00DA25F4" w:rsidRDefault="00C47878" w:rsidP="00042404">
      <w:pPr>
        <w:widowControl w:val="0"/>
        <w:jc w:val="both"/>
        <w:rPr>
          <w:rFonts w:ascii="Arial" w:hAnsi="Arial" w:cs="Arial"/>
          <w:sz w:val="20"/>
          <w:szCs w:val="20"/>
        </w:rPr>
      </w:pPr>
    </w:p>
    <w:p w:rsidR="004C0373" w:rsidRPr="00DA25F4" w:rsidRDefault="003D4842">
      <w:pPr>
        <w:widowControl w:val="0"/>
        <w:rPr>
          <w:rFonts w:ascii="Arial" w:hAnsi="Arial" w:cs="Arial"/>
          <w:sz w:val="20"/>
          <w:szCs w:val="20"/>
        </w:rPr>
      </w:pPr>
      <w:r w:rsidRPr="00DA25F4">
        <w:rPr>
          <w:rFonts w:ascii="Arial" w:hAnsi="Arial" w:cs="Arial"/>
          <w:sz w:val="20"/>
          <w:szCs w:val="20"/>
        </w:rPr>
        <w:t xml:space="preserve">Takip eden notlar </w:t>
      </w:r>
      <w:r w:rsidR="00BA4BBC" w:rsidRPr="00DA25F4">
        <w:rPr>
          <w:rFonts w:ascii="Arial" w:hAnsi="Arial" w:cs="Arial"/>
          <w:sz w:val="20"/>
          <w:szCs w:val="20"/>
        </w:rPr>
        <w:t xml:space="preserve">özet </w:t>
      </w:r>
      <w:proofErr w:type="gramStart"/>
      <w:r w:rsidRPr="00DA25F4">
        <w:rPr>
          <w:rFonts w:ascii="Arial" w:hAnsi="Arial" w:cs="Arial"/>
          <w:sz w:val="20"/>
          <w:szCs w:val="20"/>
        </w:rPr>
        <w:t>konsolide</w:t>
      </w:r>
      <w:proofErr w:type="gramEnd"/>
      <w:r w:rsidRPr="00DA25F4">
        <w:rPr>
          <w:rFonts w:ascii="Arial" w:hAnsi="Arial" w:cs="Arial"/>
          <w:sz w:val="20"/>
          <w:szCs w:val="20"/>
        </w:rPr>
        <w:t xml:space="preserve"> finansal tabloların tamamlayıcı parçasını oluştururlar.</w:t>
      </w:r>
      <w:bookmarkStart w:id="21" w:name="OLE_LINK25"/>
      <w:bookmarkEnd w:id="12"/>
    </w:p>
    <w:p w:rsidR="00042404" w:rsidRPr="00DA25F4" w:rsidRDefault="00042404" w:rsidP="00042404">
      <w:pPr>
        <w:widowControl w:val="0"/>
        <w:jc w:val="center"/>
        <w:rPr>
          <w:rFonts w:ascii="Arial" w:hAnsi="Arial" w:cs="Arial"/>
          <w:sz w:val="20"/>
          <w:szCs w:val="20"/>
        </w:rPr>
        <w:sectPr w:rsidR="00042404" w:rsidRPr="00DA25F4" w:rsidSect="003304CE">
          <w:headerReference w:type="even" r:id="rId14"/>
          <w:headerReference w:type="default" r:id="rId15"/>
          <w:footerReference w:type="default" r:id="rId16"/>
          <w:headerReference w:type="first" r:id="rId17"/>
          <w:type w:val="nextColumn"/>
          <w:pgSz w:w="11906" w:h="16838"/>
          <w:pgMar w:top="1134" w:right="1134" w:bottom="1134" w:left="1701" w:header="851" w:footer="851" w:gutter="0"/>
          <w:pgNumType w:start="1"/>
          <w:cols w:space="708"/>
          <w:noEndnote/>
        </w:sectPr>
      </w:pPr>
    </w:p>
    <w:bookmarkEnd w:id="13"/>
    <w:bookmarkEnd w:id="21"/>
    <w:p w:rsidR="007245B5" w:rsidRPr="00DA25F4" w:rsidRDefault="005035EE" w:rsidP="00705B8F">
      <w:pPr>
        <w:widowControl w:val="0"/>
        <w:pBdr>
          <w:bottom w:val="single" w:sz="4" w:space="1" w:color="auto"/>
        </w:pBdr>
        <w:tabs>
          <w:tab w:val="right" w:pos="5103"/>
          <w:tab w:val="right" w:pos="7088"/>
          <w:tab w:val="right" w:pos="9071"/>
        </w:tabs>
        <w:rPr>
          <w:rFonts w:ascii="Arial" w:hAnsi="Arial" w:cs="Arial"/>
          <w:b/>
          <w:sz w:val="20"/>
          <w:szCs w:val="20"/>
          <w:lang w:eastAsia="tr-TR"/>
        </w:rPr>
      </w:pPr>
      <w:r w:rsidRPr="00DA25F4">
        <w:rPr>
          <w:rFonts w:ascii="Arial" w:hAnsi="Arial" w:cs="Arial"/>
          <w:b/>
          <w:sz w:val="20"/>
          <w:szCs w:val="20"/>
          <w:lang w:eastAsia="tr-TR"/>
        </w:rPr>
        <w:tab/>
      </w:r>
      <w:r w:rsidRPr="00DA25F4">
        <w:rPr>
          <w:rFonts w:ascii="Arial" w:hAnsi="Arial" w:cs="Arial"/>
          <w:b/>
          <w:sz w:val="20"/>
          <w:szCs w:val="20"/>
          <w:lang w:eastAsia="tr-TR"/>
        </w:rPr>
        <w:tab/>
        <w:t>Cari dönem</w:t>
      </w:r>
      <w:r w:rsidRPr="00DA25F4">
        <w:rPr>
          <w:rFonts w:ascii="Arial" w:hAnsi="Arial" w:cs="Arial"/>
          <w:b/>
          <w:sz w:val="20"/>
          <w:szCs w:val="20"/>
          <w:lang w:eastAsia="tr-TR"/>
        </w:rPr>
        <w:tab/>
        <w:t>Önceki</w:t>
      </w:r>
      <w:r w:rsidR="007245B5" w:rsidRPr="00DA25F4">
        <w:rPr>
          <w:rFonts w:ascii="Arial" w:hAnsi="Arial" w:cs="Arial"/>
          <w:b/>
          <w:sz w:val="20"/>
          <w:szCs w:val="20"/>
          <w:lang w:eastAsia="tr-TR"/>
        </w:rPr>
        <w:t xml:space="preserve"> </w:t>
      </w:r>
      <w:r w:rsidR="00617BD9" w:rsidRPr="00DA25F4">
        <w:rPr>
          <w:rFonts w:ascii="Arial" w:hAnsi="Arial" w:cs="Arial"/>
          <w:b/>
          <w:sz w:val="20"/>
          <w:szCs w:val="20"/>
          <w:lang w:eastAsia="tr-TR"/>
        </w:rPr>
        <w:t>dönem</w:t>
      </w:r>
    </w:p>
    <w:p w:rsidR="00705B8F" w:rsidRPr="00DA25F4" w:rsidRDefault="003D4842" w:rsidP="00705B8F">
      <w:pPr>
        <w:widowControl w:val="0"/>
        <w:pBdr>
          <w:bottom w:val="single" w:sz="4" w:space="1" w:color="auto"/>
        </w:pBdr>
        <w:tabs>
          <w:tab w:val="right" w:pos="5103"/>
          <w:tab w:val="right" w:pos="7088"/>
          <w:tab w:val="right" w:pos="9071"/>
        </w:tabs>
        <w:rPr>
          <w:rFonts w:ascii="Arial" w:hAnsi="Arial" w:cs="Arial"/>
          <w:b/>
          <w:sz w:val="20"/>
          <w:szCs w:val="20"/>
          <w:lang w:eastAsia="tr-TR"/>
        </w:rPr>
      </w:pPr>
      <w:r w:rsidRPr="00DA25F4">
        <w:rPr>
          <w:rFonts w:ascii="Arial" w:hAnsi="Arial" w:cs="Arial"/>
          <w:b/>
          <w:sz w:val="20"/>
          <w:szCs w:val="20"/>
          <w:lang w:eastAsia="tr-TR"/>
        </w:rPr>
        <w:tab/>
      </w:r>
      <w:r w:rsidRPr="00DA25F4">
        <w:rPr>
          <w:rFonts w:ascii="Arial" w:hAnsi="Arial" w:cs="Arial"/>
          <w:b/>
          <w:sz w:val="20"/>
          <w:szCs w:val="20"/>
          <w:lang w:eastAsia="tr-TR"/>
        </w:rPr>
        <w:tab/>
      </w:r>
      <w:r w:rsidRPr="00DA25F4">
        <w:rPr>
          <w:rFonts w:ascii="Arial" w:hAnsi="Arial" w:cs="Arial"/>
          <w:b/>
          <w:i/>
          <w:sz w:val="20"/>
          <w:szCs w:val="20"/>
          <w:lang w:eastAsia="tr-TR"/>
        </w:rPr>
        <w:t>Bağımsız</w:t>
      </w:r>
      <w:r w:rsidRPr="00DA25F4">
        <w:rPr>
          <w:rFonts w:ascii="Arial" w:hAnsi="Arial" w:cs="Arial"/>
          <w:b/>
          <w:sz w:val="20"/>
          <w:szCs w:val="20"/>
          <w:lang w:eastAsia="tr-TR"/>
        </w:rPr>
        <w:tab/>
      </w:r>
      <w:r w:rsidRPr="00DA25F4">
        <w:rPr>
          <w:rFonts w:ascii="Arial" w:hAnsi="Arial" w:cs="Arial"/>
          <w:b/>
          <w:i/>
          <w:sz w:val="20"/>
          <w:szCs w:val="20"/>
          <w:lang w:eastAsia="tr-TR"/>
        </w:rPr>
        <w:t>Bağımsız</w:t>
      </w:r>
    </w:p>
    <w:p w:rsidR="00705B8F" w:rsidRPr="00DA25F4" w:rsidRDefault="003D4842" w:rsidP="00705B8F">
      <w:pPr>
        <w:widowControl w:val="0"/>
        <w:pBdr>
          <w:bottom w:val="single" w:sz="4" w:space="1" w:color="auto"/>
        </w:pBdr>
        <w:tabs>
          <w:tab w:val="right" w:pos="5103"/>
          <w:tab w:val="right" w:pos="7088"/>
          <w:tab w:val="right" w:pos="9071"/>
        </w:tabs>
        <w:rPr>
          <w:rFonts w:ascii="Arial" w:hAnsi="Arial" w:cs="Arial"/>
          <w:b/>
          <w:sz w:val="20"/>
          <w:szCs w:val="20"/>
          <w:lang w:eastAsia="tr-TR"/>
        </w:rPr>
      </w:pPr>
      <w:r w:rsidRPr="00DA25F4">
        <w:rPr>
          <w:rFonts w:ascii="Arial" w:hAnsi="Arial" w:cs="Arial"/>
          <w:b/>
          <w:sz w:val="20"/>
          <w:szCs w:val="20"/>
          <w:lang w:eastAsia="tr-TR"/>
        </w:rPr>
        <w:tab/>
      </w:r>
      <w:r w:rsidRPr="00DA25F4">
        <w:rPr>
          <w:rFonts w:ascii="Arial" w:hAnsi="Arial" w:cs="Arial"/>
          <w:b/>
          <w:sz w:val="20"/>
          <w:szCs w:val="20"/>
          <w:lang w:eastAsia="tr-TR"/>
        </w:rPr>
        <w:tab/>
      </w:r>
      <w:proofErr w:type="gramStart"/>
      <w:r w:rsidR="005B7352" w:rsidRPr="00DA25F4">
        <w:rPr>
          <w:rFonts w:ascii="Arial" w:hAnsi="Arial" w:cs="Arial"/>
          <w:b/>
          <w:i/>
          <w:sz w:val="20"/>
          <w:szCs w:val="20"/>
          <w:lang w:eastAsia="tr-TR"/>
        </w:rPr>
        <w:t>denetim</w:t>
      </w:r>
      <w:r w:rsidRPr="00DA25F4">
        <w:rPr>
          <w:rFonts w:ascii="Arial" w:hAnsi="Arial" w:cs="Arial"/>
          <w:b/>
          <w:i/>
          <w:sz w:val="20"/>
          <w:szCs w:val="20"/>
          <w:lang w:eastAsia="tr-TR"/>
        </w:rPr>
        <w:t>den</w:t>
      </w:r>
      <w:proofErr w:type="gramEnd"/>
      <w:r w:rsidRPr="00DA25F4">
        <w:rPr>
          <w:rFonts w:ascii="Arial" w:hAnsi="Arial" w:cs="Arial"/>
          <w:b/>
          <w:sz w:val="20"/>
          <w:szCs w:val="20"/>
          <w:lang w:eastAsia="tr-TR"/>
        </w:rPr>
        <w:tab/>
      </w:r>
      <w:r w:rsidRPr="00DA25F4">
        <w:rPr>
          <w:rFonts w:ascii="Arial" w:hAnsi="Arial" w:cs="Arial"/>
          <w:b/>
          <w:i/>
          <w:sz w:val="20"/>
          <w:szCs w:val="20"/>
          <w:lang w:eastAsia="tr-TR"/>
        </w:rPr>
        <w:t>denetimden</w:t>
      </w:r>
    </w:p>
    <w:p w:rsidR="00705B8F" w:rsidRPr="00DA25F4" w:rsidRDefault="003D4842" w:rsidP="00705B8F">
      <w:pPr>
        <w:widowControl w:val="0"/>
        <w:pBdr>
          <w:bottom w:val="single" w:sz="4" w:space="1" w:color="auto"/>
        </w:pBdr>
        <w:tabs>
          <w:tab w:val="right" w:pos="5103"/>
          <w:tab w:val="right" w:pos="7088"/>
          <w:tab w:val="right" w:pos="9071"/>
        </w:tabs>
        <w:rPr>
          <w:rFonts w:ascii="Arial" w:hAnsi="Arial" w:cs="Arial"/>
          <w:b/>
          <w:sz w:val="20"/>
          <w:szCs w:val="20"/>
          <w:lang w:eastAsia="tr-TR"/>
        </w:rPr>
      </w:pPr>
      <w:r w:rsidRPr="00DA25F4">
        <w:rPr>
          <w:rFonts w:ascii="Arial" w:hAnsi="Arial" w:cs="Arial"/>
          <w:b/>
          <w:sz w:val="20"/>
          <w:szCs w:val="20"/>
          <w:lang w:eastAsia="tr-TR"/>
        </w:rPr>
        <w:tab/>
        <w:t>Dipnot</w:t>
      </w:r>
      <w:r w:rsidRPr="00DA25F4">
        <w:rPr>
          <w:rFonts w:ascii="Arial" w:hAnsi="Arial" w:cs="Arial"/>
          <w:b/>
          <w:sz w:val="20"/>
          <w:szCs w:val="20"/>
          <w:lang w:eastAsia="tr-TR"/>
        </w:rPr>
        <w:tab/>
      </w:r>
      <w:r w:rsidRPr="00DA25F4">
        <w:rPr>
          <w:rFonts w:ascii="Arial" w:hAnsi="Arial" w:cs="Arial"/>
          <w:b/>
          <w:i/>
          <w:sz w:val="20"/>
          <w:szCs w:val="20"/>
          <w:lang w:eastAsia="tr-TR"/>
        </w:rPr>
        <w:t>geç</w:t>
      </w:r>
      <w:r w:rsidR="005B7352" w:rsidRPr="00DA25F4">
        <w:rPr>
          <w:rFonts w:ascii="Arial" w:hAnsi="Arial" w:cs="Arial"/>
          <w:b/>
          <w:i/>
          <w:sz w:val="20"/>
          <w:szCs w:val="20"/>
          <w:lang w:eastAsia="tr-TR"/>
        </w:rPr>
        <w:t>me</w:t>
      </w:r>
      <w:r w:rsidRPr="00DA25F4">
        <w:rPr>
          <w:rFonts w:ascii="Arial" w:hAnsi="Arial" w:cs="Arial"/>
          <w:b/>
          <w:i/>
          <w:sz w:val="20"/>
          <w:szCs w:val="20"/>
          <w:lang w:eastAsia="tr-TR"/>
        </w:rPr>
        <w:t>miş</w:t>
      </w:r>
      <w:r w:rsidRPr="00DA25F4">
        <w:rPr>
          <w:rFonts w:ascii="Arial" w:hAnsi="Arial" w:cs="Arial"/>
          <w:b/>
          <w:sz w:val="20"/>
          <w:szCs w:val="20"/>
          <w:lang w:eastAsia="tr-TR"/>
        </w:rPr>
        <w:tab/>
      </w:r>
      <w:r w:rsidRPr="00DA25F4">
        <w:rPr>
          <w:rFonts w:ascii="Arial" w:hAnsi="Arial" w:cs="Arial"/>
          <w:b/>
          <w:i/>
          <w:sz w:val="20"/>
          <w:szCs w:val="20"/>
          <w:lang w:eastAsia="tr-TR"/>
        </w:rPr>
        <w:t>geçmiş</w:t>
      </w:r>
    </w:p>
    <w:p w:rsidR="00705B8F" w:rsidRPr="00DA25F4" w:rsidRDefault="003D4842" w:rsidP="00705B8F">
      <w:pPr>
        <w:widowControl w:val="0"/>
        <w:pBdr>
          <w:bottom w:val="single" w:sz="4" w:space="1" w:color="auto"/>
        </w:pBdr>
        <w:tabs>
          <w:tab w:val="right" w:pos="5103"/>
          <w:tab w:val="right" w:pos="7088"/>
          <w:tab w:val="right" w:pos="9071"/>
        </w:tabs>
        <w:rPr>
          <w:rFonts w:ascii="Arial" w:hAnsi="Arial" w:cs="Arial"/>
          <w:b/>
          <w:bCs/>
          <w:sz w:val="20"/>
          <w:szCs w:val="20"/>
          <w:lang w:eastAsia="tr-TR"/>
        </w:rPr>
      </w:pPr>
      <w:r w:rsidRPr="00DA25F4">
        <w:rPr>
          <w:rFonts w:ascii="Arial" w:hAnsi="Arial" w:cs="Arial"/>
          <w:b/>
          <w:sz w:val="20"/>
          <w:szCs w:val="20"/>
          <w:lang w:eastAsia="tr-TR"/>
        </w:rPr>
        <w:tab/>
      </w:r>
      <w:r w:rsidRPr="00DA25F4">
        <w:rPr>
          <w:rFonts w:ascii="Arial" w:hAnsi="Arial" w:cs="Arial"/>
          <w:b/>
          <w:bCs/>
          <w:sz w:val="20"/>
          <w:szCs w:val="20"/>
          <w:lang w:eastAsia="tr-TR"/>
        </w:rPr>
        <w:t>Referansları</w:t>
      </w:r>
      <w:r w:rsidRPr="00DA25F4">
        <w:rPr>
          <w:rFonts w:ascii="Arial" w:hAnsi="Arial" w:cs="Arial"/>
          <w:b/>
          <w:bCs/>
          <w:sz w:val="20"/>
          <w:szCs w:val="20"/>
          <w:lang w:eastAsia="tr-TR"/>
        </w:rPr>
        <w:tab/>
      </w:r>
      <w:r w:rsidR="00911173" w:rsidRPr="00DA25F4">
        <w:rPr>
          <w:rFonts w:ascii="Arial" w:hAnsi="Arial" w:cs="Arial"/>
          <w:b/>
          <w:bCs/>
          <w:sz w:val="20"/>
          <w:szCs w:val="20"/>
          <w:lang w:eastAsia="tr-TR"/>
        </w:rPr>
        <w:t>31 Mart 2011</w:t>
      </w:r>
      <w:r w:rsidR="00911173" w:rsidRPr="00DA25F4">
        <w:rPr>
          <w:rFonts w:ascii="Arial" w:hAnsi="Arial" w:cs="Arial"/>
          <w:b/>
          <w:bCs/>
          <w:sz w:val="20"/>
          <w:szCs w:val="20"/>
          <w:lang w:eastAsia="tr-TR"/>
        </w:rPr>
        <w:tab/>
        <w:t>31 Aralık 2010</w:t>
      </w:r>
    </w:p>
    <w:p w:rsidR="000D400C" w:rsidRPr="00DA25F4" w:rsidRDefault="000D400C" w:rsidP="00042404">
      <w:pPr>
        <w:tabs>
          <w:tab w:val="right" w:pos="5103"/>
          <w:tab w:val="decimal" w:pos="7088"/>
          <w:tab w:val="decimal" w:pos="9071"/>
        </w:tabs>
        <w:rPr>
          <w:rFonts w:ascii="Arial" w:hAnsi="Arial" w:cs="Arial"/>
          <w:b/>
          <w:bCs/>
          <w:sz w:val="20"/>
          <w:szCs w:val="20"/>
          <w:lang w:eastAsia="tr-TR"/>
        </w:rPr>
      </w:pPr>
      <w:bookmarkStart w:id="22" w:name="OLE_LINK82"/>
    </w:p>
    <w:p w:rsidR="000D400C" w:rsidRPr="00DA25F4" w:rsidRDefault="003D4842" w:rsidP="00042404">
      <w:pPr>
        <w:tabs>
          <w:tab w:val="right" w:pos="5103"/>
          <w:tab w:val="decimal" w:pos="7088"/>
          <w:tab w:val="decimal" w:pos="9071"/>
        </w:tabs>
        <w:rPr>
          <w:rFonts w:ascii="Arial" w:hAnsi="Arial" w:cs="Arial"/>
          <w:b/>
          <w:bCs/>
          <w:sz w:val="20"/>
          <w:szCs w:val="20"/>
          <w:lang w:eastAsia="tr-TR"/>
        </w:rPr>
      </w:pPr>
      <w:r w:rsidRPr="00DA25F4">
        <w:rPr>
          <w:rFonts w:ascii="Arial" w:hAnsi="Arial" w:cs="Arial"/>
          <w:b/>
          <w:bCs/>
          <w:sz w:val="20"/>
          <w:szCs w:val="20"/>
          <w:lang w:eastAsia="tr-TR"/>
        </w:rPr>
        <w:t>YÜKÜMLÜLÜKLER</w:t>
      </w:r>
    </w:p>
    <w:p w:rsidR="000D400C" w:rsidRPr="00DA25F4" w:rsidRDefault="000D400C" w:rsidP="00042404">
      <w:pPr>
        <w:tabs>
          <w:tab w:val="right" w:pos="5103"/>
          <w:tab w:val="decimal" w:pos="7088"/>
          <w:tab w:val="decimal" w:pos="9071"/>
        </w:tabs>
        <w:autoSpaceDE w:val="0"/>
        <w:autoSpaceDN w:val="0"/>
        <w:adjustRightInd w:val="0"/>
        <w:rPr>
          <w:rFonts w:ascii="Arial" w:hAnsi="Arial" w:cs="Arial"/>
          <w:sz w:val="20"/>
          <w:szCs w:val="20"/>
          <w:lang w:eastAsia="tr-TR"/>
        </w:rPr>
      </w:pPr>
    </w:p>
    <w:p w:rsidR="000D400C" w:rsidRPr="00DA25F4" w:rsidRDefault="003D4842" w:rsidP="00042404">
      <w:pPr>
        <w:pBdr>
          <w:bottom w:val="single" w:sz="4" w:space="1" w:color="auto"/>
        </w:pBdr>
        <w:tabs>
          <w:tab w:val="right" w:pos="5103"/>
          <w:tab w:val="decimal" w:pos="7088"/>
          <w:tab w:val="decimal" w:pos="9071"/>
        </w:tabs>
        <w:autoSpaceDE w:val="0"/>
        <w:autoSpaceDN w:val="0"/>
        <w:adjustRightInd w:val="0"/>
        <w:rPr>
          <w:rFonts w:ascii="Arial" w:hAnsi="Arial" w:cs="Arial"/>
          <w:b/>
          <w:sz w:val="20"/>
          <w:szCs w:val="20"/>
          <w:lang w:eastAsia="tr-TR"/>
        </w:rPr>
      </w:pPr>
      <w:bookmarkStart w:id="23" w:name="OLE_LINK18"/>
      <w:bookmarkStart w:id="24" w:name="OLE_LINK116"/>
      <w:r w:rsidRPr="00DA25F4">
        <w:rPr>
          <w:rFonts w:ascii="Arial" w:hAnsi="Arial" w:cs="Arial"/>
          <w:b/>
          <w:bCs/>
          <w:sz w:val="20"/>
          <w:szCs w:val="20"/>
          <w:lang w:eastAsia="tr-TR"/>
        </w:rPr>
        <w:t>Kısa vadeli yükümlülükler</w:t>
      </w:r>
      <w:r w:rsidRPr="00DA25F4">
        <w:rPr>
          <w:rFonts w:ascii="Arial" w:hAnsi="Arial" w:cs="Arial"/>
          <w:b/>
          <w:bCs/>
          <w:sz w:val="20"/>
          <w:szCs w:val="20"/>
          <w:lang w:eastAsia="tr-TR"/>
        </w:rPr>
        <w:tab/>
      </w:r>
      <w:r w:rsidRPr="00DA25F4">
        <w:rPr>
          <w:rFonts w:ascii="Arial" w:hAnsi="Arial" w:cs="Arial"/>
          <w:b/>
          <w:sz w:val="20"/>
          <w:szCs w:val="20"/>
          <w:lang w:eastAsia="tr-TR"/>
        </w:rPr>
        <w:tab/>
      </w:r>
      <w:r w:rsidR="004342B0" w:rsidRPr="00DA25F4">
        <w:rPr>
          <w:rFonts w:ascii="Arial" w:hAnsi="Arial" w:cs="Arial"/>
          <w:b/>
          <w:sz w:val="20"/>
          <w:szCs w:val="20"/>
          <w:lang w:eastAsia="tr-TR"/>
        </w:rPr>
        <w:t>31.</w:t>
      </w:r>
      <w:r w:rsidR="00906C4E" w:rsidRPr="00DA25F4">
        <w:rPr>
          <w:rFonts w:ascii="Arial" w:hAnsi="Arial" w:cs="Arial"/>
          <w:b/>
          <w:sz w:val="20"/>
          <w:szCs w:val="20"/>
          <w:lang w:eastAsia="tr-TR"/>
        </w:rPr>
        <w:t>635.767</w:t>
      </w:r>
      <w:r w:rsidRPr="00DA25F4">
        <w:rPr>
          <w:rFonts w:ascii="Arial" w:hAnsi="Arial" w:cs="Arial"/>
          <w:b/>
          <w:sz w:val="20"/>
          <w:szCs w:val="20"/>
          <w:lang w:eastAsia="tr-TR"/>
        </w:rPr>
        <w:tab/>
      </w:r>
      <w:r w:rsidR="00911173" w:rsidRPr="00DA25F4">
        <w:rPr>
          <w:rFonts w:ascii="Arial" w:hAnsi="Arial" w:cs="Arial"/>
          <w:b/>
          <w:color w:val="000000"/>
          <w:sz w:val="20"/>
          <w:szCs w:val="20"/>
          <w:lang w:eastAsia="tr-TR"/>
        </w:rPr>
        <w:t>30.398.854</w:t>
      </w:r>
    </w:p>
    <w:p w:rsidR="000D400C" w:rsidRPr="00DA25F4" w:rsidRDefault="000D400C" w:rsidP="00042404">
      <w:pPr>
        <w:tabs>
          <w:tab w:val="right" w:pos="5103"/>
          <w:tab w:val="decimal" w:pos="7088"/>
          <w:tab w:val="decimal" w:pos="9071"/>
        </w:tabs>
        <w:autoSpaceDE w:val="0"/>
        <w:autoSpaceDN w:val="0"/>
        <w:adjustRightInd w:val="0"/>
        <w:rPr>
          <w:rFonts w:ascii="Arial" w:hAnsi="Arial" w:cs="Arial"/>
          <w:sz w:val="20"/>
          <w:szCs w:val="20"/>
          <w:lang w:eastAsia="tr-TR"/>
        </w:rPr>
      </w:pPr>
    </w:p>
    <w:p w:rsidR="000D400C" w:rsidRPr="00DA25F4" w:rsidRDefault="002D5078" w:rsidP="00042404">
      <w:pPr>
        <w:tabs>
          <w:tab w:val="right" w:pos="5103"/>
          <w:tab w:val="decimal" w:pos="7088"/>
          <w:tab w:val="decimal" w:pos="9071"/>
        </w:tabs>
        <w:autoSpaceDE w:val="0"/>
        <w:autoSpaceDN w:val="0"/>
        <w:adjustRightInd w:val="0"/>
        <w:rPr>
          <w:rFonts w:ascii="Arial" w:hAnsi="Arial" w:cs="Arial"/>
          <w:sz w:val="20"/>
          <w:szCs w:val="20"/>
          <w:lang w:eastAsia="tr-TR"/>
        </w:rPr>
      </w:pPr>
      <w:r w:rsidRPr="00DA25F4">
        <w:rPr>
          <w:rFonts w:ascii="Arial" w:hAnsi="Arial" w:cs="Arial"/>
          <w:sz w:val="20"/>
          <w:szCs w:val="20"/>
          <w:lang w:eastAsia="tr-TR"/>
        </w:rPr>
        <w:t xml:space="preserve">Finansal borçlar </w:t>
      </w:r>
      <w:r w:rsidRPr="00DA25F4">
        <w:rPr>
          <w:rFonts w:ascii="Arial" w:hAnsi="Arial" w:cs="Arial"/>
          <w:sz w:val="20"/>
          <w:szCs w:val="20"/>
          <w:lang w:eastAsia="tr-TR"/>
        </w:rPr>
        <w:tab/>
      </w:r>
      <w:r w:rsidR="00191405" w:rsidRPr="00DA25F4">
        <w:rPr>
          <w:rFonts w:ascii="Arial" w:hAnsi="Arial" w:cs="Arial"/>
          <w:sz w:val="20"/>
          <w:szCs w:val="20"/>
          <w:lang w:eastAsia="tr-TR"/>
        </w:rPr>
        <w:t>3</w:t>
      </w:r>
      <w:r w:rsidR="003D4842" w:rsidRPr="00DA25F4">
        <w:rPr>
          <w:rFonts w:ascii="Arial" w:hAnsi="Arial" w:cs="Arial"/>
          <w:sz w:val="20"/>
          <w:szCs w:val="20"/>
          <w:lang w:eastAsia="tr-TR"/>
        </w:rPr>
        <w:tab/>
      </w:r>
      <w:r w:rsidR="00211EF9" w:rsidRPr="00DA25F4">
        <w:rPr>
          <w:rFonts w:ascii="Arial" w:hAnsi="Arial" w:cs="Arial"/>
          <w:sz w:val="20"/>
          <w:szCs w:val="20"/>
          <w:lang w:eastAsia="tr-TR"/>
        </w:rPr>
        <w:t>28.575.961</w:t>
      </w:r>
      <w:r w:rsidR="003D4842" w:rsidRPr="00DA25F4">
        <w:rPr>
          <w:rFonts w:ascii="Arial" w:hAnsi="Arial" w:cs="Arial"/>
          <w:sz w:val="20"/>
          <w:szCs w:val="20"/>
          <w:lang w:eastAsia="tr-TR"/>
        </w:rPr>
        <w:tab/>
      </w:r>
      <w:r w:rsidR="00911173" w:rsidRPr="00DA25F4">
        <w:rPr>
          <w:rFonts w:ascii="Arial" w:hAnsi="Arial" w:cs="Arial"/>
          <w:color w:val="000000"/>
          <w:sz w:val="20"/>
          <w:szCs w:val="20"/>
          <w:lang w:eastAsia="tr-TR"/>
        </w:rPr>
        <w:t>27.539.769</w:t>
      </w:r>
    </w:p>
    <w:p w:rsidR="000D400C" w:rsidRPr="00DA25F4" w:rsidRDefault="003D4842" w:rsidP="00042404">
      <w:pPr>
        <w:tabs>
          <w:tab w:val="right" w:pos="5103"/>
          <w:tab w:val="decimal" w:pos="7088"/>
          <w:tab w:val="decimal" w:pos="9071"/>
        </w:tabs>
        <w:autoSpaceDE w:val="0"/>
        <w:autoSpaceDN w:val="0"/>
        <w:adjustRightInd w:val="0"/>
        <w:rPr>
          <w:rFonts w:ascii="Arial" w:hAnsi="Arial" w:cs="Arial"/>
          <w:sz w:val="20"/>
          <w:szCs w:val="20"/>
          <w:lang w:eastAsia="tr-TR"/>
        </w:rPr>
      </w:pPr>
      <w:r w:rsidRPr="00DA25F4">
        <w:rPr>
          <w:rFonts w:ascii="Arial" w:hAnsi="Arial" w:cs="Arial"/>
          <w:sz w:val="20"/>
          <w:szCs w:val="20"/>
          <w:lang w:eastAsia="tr-TR"/>
        </w:rPr>
        <w:t xml:space="preserve">Ticari borçlar </w:t>
      </w:r>
    </w:p>
    <w:p w:rsidR="000D400C" w:rsidRPr="00DA25F4" w:rsidRDefault="002D5078" w:rsidP="00042404">
      <w:pPr>
        <w:tabs>
          <w:tab w:val="right" w:pos="5103"/>
          <w:tab w:val="decimal" w:pos="7088"/>
          <w:tab w:val="decimal" w:pos="9071"/>
        </w:tabs>
        <w:autoSpaceDE w:val="0"/>
        <w:autoSpaceDN w:val="0"/>
        <w:adjustRightInd w:val="0"/>
        <w:rPr>
          <w:rFonts w:ascii="Arial" w:hAnsi="Arial" w:cs="Arial"/>
          <w:sz w:val="20"/>
          <w:szCs w:val="20"/>
          <w:lang w:eastAsia="tr-TR"/>
        </w:rPr>
      </w:pPr>
      <w:r w:rsidRPr="00DA25F4">
        <w:rPr>
          <w:rFonts w:ascii="Arial" w:hAnsi="Arial" w:cs="Arial"/>
          <w:bCs/>
          <w:sz w:val="20"/>
          <w:szCs w:val="20"/>
        </w:rPr>
        <w:t xml:space="preserve">   - Diğer ticari borçlar</w:t>
      </w:r>
      <w:r w:rsidRPr="00DA25F4">
        <w:rPr>
          <w:rFonts w:ascii="Arial" w:hAnsi="Arial" w:cs="Arial"/>
          <w:bCs/>
          <w:sz w:val="20"/>
          <w:szCs w:val="20"/>
        </w:rPr>
        <w:tab/>
      </w:r>
      <w:r w:rsidR="003D4842" w:rsidRPr="00DA25F4">
        <w:rPr>
          <w:rFonts w:ascii="Arial" w:hAnsi="Arial" w:cs="Arial"/>
          <w:sz w:val="20"/>
          <w:szCs w:val="20"/>
          <w:lang w:eastAsia="tr-TR"/>
        </w:rPr>
        <w:tab/>
      </w:r>
      <w:r w:rsidR="003D1409" w:rsidRPr="00DA25F4">
        <w:rPr>
          <w:rFonts w:ascii="Arial" w:hAnsi="Arial" w:cs="Arial"/>
          <w:sz w:val="20"/>
          <w:szCs w:val="20"/>
          <w:lang w:eastAsia="tr-TR"/>
        </w:rPr>
        <w:t>47.682</w:t>
      </w:r>
      <w:r w:rsidR="003D4842" w:rsidRPr="00DA25F4">
        <w:rPr>
          <w:rFonts w:ascii="Arial" w:hAnsi="Arial" w:cs="Arial"/>
          <w:sz w:val="20"/>
          <w:szCs w:val="20"/>
          <w:lang w:eastAsia="tr-TR"/>
        </w:rPr>
        <w:tab/>
      </w:r>
      <w:r w:rsidR="00911173" w:rsidRPr="00DA25F4">
        <w:rPr>
          <w:rFonts w:ascii="Arial" w:hAnsi="Arial" w:cs="Arial"/>
          <w:color w:val="000000"/>
          <w:sz w:val="20"/>
          <w:szCs w:val="20"/>
          <w:lang w:eastAsia="tr-TR"/>
        </w:rPr>
        <w:t>371.102</w:t>
      </w:r>
    </w:p>
    <w:p w:rsidR="000D400C" w:rsidRPr="00DA25F4" w:rsidRDefault="003D4842" w:rsidP="00042404">
      <w:pPr>
        <w:tabs>
          <w:tab w:val="right" w:pos="5103"/>
          <w:tab w:val="decimal" w:pos="7088"/>
          <w:tab w:val="decimal" w:pos="9071"/>
        </w:tabs>
        <w:autoSpaceDE w:val="0"/>
        <w:autoSpaceDN w:val="0"/>
        <w:adjustRightInd w:val="0"/>
        <w:rPr>
          <w:rFonts w:ascii="Arial" w:hAnsi="Arial" w:cs="Arial"/>
          <w:sz w:val="20"/>
          <w:szCs w:val="20"/>
          <w:lang w:eastAsia="tr-TR"/>
        </w:rPr>
      </w:pPr>
      <w:r w:rsidRPr="00DA25F4">
        <w:rPr>
          <w:rFonts w:ascii="Arial" w:hAnsi="Arial" w:cs="Arial"/>
          <w:bCs/>
          <w:sz w:val="20"/>
          <w:szCs w:val="20"/>
        </w:rPr>
        <w:t xml:space="preserve">   - </w:t>
      </w:r>
      <w:r w:rsidRPr="00DA25F4">
        <w:rPr>
          <w:rFonts w:ascii="Arial" w:hAnsi="Arial" w:cs="Arial"/>
          <w:sz w:val="20"/>
          <w:szCs w:val="20"/>
          <w:lang w:eastAsia="tr-TR"/>
        </w:rPr>
        <w:t xml:space="preserve">İlişkili taraflara </w:t>
      </w:r>
      <w:r w:rsidR="007245B5" w:rsidRPr="00DA25F4">
        <w:rPr>
          <w:rFonts w:ascii="Arial" w:hAnsi="Arial" w:cs="Arial"/>
          <w:sz w:val="20"/>
          <w:szCs w:val="20"/>
          <w:lang w:eastAsia="tr-TR"/>
        </w:rPr>
        <w:t xml:space="preserve">ticari </w:t>
      </w:r>
      <w:r w:rsidR="002D5078" w:rsidRPr="00DA25F4">
        <w:rPr>
          <w:rFonts w:ascii="Arial" w:hAnsi="Arial" w:cs="Arial"/>
          <w:sz w:val="20"/>
          <w:szCs w:val="20"/>
          <w:lang w:eastAsia="tr-TR"/>
        </w:rPr>
        <w:t xml:space="preserve">borçlar </w:t>
      </w:r>
      <w:r w:rsidR="002D5078" w:rsidRPr="00DA25F4">
        <w:rPr>
          <w:rFonts w:ascii="Arial" w:hAnsi="Arial" w:cs="Arial"/>
          <w:sz w:val="20"/>
          <w:szCs w:val="20"/>
          <w:lang w:eastAsia="tr-TR"/>
        </w:rPr>
        <w:tab/>
      </w:r>
      <w:r w:rsidR="000C723A" w:rsidRPr="00DA25F4">
        <w:rPr>
          <w:rFonts w:ascii="Arial" w:hAnsi="Arial" w:cs="Arial"/>
          <w:sz w:val="20"/>
          <w:szCs w:val="20"/>
          <w:lang w:eastAsia="tr-TR"/>
        </w:rPr>
        <w:t>12</w:t>
      </w:r>
      <w:r w:rsidRPr="00DA25F4">
        <w:rPr>
          <w:rFonts w:ascii="Arial" w:hAnsi="Arial" w:cs="Arial"/>
          <w:sz w:val="20"/>
          <w:szCs w:val="20"/>
          <w:lang w:eastAsia="tr-TR"/>
        </w:rPr>
        <w:tab/>
      </w:r>
      <w:r w:rsidR="00CC7366" w:rsidRPr="00DA25F4">
        <w:rPr>
          <w:rFonts w:ascii="Arial" w:hAnsi="Arial" w:cs="Arial"/>
          <w:sz w:val="20"/>
          <w:szCs w:val="20"/>
          <w:lang w:eastAsia="tr-TR"/>
        </w:rPr>
        <w:t>869.202</w:t>
      </w:r>
      <w:r w:rsidRPr="00DA25F4">
        <w:rPr>
          <w:rFonts w:ascii="Arial" w:hAnsi="Arial" w:cs="Arial"/>
          <w:sz w:val="20"/>
          <w:szCs w:val="20"/>
          <w:lang w:eastAsia="tr-TR"/>
        </w:rPr>
        <w:tab/>
      </w:r>
      <w:r w:rsidR="00911173" w:rsidRPr="00DA25F4">
        <w:rPr>
          <w:rFonts w:ascii="Arial" w:hAnsi="Arial" w:cs="Arial"/>
          <w:color w:val="000000"/>
          <w:sz w:val="20"/>
          <w:szCs w:val="20"/>
          <w:lang w:eastAsia="tr-TR"/>
        </w:rPr>
        <w:t>498.648</w:t>
      </w:r>
    </w:p>
    <w:p w:rsidR="000D400C" w:rsidRPr="00DA25F4" w:rsidRDefault="002D5078" w:rsidP="00042404">
      <w:pPr>
        <w:tabs>
          <w:tab w:val="right" w:pos="5103"/>
          <w:tab w:val="decimal" w:pos="7088"/>
          <w:tab w:val="decimal" w:pos="9071"/>
        </w:tabs>
        <w:autoSpaceDE w:val="0"/>
        <w:autoSpaceDN w:val="0"/>
        <w:adjustRightInd w:val="0"/>
        <w:rPr>
          <w:rFonts w:ascii="Arial" w:hAnsi="Arial" w:cs="Arial"/>
          <w:color w:val="000000"/>
          <w:sz w:val="20"/>
          <w:szCs w:val="20"/>
          <w:lang w:eastAsia="tr-TR"/>
        </w:rPr>
      </w:pPr>
      <w:r w:rsidRPr="00DA25F4">
        <w:rPr>
          <w:rFonts w:ascii="Arial" w:hAnsi="Arial" w:cs="Arial"/>
          <w:sz w:val="20"/>
          <w:szCs w:val="20"/>
          <w:lang w:eastAsia="tr-TR"/>
        </w:rPr>
        <w:t>Diğer borçlar</w:t>
      </w:r>
      <w:r w:rsidRPr="00DA25F4">
        <w:rPr>
          <w:rFonts w:ascii="Arial" w:hAnsi="Arial" w:cs="Arial"/>
          <w:sz w:val="20"/>
          <w:szCs w:val="20"/>
          <w:lang w:eastAsia="tr-TR"/>
        </w:rPr>
        <w:tab/>
      </w:r>
      <w:r w:rsidR="00191405" w:rsidRPr="00DA25F4">
        <w:rPr>
          <w:rFonts w:ascii="Arial" w:hAnsi="Arial" w:cs="Arial"/>
          <w:sz w:val="20"/>
          <w:szCs w:val="20"/>
          <w:lang w:eastAsia="tr-TR"/>
        </w:rPr>
        <w:t>4</w:t>
      </w:r>
      <w:r w:rsidR="003D4842" w:rsidRPr="00DA25F4">
        <w:rPr>
          <w:rFonts w:ascii="Arial" w:hAnsi="Arial" w:cs="Arial"/>
          <w:sz w:val="20"/>
          <w:szCs w:val="20"/>
          <w:lang w:eastAsia="tr-TR"/>
        </w:rPr>
        <w:tab/>
      </w:r>
      <w:r w:rsidR="00CC7366" w:rsidRPr="00DA25F4">
        <w:rPr>
          <w:rFonts w:ascii="Arial" w:hAnsi="Arial" w:cs="Arial"/>
          <w:sz w:val="20"/>
          <w:szCs w:val="20"/>
          <w:lang w:eastAsia="tr-TR"/>
        </w:rPr>
        <w:t>131.684</w:t>
      </w:r>
      <w:r w:rsidR="003D4842" w:rsidRPr="00DA25F4">
        <w:rPr>
          <w:rFonts w:ascii="Arial" w:hAnsi="Arial" w:cs="Arial"/>
          <w:sz w:val="20"/>
          <w:szCs w:val="20"/>
          <w:lang w:eastAsia="tr-TR"/>
        </w:rPr>
        <w:tab/>
      </w:r>
      <w:r w:rsidR="00911173" w:rsidRPr="00DA25F4">
        <w:rPr>
          <w:rFonts w:ascii="Arial" w:hAnsi="Arial" w:cs="Arial"/>
          <w:color w:val="000000"/>
          <w:sz w:val="20"/>
          <w:szCs w:val="20"/>
          <w:lang w:eastAsia="tr-TR"/>
        </w:rPr>
        <w:t>86.247</w:t>
      </w:r>
    </w:p>
    <w:p w:rsidR="00F26331" w:rsidRPr="00DA25F4" w:rsidRDefault="00F26331" w:rsidP="00042404">
      <w:pPr>
        <w:tabs>
          <w:tab w:val="right" w:pos="5103"/>
          <w:tab w:val="decimal" w:pos="7088"/>
          <w:tab w:val="decimal" w:pos="9071"/>
        </w:tabs>
        <w:autoSpaceDE w:val="0"/>
        <w:autoSpaceDN w:val="0"/>
        <w:adjustRightInd w:val="0"/>
        <w:rPr>
          <w:rFonts w:ascii="Arial" w:hAnsi="Arial" w:cs="Arial"/>
          <w:sz w:val="20"/>
          <w:szCs w:val="20"/>
          <w:lang w:eastAsia="tr-TR"/>
        </w:rPr>
      </w:pPr>
      <w:r w:rsidRPr="00DA25F4">
        <w:rPr>
          <w:rFonts w:ascii="Arial" w:hAnsi="Arial" w:cs="Arial"/>
          <w:sz w:val="20"/>
          <w:szCs w:val="20"/>
          <w:lang w:eastAsia="tr-TR"/>
        </w:rPr>
        <w:t>Borç karşılıkları</w:t>
      </w:r>
      <w:r w:rsidRPr="00DA25F4">
        <w:rPr>
          <w:rFonts w:ascii="Arial" w:hAnsi="Arial" w:cs="Arial"/>
          <w:sz w:val="20"/>
          <w:szCs w:val="20"/>
          <w:lang w:eastAsia="tr-TR"/>
        </w:rPr>
        <w:tab/>
        <w:t>1</w:t>
      </w:r>
      <w:r w:rsidR="00362730" w:rsidRPr="00DA25F4">
        <w:rPr>
          <w:rFonts w:ascii="Arial" w:hAnsi="Arial" w:cs="Arial"/>
          <w:sz w:val="20"/>
          <w:szCs w:val="20"/>
          <w:lang w:eastAsia="tr-TR"/>
        </w:rPr>
        <w:t>0</w:t>
      </w:r>
      <w:r w:rsidRPr="00DA25F4">
        <w:rPr>
          <w:rFonts w:ascii="Arial" w:hAnsi="Arial" w:cs="Arial"/>
          <w:sz w:val="20"/>
          <w:szCs w:val="20"/>
          <w:lang w:eastAsia="tr-TR"/>
        </w:rPr>
        <w:tab/>
      </w:r>
      <w:r w:rsidR="00CC7366" w:rsidRPr="00DA25F4">
        <w:rPr>
          <w:rFonts w:ascii="Arial" w:hAnsi="Arial" w:cs="Arial"/>
          <w:sz w:val="20"/>
          <w:szCs w:val="20"/>
          <w:lang w:eastAsia="tr-TR"/>
        </w:rPr>
        <w:t>1.207.126</w:t>
      </w:r>
      <w:r w:rsidRPr="00DA25F4">
        <w:rPr>
          <w:rFonts w:ascii="Arial" w:hAnsi="Arial" w:cs="Arial"/>
          <w:sz w:val="20"/>
          <w:szCs w:val="20"/>
          <w:lang w:eastAsia="tr-TR"/>
        </w:rPr>
        <w:tab/>
      </w:r>
      <w:r w:rsidRPr="00DA25F4">
        <w:rPr>
          <w:rFonts w:ascii="Arial" w:hAnsi="Arial" w:cs="Arial"/>
          <w:color w:val="000000"/>
          <w:sz w:val="20"/>
          <w:szCs w:val="20"/>
          <w:lang w:eastAsia="tr-TR"/>
        </w:rPr>
        <w:t>1.279.810</w:t>
      </w:r>
    </w:p>
    <w:p w:rsidR="0056347D" w:rsidRPr="00DA25F4" w:rsidRDefault="003D4842" w:rsidP="00042404">
      <w:pPr>
        <w:pBdr>
          <w:bottom w:val="single" w:sz="4" w:space="1" w:color="auto"/>
        </w:pBdr>
        <w:tabs>
          <w:tab w:val="right" w:pos="5103"/>
          <w:tab w:val="decimal" w:pos="7088"/>
          <w:tab w:val="decimal" w:pos="9071"/>
        </w:tabs>
        <w:autoSpaceDE w:val="0"/>
        <w:autoSpaceDN w:val="0"/>
        <w:adjustRightInd w:val="0"/>
        <w:rPr>
          <w:rFonts w:ascii="Arial" w:hAnsi="Arial" w:cs="Arial"/>
          <w:sz w:val="20"/>
          <w:szCs w:val="20"/>
          <w:lang w:eastAsia="tr-TR"/>
        </w:rPr>
      </w:pPr>
      <w:bookmarkStart w:id="25" w:name="OLE_LINK178"/>
      <w:bookmarkStart w:id="26" w:name="OLE_LINK30"/>
      <w:r w:rsidRPr="00DA25F4">
        <w:rPr>
          <w:rFonts w:ascii="Arial" w:hAnsi="Arial" w:cs="Arial"/>
          <w:sz w:val="20"/>
          <w:szCs w:val="20"/>
          <w:lang w:eastAsia="tr-TR"/>
        </w:rPr>
        <w:t>Dönem karı vergi yükümlülüğü</w:t>
      </w:r>
      <w:bookmarkEnd w:id="25"/>
      <w:r w:rsidR="002D5078" w:rsidRPr="00DA25F4">
        <w:rPr>
          <w:rFonts w:ascii="Arial" w:hAnsi="Arial" w:cs="Arial"/>
          <w:sz w:val="20"/>
          <w:szCs w:val="20"/>
          <w:lang w:eastAsia="tr-TR"/>
        </w:rPr>
        <w:tab/>
      </w:r>
      <w:r w:rsidR="008A0A6F" w:rsidRPr="00DA25F4">
        <w:rPr>
          <w:rFonts w:ascii="Arial" w:hAnsi="Arial" w:cs="Arial"/>
          <w:sz w:val="20"/>
          <w:szCs w:val="20"/>
          <w:lang w:eastAsia="tr-TR"/>
        </w:rPr>
        <w:t>1</w:t>
      </w:r>
      <w:r w:rsidR="00362730" w:rsidRPr="00DA25F4">
        <w:rPr>
          <w:rFonts w:ascii="Arial" w:hAnsi="Arial" w:cs="Arial"/>
          <w:sz w:val="20"/>
          <w:szCs w:val="20"/>
          <w:lang w:eastAsia="tr-TR"/>
        </w:rPr>
        <w:t>1</w:t>
      </w:r>
      <w:r w:rsidRPr="00DA25F4">
        <w:rPr>
          <w:rFonts w:ascii="Arial" w:hAnsi="Arial" w:cs="Arial"/>
          <w:sz w:val="20"/>
          <w:szCs w:val="20"/>
          <w:lang w:eastAsia="tr-TR"/>
        </w:rPr>
        <w:tab/>
      </w:r>
      <w:r w:rsidR="00284D2E" w:rsidRPr="00DA25F4">
        <w:rPr>
          <w:rFonts w:ascii="Arial" w:hAnsi="Arial" w:cs="Arial"/>
          <w:sz w:val="20"/>
          <w:szCs w:val="20"/>
          <w:lang w:eastAsia="tr-TR"/>
        </w:rPr>
        <w:t>-</w:t>
      </w:r>
      <w:r w:rsidRPr="00DA25F4">
        <w:rPr>
          <w:rFonts w:ascii="Arial" w:hAnsi="Arial" w:cs="Arial"/>
          <w:sz w:val="20"/>
          <w:szCs w:val="20"/>
          <w:lang w:eastAsia="tr-TR"/>
        </w:rPr>
        <w:tab/>
      </w:r>
      <w:r w:rsidR="00911173" w:rsidRPr="00DA25F4">
        <w:rPr>
          <w:rFonts w:ascii="Arial" w:hAnsi="Arial" w:cs="Arial"/>
          <w:color w:val="000000"/>
          <w:sz w:val="20"/>
          <w:szCs w:val="20"/>
          <w:lang w:eastAsia="tr-TR"/>
        </w:rPr>
        <w:t>5.034</w:t>
      </w:r>
    </w:p>
    <w:p w:rsidR="000D400C" w:rsidRPr="00DA25F4" w:rsidRDefault="003D4842" w:rsidP="00042404">
      <w:pPr>
        <w:pBdr>
          <w:bottom w:val="single" w:sz="4" w:space="1" w:color="auto"/>
        </w:pBdr>
        <w:tabs>
          <w:tab w:val="right" w:pos="5103"/>
          <w:tab w:val="decimal" w:pos="7088"/>
          <w:tab w:val="decimal" w:pos="9071"/>
        </w:tabs>
        <w:autoSpaceDE w:val="0"/>
        <w:autoSpaceDN w:val="0"/>
        <w:adjustRightInd w:val="0"/>
        <w:rPr>
          <w:rFonts w:ascii="Arial" w:hAnsi="Arial" w:cs="Arial"/>
          <w:color w:val="000000"/>
          <w:sz w:val="20"/>
          <w:szCs w:val="20"/>
          <w:lang w:eastAsia="tr-TR"/>
        </w:rPr>
      </w:pPr>
      <w:r w:rsidRPr="00DA25F4">
        <w:rPr>
          <w:rFonts w:ascii="Arial" w:hAnsi="Arial" w:cs="Arial"/>
          <w:sz w:val="20"/>
          <w:szCs w:val="20"/>
          <w:lang w:eastAsia="tr-TR"/>
        </w:rPr>
        <w:t>Diğer kısa vadeli yükümlülükler</w:t>
      </w:r>
      <w:bookmarkEnd w:id="26"/>
      <w:r w:rsidRPr="00DA25F4">
        <w:rPr>
          <w:rFonts w:ascii="Arial" w:hAnsi="Arial" w:cs="Arial"/>
          <w:sz w:val="20"/>
          <w:szCs w:val="20"/>
          <w:lang w:eastAsia="tr-TR"/>
        </w:rPr>
        <w:tab/>
      </w:r>
      <w:r w:rsidR="00362730" w:rsidRPr="00DA25F4">
        <w:rPr>
          <w:rFonts w:ascii="Arial" w:hAnsi="Arial" w:cs="Arial"/>
          <w:sz w:val="20"/>
          <w:szCs w:val="20"/>
          <w:lang w:eastAsia="tr-TR"/>
        </w:rPr>
        <w:t>4</w:t>
      </w:r>
      <w:r w:rsidRPr="00DA25F4">
        <w:rPr>
          <w:rFonts w:ascii="Arial" w:hAnsi="Arial" w:cs="Arial"/>
          <w:sz w:val="20"/>
          <w:szCs w:val="20"/>
          <w:lang w:eastAsia="tr-TR"/>
        </w:rPr>
        <w:tab/>
      </w:r>
      <w:r w:rsidR="00390BBD" w:rsidRPr="00DA25F4">
        <w:rPr>
          <w:rFonts w:ascii="Arial" w:hAnsi="Arial" w:cs="Arial"/>
          <w:sz w:val="20"/>
          <w:szCs w:val="20"/>
          <w:lang w:eastAsia="tr-TR"/>
        </w:rPr>
        <w:t>804.11</w:t>
      </w:r>
      <w:r w:rsidR="000C723A" w:rsidRPr="00DA25F4">
        <w:rPr>
          <w:rFonts w:ascii="Arial" w:hAnsi="Arial" w:cs="Arial"/>
          <w:sz w:val="20"/>
          <w:szCs w:val="20"/>
          <w:lang w:eastAsia="tr-TR"/>
        </w:rPr>
        <w:t>2</w:t>
      </w:r>
      <w:r w:rsidRPr="00DA25F4">
        <w:rPr>
          <w:rFonts w:ascii="Arial" w:hAnsi="Arial" w:cs="Arial"/>
          <w:sz w:val="20"/>
          <w:szCs w:val="20"/>
          <w:lang w:eastAsia="tr-TR"/>
        </w:rPr>
        <w:tab/>
      </w:r>
      <w:r w:rsidR="00F26331" w:rsidRPr="00DA25F4">
        <w:rPr>
          <w:rFonts w:ascii="Arial" w:hAnsi="Arial" w:cs="Arial"/>
          <w:color w:val="000000"/>
          <w:sz w:val="20"/>
          <w:szCs w:val="20"/>
          <w:lang w:eastAsia="tr-TR"/>
        </w:rPr>
        <w:t>533.288</w:t>
      </w:r>
    </w:p>
    <w:p w:rsidR="00F26331" w:rsidRPr="00DA25F4" w:rsidRDefault="00F26331" w:rsidP="00042404">
      <w:pPr>
        <w:pBdr>
          <w:bottom w:val="single" w:sz="4" w:space="1" w:color="auto"/>
        </w:pBdr>
        <w:tabs>
          <w:tab w:val="right" w:pos="5103"/>
          <w:tab w:val="decimal" w:pos="7088"/>
          <w:tab w:val="decimal" w:pos="9071"/>
        </w:tabs>
        <w:autoSpaceDE w:val="0"/>
        <w:autoSpaceDN w:val="0"/>
        <w:adjustRightInd w:val="0"/>
        <w:rPr>
          <w:rFonts w:ascii="Arial" w:hAnsi="Arial" w:cs="Arial"/>
          <w:sz w:val="20"/>
          <w:szCs w:val="20"/>
          <w:lang w:eastAsia="tr-TR"/>
        </w:rPr>
      </w:pPr>
      <w:r w:rsidRPr="00DA25F4">
        <w:rPr>
          <w:rFonts w:ascii="Arial" w:hAnsi="Arial" w:cs="Arial"/>
          <w:sz w:val="20"/>
          <w:szCs w:val="20"/>
          <w:lang w:eastAsia="tr-TR"/>
        </w:rPr>
        <w:t>Türev finansal araçlar</w:t>
      </w:r>
      <w:r w:rsidRPr="00DA25F4">
        <w:rPr>
          <w:rFonts w:ascii="Arial" w:hAnsi="Arial" w:cs="Arial"/>
          <w:sz w:val="20"/>
          <w:szCs w:val="20"/>
          <w:lang w:eastAsia="tr-TR"/>
        </w:rPr>
        <w:tab/>
      </w:r>
      <w:r w:rsidRPr="00DA25F4">
        <w:rPr>
          <w:rFonts w:ascii="Arial" w:hAnsi="Arial" w:cs="Arial"/>
          <w:sz w:val="20"/>
          <w:szCs w:val="20"/>
          <w:lang w:eastAsia="tr-TR"/>
        </w:rPr>
        <w:tab/>
      </w:r>
      <w:r w:rsidR="00CC7366" w:rsidRPr="00DA25F4">
        <w:rPr>
          <w:rFonts w:ascii="Arial" w:hAnsi="Arial" w:cs="Arial"/>
          <w:sz w:val="20"/>
          <w:szCs w:val="20"/>
          <w:lang w:eastAsia="tr-TR"/>
        </w:rPr>
        <w:t>-</w:t>
      </w:r>
      <w:r w:rsidRPr="00DA25F4">
        <w:rPr>
          <w:rFonts w:ascii="Arial" w:hAnsi="Arial" w:cs="Arial"/>
          <w:sz w:val="20"/>
          <w:szCs w:val="20"/>
          <w:lang w:eastAsia="tr-TR"/>
        </w:rPr>
        <w:tab/>
      </w:r>
      <w:r w:rsidRPr="00DA25F4">
        <w:rPr>
          <w:rFonts w:ascii="Arial" w:hAnsi="Arial" w:cs="Arial"/>
          <w:color w:val="000000"/>
          <w:sz w:val="20"/>
          <w:szCs w:val="20"/>
          <w:lang w:eastAsia="tr-TR"/>
        </w:rPr>
        <w:t>84.956</w:t>
      </w:r>
    </w:p>
    <w:p w:rsidR="000D400C" w:rsidRPr="00DA25F4" w:rsidRDefault="000D400C" w:rsidP="00042404">
      <w:pPr>
        <w:tabs>
          <w:tab w:val="right" w:pos="5103"/>
          <w:tab w:val="decimal" w:pos="7088"/>
          <w:tab w:val="decimal" w:pos="9071"/>
        </w:tabs>
        <w:rPr>
          <w:rFonts w:ascii="Arial" w:hAnsi="Arial" w:cs="Arial"/>
          <w:sz w:val="20"/>
          <w:szCs w:val="20"/>
          <w:lang w:eastAsia="tr-TR"/>
        </w:rPr>
      </w:pPr>
    </w:p>
    <w:p w:rsidR="000D400C" w:rsidRPr="00DA25F4" w:rsidRDefault="003D4842" w:rsidP="00042404">
      <w:pPr>
        <w:pBdr>
          <w:bottom w:val="single" w:sz="4" w:space="1" w:color="auto"/>
        </w:pBdr>
        <w:tabs>
          <w:tab w:val="right" w:pos="5103"/>
          <w:tab w:val="decimal" w:pos="7088"/>
          <w:tab w:val="decimal" w:pos="9071"/>
        </w:tabs>
        <w:autoSpaceDE w:val="0"/>
        <w:autoSpaceDN w:val="0"/>
        <w:adjustRightInd w:val="0"/>
        <w:rPr>
          <w:rFonts w:ascii="Arial" w:hAnsi="Arial" w:cs="Arial"/>
          <w:bCs/>
          <w:sz w:val="20"/>
          <w:szCs w:val="20"/>
          <w:lang w:eastAsia="tr-TR"/>
        </w:rPr>
      </w:pPr>
      <w:r w:rsidRPr="00DA25F4">
        <w:rPr>
          <w:rFonts w:ascii="Arial" w:hAnsi="Arial" w:cs="Arial"/>
          <w:b/>
          <w:bCs/>
          <w:sz w:val="20"/>
          <w:szCs w:val="20"/>
          <w:lang w:eastAsia="tr-TR"/>
        </w:rPr>
        <w:t>Uzun vadeli yükümlülükler</w:t>
      </w:r>
      <w:r w:rsidRPr="00DA25F4">
        <w:rPr>
          <w:rFonts w:ascii="Arial" w:hAnsi="Arial" w:cs="Arial"/>
          <w:b/>
          <w:bCs/>
          <w:sz w:val="20"/>
          <w:szCs w:val="20"/>
          <w:lang w:eastAsia="tr-TR"/>
        </w:rPr>
        <w:tab/>
      </w:r>
      <w:r w:rsidRPr="00DA25F4">
        <w:rPr>
          <w:rFonts w:ascii="Arial" w:hAnsi="Arial" w:cs="Arial"/>
          <w:b/>
          <w:bCs/>
          <w:sz w:val="20"/>
          <w:szCs w:val="20"/>
          <w:lang w:eastAsia="tr-TR"/>
        </w:rPr>
        <w:tab/>
      </w:r>
      <w:r w:rsidR="005035EE" w:rsidRPr="00DA25F4">
        <w:rPr>
          <w:rFonts w:ascii="Arial" w:hAnsi="Arial" w:cs="Arial"/>
          <w:b/>
          <w:bCs/>
          <w:sz w:val="20"/>
          <w:szCs w:val="20"/>
          <w:lang w:eastAsia="tr-TR"/>
        </w:rPr>
        <w:t>541.2</w:t>
      </w:r>
      <w:r w:rsidR="00BD25EB" w:rsidRPr="00DA25F4">
        <w:rPr>
          <w:rFonts w:ascii="Arial" w:hAnsi="Arial" w:cs="Arial"/>
          <w:b/>
          <w:bCs/>
          <w:sz w:val="20"/>
          <w:szCs w:val="20"/>
          <w:lang w:eastAsia="tr-TR"/>
        </w:rPr>
        <w:t>43</w:t>
      </w:r>
      <w:r w:rsidRPr="00DA25F4">
        <w:rPr>
          <w:rFonts w:ascii="Arial" w:hAnsi="Arial" w:cs="Arial"/>
          <w:b/>
          <w:bCs/>
          <w:sz w:val="20"/>
          <w:szCs w:val="20"/>
          <w:lang w:eastAsia="tr-TR"/>
        </w:rPr>
        <w:tab/>
      </w:r>
      <w:r w:rsidR="00F26331" w:rsidRPr="00DA25F4">
        <w:rPr>
          <w:rFonts w:ascii="Arial" w:hAnsi="Arial" w:cs="Arial"/>
          <w:b/>
          <w:bCs/>
          <w:color w:val="000000"/>
          <w:sz w:val="20"/>
          <w:szCs w:val="20"/>
          <w:lang w:eastAsia="tr-TR"/>
        </w:rPr>
        <w:t>594.565</w:t>
      </w:r>
    </w:p>
    <w:p w:rsidR="000D400C" w:rsidRPr="00DA25F4" w:rsidRDefault="000D400C" w:rsidP="00042404">
      <w:pPr>
        <w:tabs>
          <w:tab w:val="right" w:pos="5103"/>
          <w:tab w:val="decimal" w:pos="7088"/>
          <w:tab w:val="decimal" w:pos="9071"/>
        </w:tabs>
        <w:autoSpaceDE w:val="0"/>
        <w:autoSpaceDN w:val="0"/>
        <w:adjustRightInd w:val="0"/>
        <w:rPr>
          <w:rFonts w:ascii="Arial" w:hAnsi="Arial" w:cs="Arial"/>
          <w:sz w:val="20"/>
          <w:szCs w:val="20"/>
          <w:lang w:eastAsia="tr-TR"/>
        </w:rPr>
      </w:pPr>
    </w:p>
    <w:p w:rsidR="000D400C" w:rsidRPr="00DA25F4" w:rsidRDefault="003D4842" w:rsidP="00C42C00">
      <w:pPr>
        <w:tabs>
          <w:tab w:val="right" w:pos="5103"/>
          <w:tab w:val="decimal" w:pos="7088"/>
          <w:tab w:val="decimal" w:pos="9071"/>
        </w:tabs>
        <w:autoSpaceDE w:val="0"/>
        <w:autoSpaceDN w:val="0"/>
        <w:adjustRightInd w:val="0"/>
        <w:rPr>
          <w:rFonts w:ascii="Arial" w:hAnsi="Arial" w:cs="Arial"/>
          <w:bCs/>
          <w:sz w:val="20"/>
          <w:szCs w:val="20"/>
        </w:rPr>
      </w:pPr>
      <w:r w:rsidRPr="00DA25F4">
        <w:rPr>
          <w:rFonts w:ascii="Arial" w:hAnsi="Arial" w:cs="Arial"/>
          <w:sz w:val="20"/>
          <w:szCs w:val="20"/>
          <w:lang w:eastAsia="tr-TR"/>
        </w:rPr>
        <w:t xml:space="preserve">Ticari borçlar </w:t>
      </w:r>
      <w:r w:rsidRPr="00DA25F4">
        <w:rPr>
          <w:rFonts w:ascii="Arial" w:hAnsi="Arial" w:cs="Arial"/>
          <w:sz w:val="20"/>
          <w:szCs w:val="20"/>
          <w:lang w:eastAsia="tr-TR"/>
        </w:rPr>
        <w:tab/>
      </w:r>
      <w:r w:rsidRPr="00DA25F4">
        <w:rPr>
          <w:rFonts w:ascii="Arial" w:hAnsi="Arial" w:cs="Arial"/>
          <w:bCs/>
          <w:sz w:val="20"/>
          <w:szCs w:val="20"/>
        </w:rPr>
        <w:tab/>
      </w:r>
      <w:r w:rsidR="007F45B4" w:rsidRPr="00DA25F4">
        <w:rPr>
          <w:rFonts w:ascii="Arial" w:hAnsi="Arial" w:cs="Arial"/>
          <w:bCs/>
          <w:sz w:val="20"/>
          <w:szCs w:val="20"/>
        </w:rPr>
        <w:t>8.224</w:t>
      </w:r>
      <w:r w:rsidRPr="00DA25F4">
        <w:rPr>
          <w:rFonts w:ascii="Arial" w:hAnsi="Arial" w:cs="Arial"/>
          <w:bCs/>
          <w:sz w:val="20"/>
          <w:szCs w:val="20"/>
        </w:rPr>
        <w:tab/>
      </w:r>
      <w:r w:rsidR="00F26331" w:rsidRPr="00DA25F4">
        <w:rPr>
          <w:rFonts w:ascii="Arial" w:hAnsi="Arial" w:cs="Arial"/>
          <w:bCs/>
          <w:color w:val="000000"/>
          <w:sz w:val="20"/>
          <w:szCs w:val="20"/>
        </w:rPr>
        <w:t>8.224</w:t>
      </w:r>
    </w:p>
    <w:p w:rsidR="00B52289" w:rsidRPr="00DA25F4" w:rsidRDefault="003D4842" w:rsidP="00C42C00">
      <w:pPr>
        <w:tabs>
          <w:tab w:val="right" w:pos="5103"/>
          <w:tab w:val="decimal" w:pos="7088"/>
          <w:tab w:val="decimal" w:pos="9071"/>
        </w:tabs>
        <w:autoSpaceDE w:val="0"/>
        <w:autoSpaceDN w:val="0"/>
        <w:adjustRightInd w:val="0"/>
        <w:rPr>
          <w:rFonts w:ascii="Arial" w:hAnsi="Arial" w:cs="Arial"/>
          <w:bCs/>
          <w:sz w:val="20"/>
          <w:szCs w:val="20"/>
        </w:rPr>
      </w:pPr>
      <w:r w:rsidRPr="00DA25F4">
        <w:rPr>
          <w:rFonts w:ascii="Arial" w:hAnsi="Arial" w:cs="Arial"/>
          <w:bCs/>
          <w:sz w:val="20"/>
          <w:szCs w:val="20"/>
        </w:rPr>
        <w:t>Diğer borçlar</w:t>
      </w:r>
      <w:r w:rsidRPr="00DA25F4">
        <w:rPr>
          <w:rFonts w:ascii="Arial" w:hAnsi="Arial" w:cs="Arial"/>
          <w:bCs/>
          <w:sz w:val="20"/>
          <w:szCs w:val="20"/>
        </w:rPr>
        <w:tab/>
      </w:r>
      <w:r w:rsidR="00191405" w:rsidRPr="00DA25F4">
        <w:rPr>
          <w:rFonts w:ascii="Arial" w:hAnsi="Arial" w:cs="Arial"/>
          <w:bCs/>
          <w:sz w:val="20"/>
          <w:szCs w:val="20"/>
        </w:rPr>
        <w:t>4</w:t>
      </w:r>
      <w:r w:rsidRPr="00DA25F4">
        <w:rPr>
          <w:rFonts w:ascii="Arial" w:hAnsi="Arial" w:cs="Arial"/>
          <w:bCs/>
          <w:sz w:val="20"/>
          <w:szCs w:val="20"/>
        </w:rPr>
        <w:tab/>
      </w:r>
      <w:r w:rsidR="007F45B4" w:rsidRPr="00DA25F4">
        <w:rPr>
          <w:rFonts w:ascii="Arial" w:hAnsi="Arial" w:cs="Arial"/>
          <w:bCs/>
          <w:sz w:val="20"/>
          <w:szCs w:val="20"/>
        </w:rPr>
        <w:t>458.635</w:t>
      </w:r>
      <w:r w:rsidR="00A66DA4" w:rsidRPr="00DA25F4">
        <w:rPr>
          <w:rFonts w:ascii="Arial" w:hAnsi="Arial" w:cs="Arial"/>
          <w:bCs/>
          <w:sz w:val="20"/>
          <w:szCs w:val="20"/>
        </w:rPr>
        <w:tab/>
      </w:r>
      <w:r w:rsidR="00F26331" w:rsidRPr="00DA25F4">
        <w:rPr>
          <w:rFonts w:ascii="Arial" w:hAnsi="Arial" w:cs="Arial"/>
          <w:bCs/>
          <w:color w:val="000000"/>
          <w:sz w:val="20"/>
          <w:szCs w:val="20"/>
        </w:rPr>
        <w:t>458.635</w:t>
      </w:r>
    </w:p>
    <w:p w:rsidR="000D400C" w:rsidRPr="00DA25F4" w:rsidRDefault="003D4842" w:rsidP="00C42C00">
      <w:pPr>
        <w:tabs>
          <w:tab w:val="right" w:pos="5103"/>
          <w:tab w:val="decimal" w:pos="7088"/>
          <w:tab w:val="decimal" w:pos="9071"/>
        </w:tabs>
        <w:autoSpaceDE w:val="0"/>
        <w:autoSpaceDN w:val="0"/>
        <w:adjustRightInd w:val="0"/>
        <w:rPr>
          <w:rFonts w:ascii="Arial" w:hAnsi="Arial" w:cs="Arial"/>
          <w:sz w:val="20"/>
          <w:szCs w:val="20"/>
          <w:lang w:eastAsia="tr-TR"/>
        </w:rPr>
      </w:pPr>
      <w:r w:rsidRPr="00DA25F4">
        <w:rPr>
          <w:rFonts w:ascii="Arial" w:hAnsi="Arial" w:cs="Arial"/>
          <w:sz w:val="20"/>
          <w:szCs w:val="20"/>
          <w:lang w:eastAsia="tr-TR"/>
        </w:rPr>
        <w:t xml:space="preserve">Çalışanlara sağlanan </w:t>
      </w:r>
      <w:r w:rsidR="002D5078" w:rsidRPr="00DA25F4">
        <w:rPr>
          <w:rFonts w:ascii="Arial" w:hAnsi="Arial" w:cs="Arial"/>
          <w:sz w:val="20"/>
          <w:szCs w:val="20"/>
          <w:lang w:eastAsia="tr-TR"/>
        </w:rPr>
        <w:t>faydalara ilişkin karşılıklar</w:t>
      </w:r>
      <w:r w:rsidR="002D5078" w:rsidRPr="00DA25F4">
        <w:rPr>
          <w:rFonts w:ascii="Arial" w:hAnsi="Arial" w:cs="Arial"/>
          <w:sz w:val="20"/>
          <w:szCs w:val="20"/>
          <w:lang w:eastAsia="tr-TR"/>
        </w:rPr>
        <w:tab/>
      </w:r>
      <w:r w:rsidRPr="00DA25F4">
        <w:rPr>
          <w:rFonts w:ascii="Arial" w:hAnsi="Arial" w:cs="Arial"/>
          <w:sz w:val="20"/>
          <w:szCs w:val="20"/>
          <w:lang w:eastAsia="tr-TR"/>
        </w:rPr>
        <w:tab/>
      </w:r>
      <w:r w:rsidR="003D1409" w:rsidRPr="00DA25F4">
        <w:rPr>
          <w:rFonts w:ascii="Arial" w:hAnsi="Arial" w:cs="Arial"/>
          <w:sz w:val="20"/>
          <w:szCs w:val="20"/>
          <w:lang w:eastAsia="tr-TR"/>
        </w:rPr>
        <w:t>73.354</w:t>
      </w:r>
      <w:r w:rsidRPr="00DA25F4">
        <w:rPr>
          <w:rFonts w:ascii="Arial" w:hAnsi="Arial" w:cs="Arial"/>
          <w:sz w:val="20"/>
          <w:szCs w:val="20"/>
          <w:lang w:eastAsia="tr-TR"/>
        </w:rPr>
        <w:tab/>
      </w:r>
      <w:r w:rsidR="00F26331" w:rsidRPr="00DA25F4">
        <w:rPr>
          <w:rFonts w:ascii="Arial" w:hAnsi="Arial" w:cs="Arial"/>
          <w:color w:val="000000"/>
          <w:sz w:val="20"/>
          <w:szCs w:val="20"/>
          <w:lang w:eastAsia="tr-TR"/>
        </w:rPr>
        <w:t>127.706</w:t>
      </w:r>
    </w:p>
    <w:p w:rsidR="00C81D98" w:rsidRPr="00DA25F4" w:rsidRDefault="003D4842" w:rsidP="00C42C00">
      <w:pPr>
        <w:tabs>
          <w:tab w:val="right" w:pos="5103"/>
          <w:tab w:val="decimal" w:pos="7088"/>
          <w:tab w:val="decimal" w:pos="9071"/>
        </w:tabs>
        <w:autoSpaceDE w:val="0"/>
        <w:autoSpaceDN w:val="0"/>
        <w:adjustRightInd w:val="0"/>
        <w:rPr>
          <w:rFonts w:ascii="Arial" w:hAnsi="Arial" w:cs="Arial"/>
          <w:sz w:val="20"/>
          <w:szCs w:val="20"/>
          <w:lang w:eastAsia="tr-TR"/>
        </w:rPr>
      </w:pPr>
      <w:r w:rsidRPr="00DA25F4">
        <w:rPr>
          <w:rFonts w:ascii="Arial" w:hAnsi="Arial" w:cs="Arial"/>
          <w:sz w:val="20"/>
          <w:szCs w:val="20"/>
          <w:lang w:eastAsia="tr-TR"/>
        </w:rPr>
        <w:t xml:space="preserve">Ertelenmiş vergi </w:t>
      </w:r>
      <w:r w:rsidR="007245B5" w:rsidRPr="00DA25F4">
        <w:rPr>
          <w:rFonts w:ascii="Arial" w:hAnsi="Arial" w:cs="Arial"/>
          <w:sz w:val="20"/>
          <w:szCs w:val="20"/>
          <w:lang w:eastAsia="tr-TR"/>
        </w:rPr>
        <w:t>yükümlülüğü</w:t>
      </w:r>
      <w:r w:rsidR="002D5078" w:rsidRPr="00DA25F4">
        <w:rPr>
          <w:rFonts w:ascii="Arial" w:hAnsi="Arial" w:cs="Arial"/>
          <w:sz w:val="20"/>
          <w:szCs w:val="20"/>
          <w:lang w:eastAsia="tr-TR"/>
        </w:rPr>
        <w:tab/>
      </w:r>
      <w:r w:rsidR="00362730" w:rsidRPr="00DA25F4">
        <w:rPr>
          <w:rFonts w:ascii="Arial" w:hAnsi="Arial" w:cs="Arial"/>
          <w:sz w:val="20"/>
          <w:szCs w:val="20"/>
          <w:lang w:eastAsia="tr-TR"/>
        </w:rPr>
        <w:t>11</w:t>
      </w:r>
      <w:r w:rsidRPr="00DA25F4">
        <w:rPr>
          <w:rFonts w:ascii="Arial" w:hAnsi="Arial" w:cs="Arial"/>
          <w:sz w:val="20"/>
          <w:szCs w:val="20"/>
          <w:lang w:eastAsia="tr-TR"/>
        </w:rPr>
        <w:tab/>
      </w:r>
      <w:r w:rsidR="00BD25EB" w:rsidRPr="00DA25F4">
        <w:rPr>
          <w:rFonts w:ascii="Arial" w:hAnsi="Arial" w:cs="Arial"/>
          <w:sz w:val="20"/>
          <w:szCs w:val="20"/>
          <w:lang w:eastAsia="tr-TR"/>
        </w:rPr>
        <w:t>1.030</w:t>
      </w:r>
      <w:r w:rsidRPr="00DA25F4">
        <w:rPr>
          <w:rFonts w:ascii="Arial" w:hAnsi="Arial" w:cs="Arial"/>
          <w:sz w:val="20"/>
          <w:szCs w:val="20"/>
          <w:lang w:eastAsia="tr-TR"/>
        </w:rPr>
        <w:tab/>
        <w:t>-</w:t>
      </w:r>
    </w:p>
    <w:p w:rsidR="000D400C" w:rsidRPr="00DA25F4" w:rsidRDefault="000D400C" w:rsidP="00C42C00">
      <w:pPr>
        <w:pBdr>
          <w:top w:val="single" w:sz="4" w:space="1" w:color="auto"/>
          <w:bottom w:val="single" w:sz="4" w:space="1" w:color="auto"/>
        </w:pBdr>
        <w:tabs>
          <w:tab w:val="right" w:pos="5103"/>
          <w:tab w:val="decimal" w:pos="7088"/>
          <w:tab w:val="decimal" w:pos="9071"/>
        </w:tabs>
        <w:autoSpaceDE w:val="0"/>
        <w:autoSpaceDN w:val="0"/>
        <w:adjustRightInd w:val="0"/>
        <w:rPr>
          <w:rFonts w:ascii="Arial" w:hAnsi="Arial" w:cs="Arial"/>
          <w:b/>
          <w:bCs/>
          <w:sz w:val="20"/>
          <w:szCs w:val="20"/>
          <w:lang w:eastAsia="tr-TR"/>
        </w:rPr>
      </w:pPr>
    </w:p>
    <w:p w:rsidR="000D400C" w:rsidRPr="00DA25F4" w:rsidRDefault="003D4842" w:rsidP="00C42C00">
      <w:pPr>
        <w:pBdr>
          <w:top w:val="single" w:sz="4" w:space="1" w:color="auto"/>
          <w:bottom w:val="single" w:sz="4" w:space="1" w:color="auto"/>
        </w:pBdr>
        <w:tabs>
          <w:tab w:val="right" w:pos="5103"/>
          <w:tab w:val="decimal" w:pos="7088"/>
          <w:tab w:val="decimal" w:pos="9071"/>
        </w:tabs>
        <w:autoSpaceDE w:val="0"/>
        <w:autoSpaceDN w:val="0"/>
        <w:adjustRightInd w:val="0"/>
        <w:rPr>
          <w:rFonts w:ascii="Arial" w:hAnsi="Arial" w:cs="Arial"/>
          <w:b/>
          <w:bCs/>
          <w:sz w:val="20"/>
          <w:szCs w:val="20"/>
          <w:lang w:eastAsia="tr-TR"/>
        </w:rPr>
      </w:pPr>
      <w:proofErr w:type="spellStart"/>
      <w:r w:rsidRPr="00DA25F4">
        <w:rPr>
          <w:rFonts w:ascii="Arial" w:hAnsi="Arial" w:cs="Arial"/>
          <w:b/>
          <w:bCs/>
          <w:sz w:val="20"/>
          <w:szCs w:val="20"/>
          <w:lang w:eastAsia="tr-TR"/>
        </w:rPr>
        <w:t>Özkaynaklar</w:t>
      </w:r>
      <w:proofErr w:type="spellEnd"/>
      <w:r w:rsidRPr="00DA25F4">
        <w:rPr>
          <w:rFonts w:ascii="Arial" w:hAnsi="Arial" w:cs="Arial"/>
          <w:b/>
          <w:bCs/>
          <w:sz w:val="20"/>
          <w:szCs w:val="20"/>
          <w:lang w:eastAsia="tr-TR"/>
        </w:rPr>
        <w:tab/>
      </w:r>
      <w:r w:rsidRPr="00DA25F4">
        <w:rPr>
          <w:rFonts w:ascii="Arial" w:hAnsi="Arial" w:cs="Arial"/>
          <w:b/>
          <w:bCs/>
          <w:sz w:val="20"/>
          <w:szCs w:val="20"/>
          <w:lang w:eastAsia="tr-TR"/>
        </w:rPr>
        <w:tab/>
      </w:r>
      <w:r w:rsidR="007F45B4" w:rsidRPr="00DA25F4">
        <w:rPr>
          <w:rFonts w:ascii="Arial" w:hAnsi="Arial" w:cs="Arial"/>
          <w:b/>
          <w:bCs/>
          <w:sz w:val="20"/>
          <w:szCs w:val="20"/>
          <w:lang w:eastAsia="tr-TR"/>
        </w:rPr>
        <w:t>71.</w:t>
      </w:r>
      <w:r w:rsidR="009C19CE">
        <w:rPr>
          <w:rFonts w:ascii="Arial" w:hAnsi="Arial" w:cs="Arial"/>
          <w:b/>
          <w:bCs/>
          <w:sz w:val="20"/>
          <w:szCs w:val="20"/>
          <w:lang w:eastAsia="tr-TR"/>
        </w:rPr>
        <w:t>785.608</w:t>
      </w:r>
      <w:r w:rsidRPr="00DA25F4">
        <w:rPr>
          <w:rFonts w:ascii="Arial" w:hAnsi="Arial" w:cs="Arial"/>
          <w:b/>
          <w:bCs/>
          <w:sz w:val="20"/>
          <w:szCs w:val="20"/>
          <w:lang w:eastAsia="tr-TR"/>
        </w:rPr>
        <w:tab/>
      </w:r>
      <w:r w:rsidR="00F26331" w:rsidRPr="00DA25F4">
        <w:rPr>
          <w:rFonts w:ascii="Arial" w:hAnsi="Arial" w:cs="Arial"/>
          <w:b/>
          <w:bCs/>
          <w:color w:val="000000"/>
          <w:sz w:val="20"/>
          <w:szCs w:val="20"/>
          <w:lang w:eastAsia="tr-TR"/>
        </w:rPr>
        <w:t>73.358.853</w:t>
      </w:r>
    </w:p>
    <w:p w:rsidR="000D400C" w:rsidRPr="00DA25F4" w:rsidRDefault="000D400C" w:rsidP="00C42C00">
      <w:pPr>
        <w:tabs>
          <w:tab w:val="right" w:pos="5103"/>
          <w:tab w:val="decimal" w:pos="7088"/>
          <w:tab w:val="decimal" w:pos="9071"/>
        </w:tabs>
        <w:autoSpaceDE w:val="0"/>
        <w:autoSpaceDN w:val="0"/>
        <w:adjustRightInd w:val="0"/>
        <w:rPr>
          <w:rFonts w:ascii="Arial" w:hAnsi="Arial" w:cs="Arial"/>
          <w:b/>
          <w:bCs/>
          <w:sz w:val="20"/>
          <w:szCs w:val="20"/>
          <w:lang w:eastAsia="tr-TR"/>
        </w:rPr>
      </w:pPr>
    </w:p>
    <w:p w:rsidR="000D400C" w:rsidRPr="00DA25F4" w:rsidRDefault="003D4842" w:rsidP="00C42C00">
      <w:pPr>
        <w:tabs>
          <w:tab w:val="right" w:pos="5103"/>
          <w:tab w:val="decimal" w:pos="7088"/>
          <w:tab w:val="decimal" w:pos="9071"/>
        </w:tabs>
        <w:rPr>
          <w:rFonts w:ascii="Arial" w:hAnsi="Arial" w:cs="Arial"/>
          <w:bCs/>
          <w:sz w:val="20"/>
          <w:szCs w:val="20"/>
          <w:lang w:eastAsia="tr-TR"/>
        </w:rPr>
      </w:pPr>
      <w:bookmarkStart w:id="27" w:name="OLE_LINK135"/>
      <w:r w:rsidRPr="00DA25F4">
        <w:rPr>
          <w:rFonts w:ascii="Arial" w:hAnsi="Arial" w:cs="Arial"/>
          <w:b/>
          <w:bCs/>
          <w:sz w:val="20"/>
          <w:szCs w:val="20"/>
          <w:lang w:eastAsia="tr-TR"/>
        </w:rPr>
        <w:t xml:space="preserve">Ana ortaklığa ait </w:t>
      </w:r>
      <w:proofErr w:type="spellStart"/>
      <w:r w:rsidRPr="00DA25F4">
        <w:rPr>
          <w:rFonts w:ascii="Arial" w:hAnsi="Arial" w:cs="Arial"/>
          <w:b/>
          <w:bCs/>
          <w:sz w:val="20"/>
          <w:szCs w:val="20"/>
          <w:lang w:eastAsia="tr-TR"/>
        </w:rPr>
        <w:t>özkaynaklar</w:t>
      </w:r>
      <w:bookmarkEnd w:id="27"/>
      <w:proofErr w:type="spellEnd"/>
      <w:r w:rsidRPr="00DA25F4">
        <w:rPr>
          <w:rFonts w:ascii="Arial" w:hAnsi="Arial" w:cs="Arial"/>
          <w:b/>
          <w:bCs/>
          <w:sz w:val="20"/>
          <w:szCs w:val="20"/>
          <w:lang w:eastAsia="tr-TR"/>
        </w:rPr>
        <w:tab/>
      </w:r>
      <w:r w:rsidRPr="00DA25F4">
        <w:rPr>
          <w:rFonts w:ascii="Arial" w:hAnsi="Arial" w:cs="Arial"/>
          <w:b/>
          <w:bCs/>
          <w:sz w:val="20"/>
          <w:szCs w:val="20"/>
          <w:lang w:eastAsia="tr-TR"/>
        </w:rPr>
        <w:tab/>
      </w:r>
      <w:r w:rsidR="008E31B1" w:rsidRPr="00DA25F4">
        <w:rPr>
          <w:rFonts w:ascii="Arial" w:hAnsi="Arial" w:cs="Arial"/>
          <w:b/>
          <w:bCs/>
          <w:sz w:val="20"/>
          <w:szCs w:val="20"/>
          <w:lang w:eastAsia="tr-TR"/>
        </w:rPr>
        <w:t>71.</w:t>
      </w:r>
      <w:r w:rsidR="006C5E89">
        <w:rPr>
          <w:rFonts w:ascii="Arial" w:hAnsi="Arial" w:cs="Arial"/>
          <w:b/>
          <w:bCs/>
          <w:sz w:val="20"/>
          <w:szCs w:val="20"/>
          <w:lang w:eastAsia="tr-TR"/>
        </w:rPr>
        <w:t>329.208</w:t>
      </w:r>
      <w:r w:rsidRPr="00DA25F4">
        <w:rPr>
          <w:rFonts w:ascii="Arial" w:hAnsi="Arial" w:cs="Arial"/>
          <w:b/>
          <w:bCs/>
          <w:sz w:val="20"/>
          <w:szCs w:val="20"/>
          <w:lang w:eastAsia="tr-TR"/>
        </w:rPr>
        <w:tab/>
      </w:r>
      <w:r w:rsidR="00F26331" w:rsidRPr="00DA25F4">
        <w:rPr>
          <w:rFonts w:ascii="Arial" w:hAnsi="Arial" w:cs="Arial"/>
          <w:b/>
          <w:bCs/>
          <w:color w:val="000000"/>
          <w:sz w:val="20"/>
          <w:szCs w:val="20"/>
          <w:lang w:eastAsia="tr-TR"/>
        </w:rPr>
        <w:t>72.805.794</w:t>
      </w:r>
    </w:p>
    <w:p w:rsidR="000D400C" w:rsidRPr="00DA25F4" w:rsidRDefault="000D400C" w:rsidP="00C42C00">
      <w:pPr>
        <w:tabs>
          <w:tab w:val="right" w:pos="5103"/>
          <w:tab w:val="decimal" w:pos="7088"/>
          <w:tab w:val="decimal" w:pos="9071"/>
        </w:tabs>
        <w:autoSpaceDE w:val="0"/>
        <w:autoSpaceDN w:val="0"/>
        <w:adjustRightInd w:val="0"/>
        <w:rPr>
          <w:rFonts w:ascii="Arial" w:hAnsi="Arial" w:cs="Arial"/>
          <w:sz w:val="20"/>
          <w:szCs w:val="20"/>
          <w:lang w:eastAsia="tr-TR"/>
        </w:rPr>
      </w:pPr>
    </w:p>
    <w:p w:rsidR="000D400C" w:rsidRPr="00DA25F4" w:rsidRDefault="003D4842" w:rsidP="00C42C00">
      <w:pPr>
        <w:tabs>
          <w:tab w:val="right" w:pos="5103"/>
          <w:tab w:val="decimal" w:pos="7088"/>
          <w:tab w:val="decimal" w:pos="9071"/>
        </w:tabs>
        <w:rPr>
          <w:rFonts w:ascii="Arial" w:hAnsi="Arial" w:cs="Arial"/>
          <w:sz w:val="20"/>
          <w:szCs w:val="20"/>
          <w:lang w:eastAsia="tr-TR"/>
        </w:rPr>
      </w:pPr>
      <w:r w:rsidRPr="00DA25F4">
        <w:rPr>
          <w:rFonts w:ascii="Arial" w:hAnsi="Arial" w:cs="Arial"/>
          <w:sz w:val="20"/>
          <w:szCs w:val="20"/>
          <w:lang w:eastAsia="tr-TR"/>
        </w:rPr>
        <w:t>Ödenmiş sermaye</w:t>
      </w:r>
      <w:r w:rsidRPr="00DA25F4">
        <w:rPr>
          <w:rFonts w:ascii="Arial" w:hAnsi="Arial" w:cs="Arial"/>
          <w:sz w:val="20"/>
          <w:szCs w:val="20"/>
          <w:lang w:eastAsia="tr-TR"/>
        </w:rPr>
        <w:tab/>
      </w:r>
      <w:r w:rsidRPr="00DA25F4">
        <w:rPr>
          <w:rFonts w:ascii="Arial" w:hAnsi="Arial" w:cs="Arial"/>
          <w:sz w:val="20"/>
          <w:szCs w:val="20"/>
          <w:lang w:eastAsia="tr-TR"/>
        </w:rPr>
        <w:tab/>
      </w:r>
      <w:r w:rsidR="00705D66" w:rsidRPr="00DA25F4">
        <w:rPr>
          <w:rFonts w:ascii="Arial" w:hAnsi="Arial" w:cs="Arial"/>
          <w:sz w:val="20"/>
          <w:szCs w:val="20"/>
          <w:lang w:eastAsia="tr-TR"/>
        </w:rPr>
        <w:t>40.000.000</w:t>
      </w:r>
      <w:r w:rsidRPr="00DA25F4">
        <w:rPr>
          <w:rFonts w:ascii="Arial" w:hAnsi="Arial" w:cs="Arial"/>
          <w:sz w:val="20"/>
          <w:szCs w:val="20"/>
          <w:lang w:eastAsia="tr-TR"/>
        </w:rPr>
        <w:tab/>
        <w:t>40.000.000</w:t>
      </w:r>
    </w:p>
    <w:p w:rsidR="000D400C" w:rsidRPr="00DA25F4" w:rsidRDefault="003D4842" w:rsidP="00C42C00">
      <w:pPr>
        <w:tabs>
          <w:tab w:val="right" w:pos="5103"/>
          <w:tab w:val="decimal" w:pos="7088"/>
          <w:tab w:val="decimal" w:pos="9071"/>
        </w:tabs>
        <w:rPr>
          <w:rFonts w:ascii="Arial" w:hAnsi="Arial" w:cs="Arial"/>
          <w:sz w:val="20"/>
          <w:szCs w:val="20"/>
          <w:lang w:eastAsia="tr-TR"/>
        </w:rPr>
      </w:pPr>
      <w:r w:rsidRPr="00DA25F4">
        <w:rPr>
          <w:rFonts w:ascii="Arial" w:hAnsi="Arial" w:cs="Arial"/>
          <w:bCs/>
          <w:sz w:val="20"/>
          <w:szCs w:val="20"/>
          <w:lang w:eastAsia="tr-TR"/>
        </w:rPr>
        <w:t xml:space="preserve">Sermaye düzeltmesi farkları </w:t>
      </w:r>
      <w:r w:rsidRPr="00DA25F4">
        <w:rPr>
          <w:rFonts w:ascii="Arial" w:hAnsi="Arial" w:cs="Arial"/>
          <w:bCs/>
          <w:sz w:val="20"/>
          <w:szCs w:val="20"/>
          <w:lang w:eastAsia="tr-TR"/>
        </w:rPr>
        <w:tab/>
      </w:r>
      <w:r w:rsidRPr="00DA25F4">
        <w:rPr>
          <w:rFonts w:ascii="Arial" w:hAnsi="Arial" w:cs="Arial"/>
          <w:bCs/>
          <w:sz w:val="20"/>
          <w:szCs w:val="20"/>
          <w:lang w:eastAsia="tr-TR"/>
        </w:rPr>
        <w:tab/>
      </w:r>
      <w:r w:rsidR="00705D66" w:rsidRPr="00DA25F4">
        <w:rPr>
          <w:rFonts w:ascii="Arial" w:hAnsi="Arial" w:cs="Arial"/>
          <w:bCs/>
          <w:sz w:val="20"/>
          <w:szCs w:val="20"/>
          <w:lang w:eastAsia="tr-TR"/>
        </w:rPr>
        <w:t>91.449.175</w:t>
      </w:r>
      <w:r w:rsidRPr="00DA25F4">
        <w:rPr>
          <w:rFonts w:ascii="Arial" w:hAnsi="Arial" w:cs="Arial"/>
          <w:sz w:val="20"/>
          <w:szCs w:val="20"/>
          <w:lang w:eastAsia="tr-TR"/>
        </w:rPr>
        <w:tab/>
        <w:t>91.449.175</w:t>
      </w:r>
    </w:p>
    <w:p w:rsidR="000D400C" w:rsidRPr="00DA25F4" w:rsidRDefault="003D4842" w:rsidP="00C42C00">
      <w:pPr>
        <w:tabs>
          <w:tab w:val="right" w:pos="5103"/>
          <w:tab w:val="decimal" w:pos="7088"/>
          <w:tab w:val="decimal" w:pos="9071"/>
        </w:tabs>
        <w:rPr>
          <w:rFonts w:ascii="Arial" w:hAnsi="Arial" w:cs="Arial"/>
          <w:sz w:val="20"/>
          <w:szCs w:val="20"/>
          <w:lang w:eastAsia="tr-TR"/>
        </w:rPr>
      </w:pPr>
      <w:r w:rsidRPr="00DA25F4">
        <w:rPr>
          <w:rFonts w:ascii="Arial" w:hAnsi="Arial" w:cs="Arial"/>
          <w:sz w:val="20"/>
          <w:szCs w:val="20"/>
          <w:lang w:eastAsia="tr-TR"/>
        </w:rPr>
        <w:t>Kardan ayrılan kısıtlanmış yedekler</w:t>
      </w:r>
      <w:r w:rsidRPr="00DA25F4">
        <w:rPr>
          <w:rFonts w:ascii="Arial" w:hAnsi="Arial" w:cs="Arial"/>
          <w:sz w:val="20"/>
          <w:szCs w:val="20"/>
          <w:lang w:eastAsia="tr-TR"/>
        </w:rPr>
        <w:tab/>
      </w:r>
      <w:r w:rsidRPr="00DA25F4">
        <w:rPr>
          <w:rFonts w:ascii="Arial" w:hAnsi="Arial" w:cs="Arial"/>
          <w:sz w:val="20"/>
          <w:szCs w:val="20"/>
          <w:lang w:eastAsia="tr-TR"/>
        </w:rPr>
        <w:tab/>
      </w:r>
      <w:r w:rsidR="00FA7485" w:rsidRPr="00DA25F4">
        <w:rPr>
          <w:rFonts w:ascii="Arial" w:hAnsi="Arial" w:cs="Arial"/>
          <w:sz w:val="20"/>
          <w:szCs w:val="20"/>
          <w:lang w:eastAsia="tr-TR"/>
        </w:rPr>
        <w:t>63.551</w:t>
      </w:r>
      <w:r w:rsidRPr="00DA25F4">
        <w:rPr>
          <w:rFonts w:ascii="Arial" w:hAnsi="Arial" w:cs="Arial"/>
          <w:sz w:val="20"/>
          <w:szCs w:val="20"/>
          <w:lang w:eastAsia="tr-TR"/>
        </w:rPr>
        <w:tab/>
      </w:r>
      <w:r w:rsidR="00F26331" w:rsidRPr="00DA25F4">
        <w:rPr>
          <w:rFonts w:ascii="Arial" w:hAnsi="Arial" w:cs="Arial"/>
          <w:color w:val="000000"/>
          <w:sz w:val="20"/>
          <w:szCs w:val="20"/>
          <w:lang w:eastAsia="tr-TR"/>
        </w:rPr>
        <w:t>54.349</w:t>
      </w:r>
    </w:p>
    <w:p w:rsidR="000D400C" w:rsidRPr="00DA25F4" w:rsidRDefault="003D4842" w:rsidP="00C42C00">
      <w:pPr>
        <w:tabs>
          <w:tab w:val="right" w:pos="5103"/>
          <w:tab w:val="decimal" w:pos="7088"/>
          <w:tab w:val="decimal" w:pos="9071"/>
        </w:tabs>
        <w:rPr>
          <w:rFonts w:ascii="Arial" w:hAnsi="Arial" w:cs="Arial"/>
          <w:sz w:val="20"/>
          <w:szCs w:val="20"/>
          <w:lang w:eastAsia="tr-TR"/>
        </w:rPr>
      </w:pPr>
      <w:r w:rsidRPr="00DA25F4">
        <w:rPr>
          <w:rFonts w:ascii="Arial" w:hAnsi="Arial" w:cs="Arial"/>
          <w:sz w:val="20"/>
          <w:szCs w:val="20"/>
          <w:lang w:eastAsia="tr-TR"/>
        </w:rPr>
        <w:t>Geçmiş yıllar zararları</w:t>
      </w:r>
      <w:r w:rsidRPr="00DA25F4">
        <w:rPr>
          <w:rFonts w:ascii="Arial" w:hAnsi="Arial" w:cs="Arial"/>
          <w:sz w:val="20"/>
          <w:szCs w:val="20"/>
          <w:lang w:eastAsia="tr-TR"/>
        </w:rPr>
        <w:tab/>
      </w:r>
      <w:r w:rsidRPr="00DA25F4">
        <w:rPr>
          <w:rFonts w:ascii="Arial" w:hAnsi="Arial" w:cs="Arial"/>
          <w:sz w:val="20"/>
          <w:szCs w:val="20"/>
          <w:lang w:eastAsia="tr-TR"/>
        </w:rPr>
        <w:tab/>
      </w:r>
      <w:r w:rsidR="005035EE" w:rsidRPr="00DA25F4">
        <w:rPr>
          <w:rFonts w:ascii="Arial" w:hAnsi="Arial" w:cs="Arial"/>
          <w:sz w:val="20"/>
          <w:szCs w:val="20"/>
          <w:lang w:eastAsia="tr-TR"/>
        </w:rPr>
        <w:t>(58.751.517</w:t>
      </w:r>
      <w:r w:rsidR="007F45B4" w:rsidRPr="00DA25F4">
        <w:rPr>
          <w:rFonts w:ascii="Arial" w:hAnsi="Arial" w:cs="Arial"/>
          <w:sz w:val="20"/>
          <w:szCs w:val="20"/>
          <w:lang w:eastAsia="tr-TR"/>
        </w:rPr>
        <w:t>)</w:t>
      </w:r>
      <w:r w:rsidRPr="00DA25F4">
        <w:rPr>
          <w:rFonts w:ascii="Arial" w:hAnsi="Arial" w:cs="Arial"/>
          <w:sz w:val="20"/>
          <w:szCs w:val="20"/>
          <w:lang w:eastAsia="tr-TR"/>
        </w:rPr>
        <w:tab/>
      </w:r>
      <w:r w:rsidR="00F26331" w:rsidRPr="00DA25F4">
        <w:rPr>
          <w:rFonts w:ascii="Arial" w:hAnsi="Arial" w:cs="Arial"/>
          <w:color w:val="000000"/>
          <w:sz w:val="20"/>
          <w:szCs w:val="20"/>
          <w:lang w:eastAsia="tr-TR"/>
        </w:rPr>
        <w:t>(51.563.683)</w:t>
      </w:r>
    </w:p>
    <w:p w:rsidR="000D400C" w:rsidRPr="00DA25F4" w:rsidRDefault="003D4842" w:rsidP="00C42C00">
      <w:pPr>
        <w:tabs>
          <w:tab w:val="right" w:pos="5103"/>
          <w:tab w:val="decimal" w:pos="7088"/>
          <w:tab w:val="decimal" w:pos="9071"/>
        </w:tabs>
        <w:rPr>
          <w:rFonts w:ascii="Arial" w:hAnsi="Arial" w:cs="Arial"/>
          <w:sz w:val="20"/>
          <w:szCs w:val="20"/>
          <w:lang w:eastAsia="tr-TR"/>
        </w:rPr>
      </w:pPr>
      <w:r w:rsidRPr="00DA25F4">
        <w:rPr>
          <w:rFonts w:ascii="Arial" w:hAnsi="Arial" w:cs="Arial"/>
          <w:sz w:val="20"/>
          <w:szCs w:val="20"/>
          <w:lang w:eastAsia="tr-TR"/>
        </w:rPr>
        <w:t>Net dönem zararı</w:t>
      </w:r>
      <w:r w:rsidRPr="00DA25F4">
        <w:rPr>
          <w:rFonts w:ascii="Arial" w:hAnsi="Arial" w:cs="Arial"/>
          <w:sz w:val="20"/>
          <w:szCs w:val="20"/>
          <w:lang w:eastAsia="tr-TR"/>
        </w:rPr>
        <w:tab/>
      </w:r>
      <w:r w:rsidRPr="00DA25F4">
        <w:rPr>
          <w:rFonts w:ascii="Arial" w:hAnsi="Arial" w:cs="Arial"/>
          <w:sz w:val="20"/>
          <w:szCs w:val="20"/>
          <w:lang w:eastAsia="tr-TR"/>
        </w:rPr>
        <w:tab/>
      </w:r>
      <w:r w:rsidR="007F45B4" w:rsidRPr="00DA25F4">
        <w:rPr>
          <w:rFonts w:ascii="Arial" w:hAnsi="Arial" w:cs="Arial"/>
          <w:sz w:val="20"/>
          <w:szCs w:val="20"/>
          <w:lang w:eastAsia="tr-TR"/>
        </w:rPr>
        <w:t>(1.</w:t>
      </w:r>
      <w:r w:rsidR="006C5E89" w:rsidRPr="00DA25F4">
        <w:rPr>
          <w:rFonts w:ascii="Arial" w:hAnsi="Arial" w:cs="Arial"/>
          <w:sz w:val="20"/>
          <w:szCs w:val="20"/>
          <w:lang w:eastAsia="tr-TR"/>
        </w:rPr>
        <w:t>4</w:t>
      </w:r>
      <w:r w:rsidR="006C5E89">
        <w:rPr>
          <w:rFonts w:ascii="Arial" w:hAnsi="Arial" w:cs="Arial"/>
          <w:sz w:val="20"/>
          <w:szCs w:val="20"/>
          <w:lang w:eastAsia="tr-TR"/>
        </w:rPr>
        <w:t>32</w:t>
      </w:r>
      <w:r w:rsidR="00906C4E" w:rsidRPr="00DA25F4">
        <w:rPr>
          <w:rFonts w:ascii="Arial" w:hAnsi="Arial" w:cs="Arial"/>
          <w:sz w:val="20"/>
          <w:szCs w:val="20"/>
          <w:lang w:eastAsia="tr-TR"/>
        </w:rPr>
        <w:t>.001</w:t>
      </w:r>
      <w:r w:rsidR="007F45B4" w:rsidRPr="00DA25F4">
        <w:rPr>
          <w:rFonts w:ascii="Arial" w:hAnsi="Arial" w:cs="Arial"/>
          <w:sz w:val="20"/>
          <w:szCs w:val="20"/>
          <w:lang w:eastAsia="tr-TR"/>
        </w:rPr>
        <w:t>)</w:t>
      </w:r>
      <w:r w:rsidRPr="00DA25F4">
        <w:rPr>
          <w:rFonts w:ascii="Arial" w:hAnsi="Arial" w:cs="Arial"/>
          <w:sz w:val="20"/>
          <w:szCs w:val="20"/>
          <w:lang w:eastAsia="tr-TR"/>
        </w:rPr>
        <w:tab/>
      </w:r>
      <w:r w:rsidR="00F26331" w:rsidRPr="00DA25F4">
        <w:rPr>
          <w:rFonts w:ascii="Arial" w:hAnsi="Arial" w:cs="Arial"/>
          <w:color w:val="000000"/>
          <w:sz w:val="20"/>
          <w:szCs w:val="20"/>
          <w:lang w:eastAsia="tr-TR"/>
        </w:rPr>
        <w:t>(7.134.047)</w:t>
      </w:r>
    </w:p>
    <w:p w:rsidR="000D400C" w:rsidRPr="00DA25F4" w:rsidRDefault="003D4842" w:rsidP="00C42C00">
      <w:pPr>
        <w:tabs>
          <w:tab w:val="right" w:pos="5103"/>
          <w:tab w:val="decimal" w:pos="7088"/>
          <w:tab w:val="decimal" w:pos="9071"/>
        </w:tabs>
        <w:autoSpaceDE w:val="0"/>
        <w:autoSpaceDN w:val="0"/>
        <w:adjustRightInd w:val="0"/>
        <w:rPr>
          <w:rFonts w:ascii="Arial" w:hAnsi="Arial" w:cs="Arial"/>
          <w:b/>
          <w:bCs/>
          <w:sz w:val="20"/>
          <w:szCs w:val="20"/>
          <w:lang w:eastAsia="tr-TR"/>
        </w:rPr>
      </w:pPr>
      <w:r w:rsidRPr="00DA25F4">
        <w:rPr>
          <w:rFonts w:ascii="Arial" w:hAnsi="Arial" w:cs="Arial"/>
          <w:b/>
          <w:bCs/>
          <w:sz w:val="20"/>
          <w:szCs w:val="20"/>
          <w:lang w:eastAsia="tr-TR"/>
        </w:rPr>
        <w:t>Azınlık payları</w:t>
      </w:r>
      <w:r w:rsidRPr="00DA25F4">
        <w:rPr>
          <w:rFonts w:ascii="Arial" w:hAnsi="Arial" w:cs="Arial"/>
          <w:b/>
          <w:bCs/>
          <w:sz w:val="20"/>
          <w:szCs w:val="20"/>
          <w:lang w:eastAsia="tr-TR"/>
        </w:rPr>
        <w:tab/>
      </w:r>
      <w:r w:rsidRPr="00DA25F4">
        <w:rPr>
          <w:rFonts w:ascii="Arial" w:hAnsi="Arial" w:cs="Arial"/>
          <w:b/>
          <w:bCs/>
          <w:sz w:val="20"/>
          <w:szCs w:val="20"/>
          <w:lang w:eastAsia="tr-TR"/>
        </w:rPr>
        <w:tab/>
      </w:r>
      <w:bookmarkStart w:id="28" w:name="OLE_LINK202"/>
      <w:r w:rsidR="003D1409" w:rsidRPr="00DA25F4">
        <w:rPr>
          <w:rFonts w:ascii="Arial" w:hAnsi="Arial" w:cs="Arial"/>
          <w:b/>
          <w:bCs/>
          <w:sz w:val="20"/>
          <w:szCs w:val="20"/>
          <w:lang w:eastAsia="tr-TR"/>
        </w:rPr>
        <w:t>456.</w:t>
      </w:r>
      <w:r w:rsidR="00BE0460" w:rsidRPr="00DA25F4">
        <w:rPr>
          <w:rFonts w:ascii="Arial" w:hAnsi="Arial" w:cs="Arial"/>
          <w:b/>
          <w:bCs/>
          <w:sz w:val="20"/>
          <w:szCs w:val="20"/>
          <w:lang w:eastAsia="tr-TR"/>
        </w:rPr>
        <w:t>400</w:t>
      </w:r>
      <w:r w:rsidRPr="00DA25F4">
        <w:rPr>
          <w:rFonts w:ascii="Arial" w:hAnsi="Arial" w:cs="Arial"/>
          <w:b/>
          <w:bCs/>
          <w:sz w:val="20"/>
          <w:szCs w:val="20"/>
          <w:lang w:eastAsia="tr-TR"/>
        </w:rPr>
        <w:tab/>
      </w:r>
      <w:bookmarkEnd w:id="28"/>
      <w:r w:rsidR="00F26331" w:rsidRPr="00DA25F4">
        <w:rPr>
          <w:rFonts w:ascii="Arial" w:hAnsi="Arial" w:cs="Arial"/>
          <w:b/>
          <w:bCs/>
          <w:color w:val="000000"/>
          <w:sz w:val="20"/>
          <w:szCs w:val="20"/>
          <w:lang w:eastAsia="tr-TR"/>
        </w:rPr>
        <w:t>553.059</w:t>
      </w:r>
    </w:p>
    <w:p w:rsidR="000D400C" w:rsidRPr="00DA25F4" w:rsidRDefault="000D400C" w:rsidP="00C42C00">
      <w:pPr>
        <w:pBdr>
          <w:top w:val="single" w:sz="4" w:space="1" w:color="auto"/>
          <w:bottom w:val="single" w:sz="12" w:space="1" w:color="auto"/>
        </w:pBdr>
        <w:tabs>
          <w:tab w:val="right" w:pos="5103"/>
          <w:tab w:val="decimal" w:pos="7088"/>
          <w:tab w:val="decimal" w:pos="9071"/>
        </w:tabs>
        <w:autoSpaceDE w:val="0"/>
        <w:autoSpaceDN w:val="0"/>
        <w:adjustRightInd w:val="0"/>
        <w:rPr>
          <w:rFonts w:ascii="Arial" w:hAnsi="Arial" w:cs="Arial"/>
          <w:b/>
          <w:bCs/>
          <w:sz w:val="20"/>
          <w:szCs w:val="20"/>
          <w:lang w:eastAsia="tr-TR"/>
        </w:rPr>
      </w:pPr>
    </w:p>
    <w:p w:rsidR="000D400C" w:rsidRPr="00DA25F4" w:rsidRDefault="003D4842" w:rsidP="00C42C00">
      <w:pPr>
        <w:pBdr>
          <w:top w:val="single" w:sz="4" w:space="1" w:color="auto"/>
          <w:bottom w:val="single" w:sz="12" w:space="1" w:color="auto"/>
        </w:pBdr>
        <w:tabs>
          <w:tab w:val="right" w:pos="5103"/>
          <w:tab w:val="decimal" w:pos="7088"/>
          <w:tab w:val="decimal" w:pos="9071"/>
        </w:tabs>
        <w:rPr>
          <w:rFonts w:ascii="Arial" w:hAnsi="Arial" w:cs="Arial"/>
          <w:bCs/>
          <w:sz w:val="20"/>
          <w:szCs w:val="20"/>
          <w:lang w:eastAsia="tr-TR"/>
        </w:rPr>
      </w:pPr>
      <w:r w:rsidRPr="00DA25F4">
        <w:rPr>
          <w:rFonts w:ascii="Arial" w:hAnsi="Arial" w:cs="Arial"/>
          <w:b/>
          <w:bCs/>
          <w:sz w:val="20"/>
          <w:szCs w:val="20"/>
          <w:lang w:eastAsia="tr-TR"/>
        </w:rPr>
        <w:t xml:space="preserve">Toplam </w:t>
      </w:r>
      <w:r w:rsidR="00F50312" w:rsidRPr="00DA25F4">
        <w:rPr>
          <w:rFonts w:ascii="Arial" w:hAnsi="Arial" w:cs="Arial"/>
          <w:b/>
          <w:bCs/>
          <w:sz w:val="20"/>
          <w:szCs w:val="20"/>
          <w:lang w:eastAsia="tr-TR"/>
        </w:rPr>
        <w:t xml:space="preserve">yükümlülükler ve </w:t>
      </w:r>
      <w:proofErr w:type="spellStart"/>
      <w:r w:rsidR="00F50312" w:rsidRPr="00DA25F4">
        <w:rPr>
          <w:rFonts w:ascii="Arial" w:hAnsi="Arial" w:cs="Arial"/>
          <w:b/>
          <w:bCs/>
          <w:sz w:val="20"/>
          <w:szCs w:val="20"/>
          <w:lang w:eastAsia="tr-TR"/>
        </w:rPr>
        <w:t>öz</w:t>
      </w:r>
      <w:r w:rsidRPr="00DA25F4">
        <w:rPr>
          <w:rFonts w:ascii="Arial" w:hAnsi="Arial" w:cs="Arial"/>
          <w:b/>
          <w:bCs/>
          <w:sz w:val="20"/>
          <w:szCs w:val="20"/>
          <w:lang w:eastAsia="tr-TR"/>
        </w:rPr>
        <w:t>kaynaklar</w:t>
      </w:r>
      <w:proofErr w:type="spellEnd"/>
      <w:r w:rsidRPr="00DA25F4">
        <w:rPr>
          <w:rFonts w:ascii="Arial" w:hAnsi="Arial" w:cs="Arial"/>
          <w:b/>
          <w:bCs/>
          <w:sz w:val="20"/>
          <w:szCs w:val="20"/>
          <w:lang w:eastAsia="tr-TR"/>
        </w:rPr>
        <w:tab/>
      </w:r>
      <w:r w:rsidRPr="00DA25F4">
        <w:rPr>
          <w:rFonts w:ascii="Arial" w:hAnsi="Arial" w:cs="Arial"/>
          <w:b/>
          <w:bCs/>
          <w:sz w:val="20"/>
          <w:szCs w:val="20"/>
          <w:lang w:eastAsia="tr-TR"/>
        </w:rPr>
        <w:tab/>
      </w:r>
      <w:bookmarkStart w:id="29" w:name="OLE_LINK203"/>
      <w:r w:rsidR="00906C4E" w:rsidRPr="00DA25F4">
        <w:rPr>
          <w:rFonts w:ascii="Arial" w:hAnsi="Arial" w:cs="Arial"/>
          <w:b/>
          <w:bCs/>
          <w:sz w:val="20"/>
          <w:szCs w:val="20"/>
          <w:lang w:eastAsia="tr-TR"/>
        </w:rPr>
        <w:t>103.9</w:t>
      </w:r>
      <w:r w:rsidR="0000330C">
        <w:rPr>
          <w:rFonts w:ascii="Arial" w:hAnsi="Arial" w:cs="Arial"/>
          <w:b/>
          <w:bCs/>
          <w:sz w:val="20"/>
          <w:szCs w:val="20"/>
          <w:lang w:eastAsia="tr-TR"/>
        </w:rPr>
        <w:t>62.618</w:t>
      </w:r>
      <w:r w:rsidRPr="00DA25F4">
        <w:rPr>
          <w:rFonts w:ascii="Arial" w:hAnsi="Arial" w:cs="Arial"/>
          <w:b/>
          <w:bCs/>
          <w:sz w:val="20"/>
          <w:szCs w:val="20"/>
          <w:lang w:eastAsia="tr-TR"/>
        </w:rPr>
        <w:tab/>
      </w:r>
      <w:bookmarkEnd w:id="29"/>
      <w:r w:rsidR="00F26331" w:rsidRPr="00DA25F4">
        <w:rPr>
          <w:rFonts w:ascii="Arial" w:hAnsi="Arial" w:cs="Arial"/>
          <w:b/>
          <w:bCs/>
          <w:color w:val="000000"/>
          <w:sz w:val="20"/>
          <w:szCs w:val="20"/>
          <w:lang w:eastAsia="tr-TR"/>
        </w:rPr>
        <w:t>104.352.272</w:t>
      </w:r>
    </w:p>
    <w:bookmarkEnd w:id="22"/>
    <w:bookmarkEnd w:id="23"/>
    <w:bookmarkEnd w:id="24"/>
    <w:p w:rsidR="00073DD1" w:rsidRPr="00DA25F4" w:rsidRDefault="00073DD1" w:rsidP="00C42C00">
      <w:pPr>
        <w:tabs>
          <w:tab w:val="decimal" w:pos="7088"/>
        </w:tabs>
        <w:jc w:val="both"/>
        <w:rPr>
          <w:rFonts w:ascii="Arial" w:hAnsi="Arial" w:cs="Arial"/>
          <w:sz w:val="20"/>
          <w:szCs w:val="20"/>
        </w:rPr>
      </w:pPr>
    </w:p>
    <w:p w:rsidR="0012215E" w:rsidRPr="00DA25F4" w:rsidRDefault="0012215E" w:rsidP="00E11793">
      <w:pPr>
        <w:spacing w:line="230" w:lineRule="auto"/>
        <w:rPr>
          <w:rFonts w:ascii="Arial" w:hAnsi="Arial" w:cs="Arial"/>
          <w:sz w:val="20"/>
          <w:szCs w:val="20"/>
        </w:rPr>
      </w:pPr>
    </w:p>
    <w:p w:rsidR="0012215E" w:rsidRPr="00DA25F4" w:rsidRDefault="0012215E" w:rsidP="00E11793">
      <w:pPr>
        <w:spacing w:line="230" w:lineRule="auto"/>
        <w:rPr>
          <w:rFonts w:ascii="Arial" w:hAnsi="Arial" w:cs="Arial"/>
          <w:sz w:val="20"/>
          <w:szCs w:val="20"/>
        </w:rPr>
      </w:pPr>
    </w:p>
    <w:p w:rsidR="0012215E" w:rsidRPr="00DA25F4" w:rsidRDefault="0012215E" w:rsidP="00E11793">
      <w:pPr>
        <w:spacing w:line="230" w:lineRule="auto"/>
        <w:rPr>
          <w:rFonts w:ascii="Arial" w:hAnsi="Arial" w:cs="Arial"/>
          <w:sz w:val="20"/>
          <w:szCs w:val="20"/>
        </w:rPr>
      </w:pPr>
    </w:p>
    <w:p w:rsidR="0012215E" w:rsidRPr="00DA25F4" w:rsidRDefault="0012215E" w:rsidP="00E11793">
      <w:pPr>
        <w:spacing w:line="230" w:lineRule="auto"/>
        <w:rPr>
          <w:rFonts w:ascii="Arial" w:hAnsi="Arial" w:cs="Arial"/>
          <w:sz w:val="20"/>
          <w:szCs w:val="20"/>
        </w:rPr>
      </w:pPr>
    </w:p>
    <w:p w:rsidR="0012215E" w:rsidRPr="00DA25F4" w:rsidRDefault="0012215E" w:rsidP="00E11793">
      <w:pPr>
        <w:spacing w:line="230" w:lineRule="auto"/>
        <w:rPr>
          <w:rFonts w:ascii="Arial" w:hAnsi="Arial" w:cs="Arial"/>
          <w:sz w:val="20"/>
          <w:szCs w:val="20"/>
        </w:rPr>
      </w:pPr>
    </w:p>
    <w:p w:rsidR="0012215E" w:rsidRPr="00DA25F4" w:rsidRDefault="0012215E" w:rsidP="00E11793">
      <w:pPr>
        <w:spacing w:line="230" w:lineRule="auto"/>
        <w:rPr>
          <w:rFonts w:ascii="Arial" w:hAnsi="Arial" w:cs="Arial"/>
          <w:sz w:val="20"/>
          <w:szCs w:val="20"/>
        </w:rPr>
      </w:pPr>
    </w:p>
    <w:p w:rsidR="00490F07" w:rsidRPr="00DA25F4" w:rsidRDefault="00490F07" w:rsidP="00E11793">
      <w:pPr>
        <w:spacing w:line="230" w:lineRule="auto"/>
        <w:rPr>
          <w:rFonts w:ascii="Arial" w:hAnsi="Arial" w:cs="Arial"/>
          <w:sz w:val="20"/>
          <w:szCs w:val="20"/>
        </w:rPr>
      </w:pPr>
    </w:p>
    <w:p w:rsidR="00490F07" w:rsidRPr="00DA25F4" w:rsidRDefault="00490F07" w:rsidP="00E11793">
      <w:pPr>
        <w:spacing w:line="230" w:lineRule="auto"/>
        <w:rPr>
          <w:rFonts w:ascii="Arial" w:hAnsi="Arial" w:cs="Arial"/>
          <w:sz w:val="20"/>
          <w:szCs w:val="20"/>
        </w:rPr>
      </w:pPr>
    </w:p>
    <w:p w:rsidR="00490F07" w:rsidRPr="00DA25F4" w:rsidRDefault="00490F07" w:rsidP="00E11793">
      <w:pPr>
        <w:spacing w:line="230" w:lineRule="auto"/>
        <w:rPr>
          <w:rFonts w:ascii="Arial" w:hAnsi="Arial" w:cs="Arial"/>
          <w:sz w:val="20"/>
          <w:szCs w:val="20"/>
        </w:rPr>
      </w:pPr>
    </w:p>
    <w:p w:rsidR="001032B2" w:rsidRPr="00DA25F4" w:rsidRDefault="001032B2" w:rsidP="00E11793">
      <w:pPr>
        <w:spacing w:line="230" w:lineRule="auto"/>
        <w:rPr>
          <w:rFonts w:ascii="Arial" w:hAnsi="Arial" w:cs="Arial"/>
          <w:sz w:val="20"/>
          <w:szCs w:val="20"/>
        </w:rPr>
      </w:pPr>
    </w:p>
    <w:p w:rsidR="00802227" w:rsidRPr="00DA25F4" w:rsidRDefault="00802227" w:rsidP="00E11793">
      <w:pPr>
        <w:spacing w:line="230" w:lineRule="auto"/>
        <w:rPr>
          <w:rFonts w:ascii="Arial" w:hAnsi="Arial" w:cs="Arial"/>
          <w:sz w:val="20"/>
          <w:szCs w:val="20"/>
        </w:rPr>
      </w:pPr>
    </w:p>
    <w:p w:rsidR="00802227" w:rsidRPr="00DA25F4" w:rsidRDefault="00802227" w:rsidP="00E11793">
      <w:pPr>
        <w:spacing w:line="230" w:lineRule="auto"/>
        <w:rPr>
          <w:rFonts w:ascii="Arial" w:hAnsi="Arial" w:cs="Arial"/>
          <w:sz w:val="20"/>
          <w:szCs w:val="20"/>
        </w:rPr>
      </w:pPr>
    </w:p>
    <w:p w:rsidR="00490F07" w:rsidRPr="00DA25F4" w:rsidRDefault="00490F07" w:rsidP="00E11793">
      <w:pPr>
        <w:spacing w:line="230" w:lineRule="auto"/>
        <w:rPr>
          <w:rFonts w:ascii="Arial" w:hAnsi="Arial" w:cs="Arial"/>
          <w:sz w:val="20"/>
          <w:szCs w:val="20"/>
        </w:rPr>
      </w:pPr>
    </w:p>
    <w:p w:rsidR="00EB293F" w:rsidRPr="00DA25F4" w:rsidRDefault="003D4842" w:rsidP="00490F07">
      <w:pPr>
        <w:spacing w:line="230" w:lineRule="auto"/>
        <w:rPr>
          <w:rFonts w:ascii="Arial" w:hAnsi="Arial" w:cs="Arial"/>
          <w:sz w:val="20"/>
          <w:szCs w:val="20"/>
        </w:rPr>
      </w:pPr>
      <w:r w:rsidRPr="00DA25F4">
        <w:rPr>
          <w:rFonts w:ascii="Arial" w:hAnsi="Arial" w:cs="Arial"/>
          <w:sz w:val="20"/>
          <w:szCs w:val="20"/>
        </w:rPr>
        <w:t xml:space="preserve">Takip eden notlar </w:t>
      </w:r>
      <w:r w:rsidR="00BA4BBC" w:rsidRPr="00DA25F4">
        <w:rPr>
          <w:rFonts w:ascii="Arial" w:hAnsi="Arial" w:cs="Arial"/>
          <w:sz w:val="20"/>
          <w:szCs w:val="20"/>
        </w:rPr>
        <w:t xml:space="preserve">özet </w:t>
      </w:r>
      <w:proofErr w:type="gramStart"/>
      <w:r w:rsidRPr="00DA25F4">
        <w:rPr>
          <w:rFonts w:ascii="Arial" w:hAnsi="Arial" w:cs="Arial"/>
          <w:sz w:val="20"/>
          <w:szCs w:val="20"/>
        </w:rPr>
        <w:t>konsolide</w:t>
      </w:r>
      <w:proofErr w:type="gramEnd"/>
      <w:r w:rsidRPr="00DA25F4">
        <w:rPr>
          <w:rFonts w:ascii="Arial" w:hAnsi="Arial" w:cs="Arial"/>
          <w:sz w:val="20"/>
          <w:szCs w:val="20"/>
        </w:rPr>
        <w:t xml:space="preserve"> finansal tabloların tamamlayıcı parçasını oluştururlar.</w:t>
      </w:r>
    </w:p>
    <w:p w:rsidR="0074411B" w:rsidRPr="00DA25F4" w:rsidRDefault="0074411B" w:rsidP="00C12A98">
      <w:pPr>
        <w:spacing w:line="230" w:lineRule="auto"/>
        <w:jc w:val="center"/>
        <w:rPr>
          <w:rFonts w:ascii="Arial" w:hAnsi="Arial" w:cs="Arial"/>
          <w:b/>
          <w:bCs/>
          <w:sz w:val="20"/>
          <w:szCs w:val="20"/>
        </w:rPr>
        <w:sectPr w:rsidR="0074411B" w:rsidRPr="00DA25F4" w:rsidSect="003304CE">
          <w:headerReference w:type="even" r:id="rId18"/>
          <w:headerReference w:type="default" r:id="rId19"/>
          <w:footerReference w:type="default" r:id="rId20"/>
          <w:headerReference w:type="first" r:id="rId21"/>
          <w:pgSz w:w="11906" w:h="16838" w:code="9"/>
          <w:pgMar w:top="1134" w:right="1134" w:bottom="1134" w:left="1701" w:header="851" w:footer="851" w:gutter="0"/>
          <w:pgNumType w:start="2"/>
          <w:cols w:space="708"/>
          <w:noEndnote/>
        </w:sectPr>
      </w:pPr>
    </w:p>
    <w:tbl>
      <w:tblPr>
        <w:tblStyle w:val="TableGrid"/>
        <w:tblW w:w="9073" w:type="dxa"/>
        <w:tblInd w:w="108" w:type="dxa"/>
        <w:tblLayout w:type="fixed"/>
        <w:tblLook w:val="04A0"/>
      </w:tblPr>
      <w:tblGrid>
        <w:gridCol w:w="4395"/>
        <w:gridCol w:w="850"/>
        <w:gridCol w:w="1985"/>
        <w:gridCol w:w="1843"/>
      </w:tblGrid>
      <w:tr w:rsidR="00CE5953" w:rsidRPr="00DA25F4" w:rsidTr="00DA25F4">
        <w:tc>
          <w:tcPr>
            <w:tcW w:w="4395" w:type="dxa"/>
            <w:tcBorders>
              <w:top w:val="nil"/>
              <w:left w:val="nil"/>
              <w:bottom w:val="nil"/>
              <w:right w:val="nil"/>
            </w:tcBorders>
            <w:shd w:val="clear" w:color="auto" w:fill="auto"/>
          </w:tcPr>
          <w:p w:rsidR="00CE5953" w:rsidRPr="00DA25F4" w:rsidRDefault="00CE5953" w:rsidP="007E7ACE">
            <w:pPr>
              <w:ind w:left="284" w:right="-61" w:hanging="284"/>
              <w:rPr>
                <w:rFonts w:ascii="Arial" w:hAnsi="Arial" w:cs="Arial"/>
                <w:b/>
                <w:sz w:val="18"/>
                <w:szCs w:val="18"/>
              </w:rPr>
            </w:pPr>
            <w:bookmarkStart w:id="30" w:name="OLE_LINK121"/>
            <w:bookmarkStart w:id="31" w:name="OLE_LINK106"/>
            <w:bookmarkStart w:id="32" w:name="OLE_LINK11"/>
            <w:bookmarkStart w:id="33" w:name="OLE_LINK132"/>
            <w:bookmarkStart w:id="34" w:name="OLE_LINK9"/>
          </w:p>
        </w:tc>
        <w:tc>
          <w:tcPr>
            <w:tcW w:w="850" w:type="dxa"/>
            <w:tcBorders>
              <w:top w:val="nil"/>
              <w:left w:val="nil"/>
              <w:bottom w:val="nil"/>
              <w:right w:val="nil"/>
            </w:tcBorders>
            <w:shd w:val="clear" w:color="auto" w:fill="auto"/>
            <w:vAlign w:val="bottom"/>
          </w:tcPr>
          <w:p w:rsidR="00CE5953" w:rsidRPr="00DA25F4" w:rsidRDefault="00CE5953" w:rsidP="007E7ACE">
            <w:pPr>
              <w:ind w:right="-28"/>
              <w:jc w:val="right"/>
              <w:rPr>
                <w:rFonts w:ascii="Arial" w:hAnsi="Arial" w:cs="Arial"/>
                <w:b/>
                <w:sz w:val="18"/>
                <w:szCs w:val="18"/>
              </w:rPr>
            </w:pPr>
          </w:p>
        </w:tc>
        <w:tc>
          <w:tcPr>
            <w:tcW w:w="1985" w:type="dxa"/>
            <w:tcBorders>
              <w:top w:val="nil"/>
              <w:left w:val="nil"/>
              <w:bottom w:val="nil"/>
              <w:right w:val="nil"/>
            </w:tcBorders>
            <w:shd w:val="clear" w:color="auto" w:fill="auto"/>
            <w:vAlign w:val="bottom"/>
          </w:tcPr>
          <w:p w:rsidR="00CE5953" w:rsidRPr="00DA25F4" w:rsidRDefault="00CE5953" w:rsidP="00195716">
            <w:pPr>
              <w:ind w:right="-28"/>
              <w:jc w:val="right"/>
              <w:rPr>
                <w:rFonts w:ascii="Arial" w:hAnsi="Arial" w:cs="Arial"/>
                <w:b/>
                <w:sz w:val="18"/>
                <w:szCs w:val="18"/>
              </w:rPr>
            </w:pPr>
            <w:r w:rsidRPr="00DA25F4">
              <w:rPr>
                <w:rFonts w:ascii="Arial" w:hAnsi="Arial" w:cs="Arial"/>
                <w:b/>
                <w:bCs/>
                <w:sz w:val="18"/>
                <w:szCs w:val="18"/>
              </w:rPr>
              <w:t>1 Ocak</w:t>
            </w:r>
            <w:r w:rsidRPr="00DA25F4">
              <w:rPr>
                <w:rFonts w:ascii="Arial" w:hAnsi="Arial" w:cs="Arial"/>
                <w:b/>
                <w:sz w:val="18"/>
                <w:szCs w:val="18"/>
              </w:rPr>
              <w:t xml:space="preserve"> -</w:t>
            </w:r>
          </w:p>
        </w:tc>
        <w:tc>
          <w:tcPr>
            <w:tcW w:w="1843" w:type="dxa"/>
            <w:tcBorders>
              <w:top w:val="nil"/>
              <w:left w:val="nil"/>
              <w:bottom w:val="nil"/>
              <w:right w:val="nil"/>
            </w:tcBorders>
            <w:shd w:val="clear" w:color="auto" w:fill="auto"/>
            <w:vAlign w:val="bottom"/>
          </w:tcPr>
          <w:p w:rsidR="00CE5953" w:rsidRPr="00DA25F4" w:rsidRDefault="00CE5953" w:rsidP="00CE5953">
            <w:pPr>
              <w:ind w:right="-28"/>
              <w:jc w:val="right"/>
              <w:rPr>
                <w:rFonts w:ascii="Arial" w:hAnsi="Arial" w:cs="Arial"/>
                <w:b/>
                <w:sz w:val="18"/>
                <w:szCs w:val="18"/>
              </w:rPr>
            </w:pPr>
            <w:r w:rsidRPr="00DA25F4">
              <w:rPr>
                <w:rFonts w:ascii="Arial" w:hAnsi="Arial" w:cs="Arial"/>
                <w:b/>
                <w:bCs/>
                <w:sz w:val="18"/>
                <w:szCs w:val="18"/>
              </w:rPr>
              <w:t>1 Ocak</w:t>
            </w:r>
            <w:r w:rsidRPr="00DA25F4">
              <w:rPr>
                <w:rFonts w:ascii="Arial" w:hAnsi="Arial" w:cs="Arial"/>
                <w:b/>
                <w:sz w:val="18"/>
                <w:szCs w:val="18"/>
              </w:rPr>
              <w:t xml:space="preserve"> -</w:t>
            </w:r>
          </w:p>
        </w:tc>
      </w:tr>
      <w:tr w:rsidR="00CE5953" w:rsidRPr="00DA25F4" w:rsidTr="00DA25F4">
        <w:tc>
          <w:tcPr>
            <w:tcW w:w="4395" w:type="dxa"/>
            <w:tcBorders>
              <w:top w:val="nil"/>
              <w:left w:val="nil"/>
              <w:bottom w:val="single" w:sz="4" w:space="0" w:color="auto"/>
              <w:right w:val="nil"/>
            </w:tcBorders>
            <w:shd w:val="clear" w:color="auto" w:fill="auto"/>
          </w:tcPr>
          <w:p w:rsidR="00CE5953" w:rsidRPr="00DA25F4" w:rsidRDefault="00CE5953" w:rsidP="007E7ACE">
            <w:pPr>
              <w:ind w:left="284" w:right="-61" w:hanging="284"/>
              <w:rPr>
                <w:rFonts w:ascii="Arial" w:hAnsi="Arial" w:cs="Arial"/>
                <w:b/>
                <w:sz w:val="18"/>
                <w:szCs w:val="18"/>
              </w:rPr>
            </w:pPr>
          </w:p>
        </w:tc>
        <w:tc>
          <w:tcPr>
            <w:tcW w:w="850" w:type="dxa"/>
            <w:tcBorders>
              <w:top w:val="nil"/>
              <w:left w:val="nil"/>
              <w:bottom w:val="single" w:sz="4" w:space="0" w:color="auto"/>
              <w:right w:val="nil"/>
            </w:tcBorders>
            <w:shd w:val="clear" w:color="auto" w:fill="auto"/>
            <w:vAlign w:val="bottom"/>
          </w:tcPr>
          <w:p w:rsidR="00CE5953" w:rsidRPr="00DA25F4" w:rsidRDefault="00CE5953" w:rsidP="007E7ACE">
            <w:pPr>
              <w:ind w:right="-28"/>
              <w:jc w:val="right"/>
              <w:rPr>
                <w:rFonts w:ascii="Arial" w:hAnsi="Arial" w:cs="Arial"/>
                <w:b/>
                <w:bCs/>
                <w:sz w:val="18"/>
                <w:szCs w:val="18"/>
              </w:rPr>
            </w:pPr>
            <w:r w:rsidRPr="00DA25F4">
              <w:rPr>
                <w:rFonts w:ascii="Arial" w:hAnsi="Arial" w:cs="Arial"/>
                <w:b/>
                <w:bCs/>
                <w:sz w:val="18"/>
                <w:szCs w:val="18"/>
              </w:rPr>
              <w:t>Notlar</w:t>
            </w:r>
          </w:p>
        </w:tc>
        <w:tc>
          <w:tcPr>
            <w:tcW w:w="1985" w:type="dxa"/>
            <w:tcBorders>
              <w:top w:val="nil"/>
              <w:left w:val="nil"/>
              <w:bottom w:val="single" w:sz="4" w:space="0" w:color="auto"/>
              <w:right w:val="nil"/>
            </w:tcBorders>
            <w:shd w:val="clear" w:color="auto" w:fill="auto"/>
            <w:vAlign w:val="bottom"/>
          </w:tcPr>
          <w:p w:rsidR="00CE5953" w:rsidRPr="00DA25F4" w:rsidRDefault="00CE5953" w:rsidP="00DB7089">
            <w:pPr>
              <w:ind w:right="-28"/>
              <w:jc w:val="right"/>
              <w:rPr>
                <w:rFonts w:ascii="Arial" w:hAnsi="Arial" w:cs="Arial"/>
                <w:b/>
                <w:bCs/>
                <w:sz w:val="18"/>
                <w:szCs w:val="18"/>
              </w:rPr>
            </w:pPr>
            <w:r w:rsidRPr="00DA25F4">
              <w:rPr>
                <w:rFonts w:ascii="Arial" w:hAnsi="Arial" w:cs="Arial"/>
                <w:b/>
                <w:bCs/>
                <w:sz w:val="18"/>
                <w:szCs w:val="18"/>
              </w:rPr>
              <w:t xml:space="preserve"> 31 Mart</w:t>
            </w:r>
            <w:r w:rsidR="00DB7089" w:rsidRPr="00DA25F4">
              <w:rPr>
                <w:rFonts w:ascii="Arial" w:hAnsi="Arial" w:cs="Arial"/>
                <w:b/>
                <w:bCs/>
                <w:sz w:val="18"/>
                <w:szCs w:val="18"/>
              </w:rPr>
              <w:t xml:space="preserve"> </w:t>
            </w:r>
            <w:r w:rsidRPr="00DA25F4">
              <w:rPr>
                <w:rFonts w:ascii="Arial" w:hAnsi="Arial" w:cs="Arial"/>
                <w:b/>
                <w:bCs/>
                <w:sz w:val="18"/>
                <w:szCs w:val="18"/>
              </w:rPr>
              <w:t>2011</w:t>
            </w:r>
          </w:p>
        </w:tc>
        <w:tc>
          <w:tcPr>
            <w:tcW w:w="1843" w:type="dxa"/>
            <w:tcBorders>
              <w:top w:val="nil"/>
              <w:left w:val="nil"/>
              <w:bottom w:val="single" w:sz="4" w:space="0" w:color="auto"/>
              <w:right w:val="nil"/>
            </w:tcBorders>
            <w:shd w:val="clear" w:color="auto" w:fill="auto"/>
            <w:vAlign w:val="bottom"/>
          </w:tcPr>
          <w:p w:rsidR="00CE5953" w:rsidRPr="00DA25F4" w:rsidRDefault="00CE5953" w:rsidP="00DB7089">
            <w:pPr>
              <w:ind w:right="-28"/>
              <w:jc w:val="right"/>
              <w:rPr>
                <w:rFonts w:ascii="Arial" w:hAnsi="Arial" w:cs="Arial"/>
                <w:b/>
                <w:bCs/>
                <w:sz w:val="18"/>
                <w:szCs w:val="18"/>
              </w:rPr>
            </w:pPr>
            <w:r w:rsidRPr="00DA25F4">
              <w:rPr>
                <w:rFonts w:ascii="Arial" w:hAnsi="Arial" w:cs="Arial"/>
                <w:b/>
                <w:bCs/>
                <w:sz w:val="18"/>
                <w:szCs w:val="18"/>
              </w:rPr>
              <w:t xml:space="preserve"> 31 Mart</w:t>
            </w:r>
            <w:r w:rsidR="00DB7089" w:rsidRPr="00DA25F4">
              <w:rPr>
                <w:rFonts w:ascii="Arial" w:hAnsi="Arial" w:cs="Arial"/>
                <w:b/>
                <w:bCs/>
                <w:sz w:val="18"/>
                <w:szCs w:val="18"/>
              </w:rPr>
              <w:t xml:space="preserve"> </w:t>
            </w:r>
            <w:r w:rsidRPr="00DA25F4">
              <w:rPr>
                <w:rFonts w:ascii="Arial" w:hAnsi="Arial" w:cs="Arial"/>
                <w:b/>
                <w:bCs/>
                <w:sz w:val="18"/>
                <w:szCs w:val="18"/>
              </w:rPr>
              <w:t>2010</w:t>
            </w:r>
          </w:p>
        </w:tc>
      </w:tr>
      <w:tr w:rsidR="00CE5953" w:rsidRPr="00DA25F4" w:rsidTr="00DA25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395" w:type="dxa"/>
            <w:tcBorders>
              <w:top w:val="single" w:sz="4" w:space="0" w:color="auto"/>
            </w:tcBorders>
            <w:shd w:val="clear" w:color="auto" w:fill="auto"/>
          </w:tcPr>
          <w:p w:rsidR="00CE5953" w:rsidRPr="00DA25F4" w:rsidRDefault="00CE5953" w:rsidP="007E7ACE">
            <w:pPr>
              <w:ind w:left="284" w:right="-61" w:hanging="284"/>
              <w:rPr>
                <w:rFonts w:ascii="Arial" w:hAnsi="Arial" w:cs="Arial"/>
                <w:sz w:val="18"/>
                <w:szCs w:val="18"/>
              </w:rPr>
            </w:pPr>
          </w:p>
        </w:tc>
        <w:tc>
          <w:tcPr>
            <w:tcW w:w="850" w:type="dxa"/>
            <w:tcBorders>
              <w:top w:val="single" w:sz="4" w:space="0" w:color="auto"/>
            </w:tcBorders>
            <w:shd w:val="clear" w:color="auto" w:fill="auto"/>
            <w:vAlign w:val="bottom"/>
          </w:tcPr>
          <w:p w:rsidR="00CE5953" w:rsidRPr="00DA25F4" w:rsidRDefault="00CE5953" w:rsidP="007E7ACE">
            <w:pPr>
              <w:jc w:val="right"/>
              <w:rPr>
                <w:rFonts w:ascii="Arial" w:hAnsi="Arial" w:cs="Arial"/>
                <w:iCs/>
                <w:sz w:val="18"/>
                <w:szCs w:val="18"/>
              </w:rPr>
            </w:pPr>
          </w:p>
        </w:tc>
        <w:tc>
          <w:tcPr>
            <w:tcW w:w="1985" w:type="dxa"/>
            <w:tcBorders>
              <w:top w:val="single" w:sz="4" w:space="0" w:color="auto"/>
            </w:tcBorders>
            <w:shd w:val="clear" w:color="auto" w:fill="auto"/>
            <w:vAlign w:val="bottom"/>
          </w:tcPr>
          <w:p w:rsidR="00CE5953" w:rsidRPr="00DA25F4" w:rsidRDefault="00CE5953" w:rsidP="007E7ACE">
            <w:pPr>
              <w:tabs>
                <w:tab w:val="decimal" w:pos="588"/>
              </w:tabs>
              <w:jc w:val="right"/>
              <w:rPr>
                <w:rFonts w:ascii="Arial" w:hAnsi="Arial" w:cs="Arial"/>
                <w:iCs/>
                <w:sz w:val="18"/>
                <w:szCs w:val="18"/>
              </w:rPr>
            </w:pPr>
          </w:p>
        </w:tc>
        <w:tc>
          <w:tcPr>
            <w:tcW w:w="1843" w:type="dxa"/>
            <w:tcBorders>
              <w:top w:val="single" w:sz="4" w:space="0" w:color="auto"/>
            </w:tcBorders>
            <w:shd w:val="clear" w:color="auto" w:fill="auto"/>
            <w:vAlign w:val="bottom"/>
          </w:tcPr>
          <w:p w:rsidR="00CE5953" w:rsidRPr="00DA25F4" w:rsidRDefault="00CE5953" w:rsidP="007E7ACE">
            <w:pPr>
              <w:tabs>
                <w:tab w:val="decimal" w:pos="588"/>
              </w:tabs>
              <w:jc w:val="right"/>
              <w:rPr>
                <w:rFonts w:ascii="Arial" w:hAnsi="Arial" w:cs="Arial"/>
                <w:iCs/>
                <w:sz w:val="18"/>
                <w:szCs w:val="18"/>
              </w:rPr>
            </w:pPr>
          </w:p>
        </w:tc>
      </w:tr>
      <w:tr w:rsidR="00CE5953" w:rsidRPr="00DA25F4" w:rsidTr="00DA25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395" w:type="dxa"/>
            <w:shd w:val="clear" w:color="auto" w:fill="auto"/>
          </w:tcPr>
          <w:p w:rsidR="00CE5953" w:rsidRPr="00DA25F4" w:rsidRDefault="00CE5953" w:rsidP="007E7ACE">
            <w:pPr>
              <w:tabs>
                <w:tab w:val="right" w:pos="3960"/>
                <w:tab w:val="right" w:pos="4500"/>
                <w:tab w:val="right" w:pos="5640"/>
                <w:tab w:val="right" w:pos="6719"/>
                <w:tab w:val="right" w:pos="9071"/>
              </w:tabs>
              <w:ind w:left="284" w:right="-61" w:hanging="284"/>
              <w:rPr>
                <w:rFonts w:ascii="Arial" w:hAnsi="Arial" w:cs="Arial"/>
                <w:b/>
                <w:sz w:val="20"/>
                <w:szCs w:val="20"/>
                <w:u w:val="single"/>
              </w:rPr>
            </w:pPr>
            <w:r w:rsidRPr="00DA25F4">
              <w:rPr>
                <w:rFonts w:ascii="Arial" w:hAnsi="Arial" w:cs="Arial"/>
                <w:b/>
                <w:sz w:val="20"/>
                <w:szCs w:val="20"/>
                <w:u w:val="single"/>
              </w:rPr>
              <w:t>Sürdürülen faaliyetler</w:t>
            </w:r>
          </w:p>
        </w:tc>
        <w:tc>
          <w:tcPr>
            <w:tcW w:w="850" w:type="dxa"/>
            <w:shd w:val="clear" w:color="auto" w:fill="auto"/>
            <w:vAlign w:val="bottom"/>
          </w:tcPr>
          <w:p w:rsidR="00CE5953" w:rsidRPr="00DA25F4" w:rsidRDefault="00CE5953" w:rsidP="007E7ACE">
            <w:pPr>
              <w:jc w:val="right"/>
              <w:rPr>
                <w:rFonts w:ascii="Arial" w:hAnsi="Arial" w:cs="Arial"/>
                <w:b/>
                <w:sz w:val="20"/>
                <w:szCs w:val="20"/>
                <w:u w:val="single"/>
              </w:rPr>
            </w:pPr>
          </w:p>
        </w:tc>
        <w:tc>
          <w:tcPr>
            <w:tcW w:w="1985" w:type="dxa"/>
            <w:shd w:val="clear" w:color="auto" w:fill="auto"/>
            <w:vAlign w:val="bottom"/>
          </w:tcPr>
          <w:p w:rsidR="00CE5953" w:rsidRPr="00DA25F4" w:rsidRDefault="00CE5953" w:rsidP="007E7ACE">
            <w:pPr>
              <w:jc w:val="right"/>
              <w:rPr>
                <w:rFonts w:ascii="Arial" w:hAnsi="Arial" w:cs="Arial"/>
                <w:b/>
                <w:sz w:val="20"/>
                <w:szCs w:val="20"/>
                <w:u w:val="single"/>
              </w:rPr>
            </w:pPr>
          </w:p>
        </w:tc>
        <w:tc>
          <w:tcPr>
            <w:tcW w:w="1843" w:type="dxa"/>
            <w:shd w:val="clear" w:color="auto" w:fill="auto"/>
            <w:vAlign w:val="bottom"/>
          </w:tcPr>
          <w:p w:rsidR="00CE5953" w:rsidRPr="00DA25F4" w:rsidRDefault="00CE5953" w:rsidP="007E7ACE">
            <w:pPr>
              <w:jc w:val="right"/>
              <w:rPr>
                <w:rFonts w:ascii="Arial" w:hAnsi="Arial" w:cs="Arial"/>
                <w:b/>
                <w:sz w:val="20"/>
                <w:szCs w:val="20"/>
                <w:u w:val="single"/>
              </w:rPr>
            </w:pPr>
          </w:p>
        </w:tc>
      </w:tr>
      <w:tr w:rsidR="00CE5953" w:rsidRPr="00DA25F4" w:rsidTr="00DA25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395" w:type="dxa"/>
            <w:shd w:val="clear" w:color="auto" w:fill="auto"/>
          </w:tcPr>
          <w:p w:rsidR="00CE5953" w:rsidRPr="00DA25F4" w:rsidRDefault="00CE5953" w:rsidP="007E7ACE">
            <w:pPr>
              <w:ind w:left="284" w:right="-61" w:hanging="284"/>
              <w:rPr>
                <w:rFonts w:ascii="Arial" w:hAnsi="Arial" w:cs="Arial"/>
                <w:sz w:val="20"/>
                <w:szCs w:val="20"/>
              </w:rPr>
            </w:pPr>
          </w:p>
        </w:tc>
        <w:tc>
          <w:tcPr>
            <w:tcW w:w="850" w:type="dxa"/>
            <w:shd w:val="clear" w:color="auto" w:fill="auto"/>
            <w:vAlign w:val="bottom"/>
          </w:tcPr>
          <w:p w:rsidR="00CE5953" w:rsidRPr="00DA25F4" w:rsidRDefault="00CE5953" w:rsidP="007E7ACE">
            <w:pPr>
              <w:jc w:val="right"/>
              <w:rPr>
                <w:rFonts w:ascii="Arial" w:hAnsi="Arial" w:cs="Arial"/>
                <w:sz w:val="20"/>
                <w:szCs w:val="20"/>
              </w:rPr>
            </w:pPr>
          </w:p>
        </w:tc>
        <w:tc>
          <w:tcPr>
            <w:tcW w:w="1985" w:type="dxa"/>
            <w:shd w:val="clear" w:color="auto" w:fill="auto"/>
            <w:vAlign w:val="bottom"/>
          </w:tcPr>
          <w:p w:rsidR="00CE5953" w:rsidRPr="00DA25F4" w:rsidRDefault="00CE5953" w:rsidP="007E7ACE">
            <w:pPr>
              <w:jc w:val="right"/>
              <w:rPr>
                <w:rFonts w:ascii="Arial" w:hAnsi="Arial" w:cs="Arial"/>
                <w:sz w:val="20"/>
                <w:szCs w:val="20"/>
              </w:rPr>
            </w:pPr>
          </w:p>
        </w:tc>
        <w:tc>
          <w:tcPr>
            <w:tcW w:w="1843" w:type="dxa"/>
            <w:shd w:val="clear" w:color="auto" w:fill="auto"/>
            <w:vAlign w:val="bottom"/>
          </w:tcPr>
          <w:p w:rsidR="00CE5953" w:rsidRPr="00DA25F4" w:rsidRDefault="00CE5953" w:rsidP="007E7ACE">
            <w:pPr>
              <w:jc w:val="right"/>
              <w:rPr>
                <w:rFonts w:ascii="Arial" w:hAnsi="Arial" w:cs="Arial"/>
                <w:sz w:val="20"/>
                <w:szCs w:val="20"/>
              </w:rPr>
            </w:pPr>
          </w:p>
        </w:tc>
      </w:tr>
      <w:tr w:rsidR="00CE5953" w:rsidRPr="00DA25F4" w:rsidTr="00DA25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395" w:type="dxa"/>
            <w:shd w:val="clear" w:color="auto" w:fill="auto"/>
          </w:tcPr>
          <w:p w:rsidR="00CE5953" w:rsidRPr="00DA25F4" w:rsidRDefault="00CE5953" w:rsidP="007E7ACE">
            <w:pPr>
              <w:ind w:left="284" w:right="-61" w:hanging="284"/>
              <w:rPr>
                <w:rFonts w:ascii="Arial" w:hAnsi="Arial" w:cs="Arial"/>
                <w:sz w:val="20"/>
                <w:szCs w:val="20"/>
              </w:rPr>
            </w:pPr>
            <w:r w:rsidRPr="00DA25F4">
              <w:rPr>
                <w:rFonts w:ascii="Arial" w:hAnsi="Arial" w:cs="Arial"/>
                <w:sz w:val="20"/>
                <w:szCs w:val="20"/>
              </w:rPr>
              <w:t>Satış gelirleri, net</w:t>
            </w:r>
          </w:p>
        </w:tc>
        <w:tc>
          <w:tcPr>
            <w:tcW w:w="850" w:type="dxa"/>
            <w:shd w:val="clear" w:color="auto" w:fill="auto"/>
            <w:vAlign w:val="bottom"/>
          </w:tcPr>
          <w:p w:rsidR="00CE5953" w:rsidRPr="00DA25F4" w:rsidRDefault="00CE5953" w:rsidP="007E7ACE">
            <w:pPr>
              <w:jc w:val="right"/>
              <w:rPr>
                <w:rFonts w:ascii="Arial" w:hAnsi="Arial" w:cs="Arial"/>
                <w:iCs/>
                <w:sz w:val="20"/>
                <w:szCs w:val="20"/>
              </w:rPr>
            </w:pPr>
          </w:p>
        </w:tc>
        <w:tc>
          <w:tcPr>
            <w:tcW w:w="1985" w:type="dxa"/>
            <w:shd w:val="clear" w:color="auto" w:fill="auto"/>
            <w:vAlign w:val="bottom"/>
          </w:tcPr>
          <w:p w:rsidR="00CE5953" w:rsidRPr="00DA25F4" w:rsidRDefault="009F1163" w:rsidP="007D0A8F">
            <w:pPr>
              <w:jc w:val="right"/>
              <w:rPr>
                <w:rFonts w:ascii="Arial" w:hAnsi="Arial" w:cs="Arial"/>
                <w:iCs/>
                <w:sz w:val="20"/>
                <w:szCs w:val="20"/>
              </w:rPr>
            </w:pPr>
            <w:r w:rsidRPr="00DA25F4">
              <w:rPr>
                <w:rFonts w:ascii="Arial" w:hAnsi="Arial" w:cs="Arial"/>
                <w:iCs/>
                <w:sz w:val="20"/>
                <w:szCs w:val="20"/>
              </w:rPr>
              <w:t>3.</w:t>
            </w:r>
            <w:r w:rsidR="007D0A8F" w:rsidRPr="00DA25F4">
              <w:rPr>
                <w:rFonts w:ascii="Arial" w:hAnsi="Arial" w:cs="Arial"/>
                <w:iCs/>
                <w:sz w:val="20"/>
                <w:szCs w:val="20"/>
              </w:rPr>
              <w:t>116.335</w:t>
            </w:r>
          </w:p>
        </w:tc>
        <w:tc>
          <w:tcPr>
            <w:tcW w:w="1843" w:type="dxa"/>
            <w:shd w:val="clear" w:color="auto" w:fill="auto"/>
            <w:vAlign w:val="bottom"/>
          </w:tcPr>
          <w:p w:rsidR="00CE5953" w:rsidRPr="00DA25F4" w:rsidRDefault="00CE5953" w:rsidP="007E7ACE">
            <w:pPr>
              <w:jc w:val="right"/>
              <w:rPr>
                <w:rFonts w:ascii="Arial" w:hAnsi="Arial" w:cs="Arial"/>
                <w:iCs/>
                <w:sz w:val="20"/>
                <w:szCs w:val="20"/>
              </w:rPr>
            </w:pPr>
            <w:r w:rsidRPr="00DA25F4">
              <w:rPr>
                <w:rFonts w:ascii="Arial" w:hAnsi="Arial" w:cs="Arial"/>
                <w:color w:val="000000"/>
                <w:sz w:val="20"/>
                <w:szCs w:val="20"/>
                <w:lang w:eastAsia="tr-TR"/>
              </w:rPr>
              <w:t>3.636.851</w:t>
            </w:r>
          </w:p>
        </w:tc>
      </w:tr>
      <w:tr w:rsidR="00CE5953" w:rsidRPr="00DA25F4" w:rsidTr="00DA25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395" w:type="dxa"/>
            <w:tcBorders>
              <w:bottom w:val="single" w:sz="4" w:space="0" w:color="auto"/>
            </w:tcBorders>
            <w:shd w:val="clear" w:color="auto" w:fill="auto"/>
          </w:tcPr>
          <w:p w:rsidR="00CE5953" w:rsidRPr="00DA25F4" w:rsidRDefault="00CE5953" w:rsidP="007E7ACE">
            <w:pPr>
              <w:ind w:left="284" w:right="-61" w:hanging="284"/>
              <w:rPr>
                <w:rFonts w:ascii="Arial" w:hAnsi="Arial" w:cs="Arial"/>
                <w:sz w:val="20"/>
                <w:szCs w:val="20"/>
              </w:rPr>
            </w:pPr>
            <w:r w:rsidRPr="00DA25F4">
              <w:rPr>
                <w:rFonts w:ascii="Arial" w:hAnsi="Arial" w:cs="Arial"/>
                <w:sz w:val="20"/>
                <w:szCs w:val="20"/>
              </w:rPr>
              <w:t>Satışların maliyeti (-)</w:t>
            </w:r>
          </w:p>
        </w:tc>
        <w:tc>
          <w:tcPr>
            <w:tcW w:w="850" w:type="dxa"/>
            <w:tcBorders>
              <w:bottom w:val="single" w:sz="4" w:space="0" w:color="auto"/>
            </w:tcBorders>
            <w:shd w:val="clear" w:color="auto" w:fill="auto"/>
            <w:vAlign w:val="bottom"/>
          </w:tcPr>
          <w:p w:rsidR="00CE5953" w:rsidRPr="00DA25F4" w:rsidRDefault="00CE5953" w:rsidP="007E7ACE">
            <w:pPr>
              <w:jc w:val="right"/>
              <w:rPr>
                <w:rFonts w:ascii="Arial" w:hAnsi="Arial" w:cs="Arial"/>
                <w:sz w:val="20"/>
                <w:szCs w:val="20"/>
              </w:rPr>
            </w:pPr>
          </w:p>
        </w:tc>
        <w:tc>
          <w:tcPr>
            <w:tcW w:w="1985" w:type="dxa"/>
            <w:tcBorders>
              <w:bottom w:val="single" w:sz="4" w:space="0" w:color="auto"/>
            </w:tcBorders>
            <w:shd w:val="clear" w:color="auto" w:fill="auto"/>
            <w:vAlign w:val="bottom"/>
          </w:tcPr>
          <w:p w:rsidR="00CE5953" w:rsidRPr="00DA25F4" w:rsidRDefault="007D0A8F" w:rsidP="007E7ACE">
            <w:pPr>
              <w:jc w:val="right"/>
              <w:rPr>
                <w:rFonts w:ascii="Arial" w:hAnsi="Arial" w:cs="Arial"/>
                <w:sz w:val="20"/>
                <w:szCs w:val="20"/>
              </w:rPr>
            </w:pPr>
            <w:r w:rsidRPr="00DA25F4">
              <w:rPr>
                <w:rFonts w:ascii="Arial" w:hAnsi="Arial" w:cs="Arial"/>
                <w:sz w:val="20"/>
                <w:szCs w:val="20"/>
              </w:rPr>
              <w:t>(2.599.085</w:t>
            </w:r>
            <w:r w:rsidR="009F1163" w:rsidRPr="00DA25F4">
              <w:rPr>
                <w:rFonts w:ascii="Arial" w:hAnsi="Arial" w:cs="Arial"/>
                <w:sz w:val="20"/>
                <w:szCs w:val="20"/>
              </w:rPr>
              <w:t>)</w:t>
            </w:r>
          </w:p>
        </w:tc>
        <w:tc>
          <w:tcPr>
            <w:tcW w:w="1843" w:type="dxa"/>
            <w:tcBorders>
              <w:bottom w:val="single" w:sz="4" w:space="0" w:color="auto"/>
            </w:tcBorders>
            <w:shd w:val="clear" w:color="auto" w:fill="auto"/>
            <w:vAlign w:val="bottom"/>
          </w:tcPr>
          <w:p w:rsidR="00CE5953" w:rsidRPr="00DA25F4" w:rsidRDefault="00CE5953" w:rsidP="007E7ACE">
            <w:pPr>
              <w:jc w:val="right"/>
              <w:rPr>
                <w:rFonts w:ascii="Arial" w:hAnsi="Arial" w:cs="Arial"/>
                <w:sz w:val="20"/>
                <w:szCs w:val="20"/>
              </w:rPr>
            </w:pPr>
            <w:r w:rsidRPr="00DA25F4">
              <w:rPr>
                <w:rFonts w:ascii="Arial" w:hAnsi="Arial" w:cs="Arial"/>
                <w:bCs/>
                <w:color w:val="000000"/>
                <w:sz w:val="20"/>
                <w:szCs w:val="20"/>
                <w:lang w:eastAsia="tr-TR"/>
              </w:rPr>
              <w:t>(3.188.545)</w:t>
            </w:r>
          </w:p>
        </w:tc>
      </w:tr>
      <w:tr w:rsidR="00CE5953" w:rsidRPr="00DA25F4" w:rsidTr="00DA25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395" w:type="dxa"/>
            <w:tcBorders>
              <w:top w:val="single" w:sz="4" w:space="0" w:color="auto"/>
            </w:tcBorders>
            <w:shd w:val="clear" w:color="auto" w:fill="auto"/>
          </w:tcPr>
          <w:p w:rsidR="00CE5953" w:rsidRPr="00DA25F4" w:rsidRDefault="00CE5953" w:rsidP="007E7ACE">
            <w:pPr>
              <w:ind w:left="284" w:right="-61" w:hanging="284"/>
              <w:rPr>
                <w:rFonts w:ascii="Arial" w:hAnsi="Arial" w:cs="Arial"/>
                <w:bCs/>
                <w:sz w:val="20"/>
                <w:szCs w:val="20"/>
              </w:rPr>
            </w:pPr>
          </w:p>
        </w:tc>
        <w:tc>
          <w:tcPr>
            <w:tcW w:w="850" w:type="dxa"/>
            <w:tcBorders>
              <w:top w:val="single" w:sz="4" w:space="0" w:color="auto"/>
            </w:tcBorders>
            <w:shd w:val="clear" w:color="auto" w:fill="auto"/>
            <w:vAlign w:val="bottom"/>
          </w:tcPr>
          <w:p w:rsidR="00CE5953" w:rsidRPr="00DA25F4" w:rsidRDefault="00CE5953" w:rsidP="007E7ACE">
            <w:pPr>
              <w:jc w:val="right"/>
              <w:rPr>
                <w:rFonts w:ascii="Arial" w:hAnsi="Arial" w:cs="Arial"/>
                <w:bCs/>
                <w:sz w:val="20"/>
                <w:szCs w:val="20"/>
              </w:rPr>
            </w:pPr>
          </w:p>
        </w:tc>
        <w:tc>
          <w:tcPr>
            <w:tcW w:w="1985" w:type="dxa"/>
            <w:tcBorders>
              <w:top w:val="single" w:sz="4" w:space="0" w:color="auto"/>
            </w:tcBorders>
            <w:shd w:val="clear" w:color="auto" w:fill="auto"/>
            <w:vAlign w:val="bottom"/>
          </w:tcPr>
          <w:p w:rsidR="00CE5953" w:rsidRPr="00DA25F4" w:rsidRDefault="00CE5953" w:rsidP="007E7ACE">
            <w:pPr>
              <w:jc w:val="right"/>
              <w:rPr>
                <w:rFonts w:ascii="Arial" w:hAnsi="Arial" w:cs="Arial"/>
                <w:bCs/>
                <w:sz w:val="20"/>
                <w:szCs w:val="20"/>
              </w:rPr>
            </w:pPr>
          </w:p>
        </w:tc>
        <w:tc>
          <w:tcPr>
            <w:tcW w:w="1843" w:type="dxa"/>
            <w:tcBorders>
              <w:top w:val="single" w:sz="4" w:space="0" w:color="auto"/>
            </w:tcBorders>
            <w:shd w:val="clear" w:color="auto" w:fill="auto"/>
            <w:vAlign w:val="bottom"/>
          </w:tcPr>
          <w:p w:rsidR="00CE5953" w:rsidRPr="00DA25F4" w:rsidRDefault="00CE5953" w:rsidP="007E7ACE">
            <w:pPr>
              <w:jc w:val="right"/>
              <w:rPr>
                <w:rFonts w:ascii="Arial" w:hAnsi="Arial" w:cs="Arial"/>
                <w:bCs/>
                <w:sz w:val="20"/>
                <w:szCs w:val="20"/>
              </w:rPr>
            </w:pPr>
          </w:p>
        </w:tc>
      </w:tr>
      <w:tr w:rsidR="00CE5953" w:rsidRPr="00DA25F4" w:rsidTr="00DA25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395" w:type="dxa"/>
            <w:shd w:val="clear" w:color="auto" w:fill="auto"/>
          </w:tcPr>
          <w:p w:rsidR="00CE5953" w:rsidRPr="00DA25F4" w:rsidRDefault="00CE5953" w:rsidP="007E7ACE">
            <w:pPr>
              <w:ind w:left="284" w:right="-61" w:hanging="284"/>
              <w:rPr>
                <w:rFonts w:ascii="Arial" w:hAnsi="Arial" w:cs="Arial"/>
                <w:b/>
                <w:bCs/>
                <w:sz w:val="20"/>
                <w:szCs w:val="20"/>
              </w:rPr>
            </w:pPr>
            <w:r w:rsidRPr="00DA25F4">
              <w:rPr>
                <w:rFonts w:ascii="Arial" w:hAnsi="Arial" w:cs="Arial"/>
                <w:b/>
                <w:bCs/>
                <w:sz w:val="20"/>
                <w:szCs w:val="20"/>
              </w:rPr>
              <w:t>Brüt kar</w:t>
            </w:r>
          </w:p>
        </w:tc>
        <w:tc>
          <w:tcPr>
            <w:tcW w:w="850" w:type="dxa"/>
            <w:shd w:val="clear" w:color="auto" w:fill="auto"/>
            <w:vAlign w:val="bottom"/>
          </w:tcPr>
          <w:p w:rsidR="00CE5953" w:rsidRPr="00DA25F4" w:rsidRDefault="00CE5953" w:rsidP="007E7ACE">
            <w:pPr>
              <w:jc w:val="right"/>
              <w:rPr>
                <w:rFonts w:ascii="Arial" w:hAnsi="Arial" w:cs="Arial"/>
                <w:b/>
                <w:iCs/>
                <w:sz w:val="20"/>
                <w:szCs w:val="20"/>
              </w:rPr>
            </w:pPr>
          </w:p>
        </w:tc>
        <w:tc>
          <w:tcPr>
            <w:tcW w:w="1985" w:type="dxa"/>
            <w:shd w:val="clear" w:color="auto" w:fill="auto"/>
            <w:vAlign w:val="bottom"/>
          </w:tcPr>
          <w:p w:rsidR="00CE5953" w:rsidRPr="00DA25F4" w:rsidRDefault="007D0A8F" w:rsidP="007E7ACE">
            <w:pPr>
              <w:tabs>
                <w:tab w:val="decimal" w:pos="588"/>
              </w:tabs>
              <w:jc w:val="right"/>
              <w:rPr>
                <w:rFonts w:ascii="Arial" w:hAnsi="Arial" w:cs="Arial"/>
                <w:b/>
                <w:iCs/>
                <w:sz w:val="20"/>
                <w:szCs w:val="20"/>
              </w:rPr>
            </w:pPr>
            <w:r w:rsidRPr="00DA25F4">
              <w:rPr>
                <w:rFonts w:ascii="Arial" w:hAnsi="Arial" w:cs="Arial"/>
                <w:b/>
                <w:iCs/>
                <w:sz w:val="20"/>
                <w:szCs w:val="20"/>
              </w:rPr>
              <w:t>517.250</w:t>
            </w:r>
          </w:p>
        </w:tc>
        <w:tc>
          <w:tcPr>
            <w:tcW w:w="1843" w:type="dxa"/>
            <w:shd w:val="clear" w:color="auto" w:fill="auto"/>
            <w:vAlign w:val="bottom"/>
          </w:tcPr>
          <w:p w:rsidR="00CE5953" w:rsidRPr="00DA25F4" w:rsidRDefault="00CE5953" w:rsidP="007E7ACE">
            <w:pPr>
              <w:tabs>
                <w:tab w:val="decimal" w:pos="588"/>
              </w:tabs>
              <w:jc w:val="right"/>
              <w:rPr>
                <w:rFonts w:ascii="Arial" w:hAnsi="Arial" w:cs="Arial"/>
                <w:b/>
                <w:iCs/>
                <w:sz w:val="20"/>
                <w:szCs w:val="20"/>
              </w:rPr>
            </w:pPr>
            <w:r w:rsidRPr="00DA25F4">
              <w:rPr>
                <w:rFonts w:ascii="Arial" w:hAnsi="Arial" w:cs="Arial"/>
                <w:b/>
                <w:bCs/>
                <w:color w:val="000000"/>
                <w:sz w:val="20"/>
                <w:szCs w:val="20"/>
                <w:lang w:eastAsia="tr-TR"/>
              </w:rPr>
              <w:t>448.306</w:t>
            </w:r>
          </w:p>
        </w:tc>
      </w:tr>
      <w:tr w:rsidR="00CE5953" w:rsidRPr="00DA25F4" w:rsidTr="00DA25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395" w:type="dxa"/>
            <w:shd w:val="clear" w:color="auto" w:fill="auto"/>
          </w:tcPr>
          <w:p w:rsidR="00CE5953" w:rsidRPr="00DA25F4" w:rsidRDefault="00CE5953" w:rsidP="007E7ACE">
            <w:pPr>
              <w:ind w:left="284" w:right="-61" w:hanging="284"/>
              <w:rPr>
                <w:rFonts w:ascii="Arial" w:hAnsi="Arial" w:cs="Arial"/>
                <w:sz w:val="20"/>
                <w:szCs w:val="20"/>
              </w:rPr>
            </w:pPr>
          </w:p>
        </w:tc>
        <w:tc>
          <w:tcPr>
            <w:tcW w:w="850" w:type="dxa"/>
            <w:shd w:val="clear" w:color="auto" w:fill="auto"/>
            <w:vAlign w:val="bottom"/>
          </w:tcPr>
          <w:p w:rsidR="00CE5953" w:rsidRPr="00DA25F4" w:rsidRDefault="00CE5953" w:rsidP="007E7ACE">
            <w:pPr>
              <w:jc w:val="right"/>
              <w:rPr>
                <w:rFonts w:ascii="Arial" w:hAnsi="Arial" w:cs="Arial"/>
                <w:sz w:val="20"/>
                <w:szCs w:val="20"/>
              </w:rPr>
            </w:pPr>
          </w:p>
        </w:tc>
        <w:tc>
          <w:tcPr>
            <w:tcW w:w="1985" w:type="dxa"/>
            <w:shd w:val="clear" w:color="auto" w:fill="auto"/>
            <w:vAlign w:val="bottom"/>
          </w:tcPr>
          <w:p w:rsidR="00CE5953" w:rsidRPr="00DA25F4" w:rsidRDefault="00CE5953" w:rsidP="007E7ACE">
            <w:pPr>
              <w:jc w:val="right"/>
              <w:rPr>
                <w:rFonts w:ascii="Arial" w:hAnsi="Arial" w:cs="Arial"/>
                <w:sz w:val="20"/>
                <w:szCs w:val="20"/>
              </w:rPr>
            </w:pPr>
          </w:p>
        </w:tc>
        <w:tc>
          <w:tcPr>
            <w:tcW w:w="1843" w:type="dxa"/>
            <w:shd w:val="clear" w:color="auto" w:fill="auto"/>
            <w:vAlign w:val="bottom"/>
          </w:tcPr>
          <w:p w:rsidR="00CE5953" w:rsidRPr="00DA25F4" w:rsidRDefault="00CE5953" w:rsidP="007E7ACE">
            <w:pPr>
              <w:jc w:val="right"/>
              <w:rPr>
                <w:rFonts w:ascii="Arial" w:hAnsi="Arial" w:cs="Arial"/>
                <w:sz w:val="20"/>
                <w:szCs w:val="20"/>
              </w:rPr>
            </w:pPr>
          </w:p>
        </w:tc>
      </w:tr>
      <w:tr w:rsidR="00CE5953" w:rsidRPr="00DA25F4" w:rsidTr="00DA25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395" w:type="dxa"/>
            <w:shd w:val="clear" w:color="auto" w:fill="auto"/>
          </w:tcPr>
          <w:p w:rsidR="00CE5953" w:rsidRPr="00DA25F4" w:rsidRDefault="00CE5953" w:rsidP="007E7ACE">
            <w:pPr>
              <w:ind w:left="284" w:right="-61" w:hanging="284"/>
              <w:rPr>
                <w:rFonts w:ascii="Arial" w:hAnsi="Arial" w:cs="Arial"/>
                <w:sz w:val="20"/>
                <w:szCs w:val="20"/>
              </w:rPr>
            </w:pPr>
            <w:r w:rsidRPr="00DA25F4">
              <w:rPr>
                <w:rFonts w:ascii="Arial" w:hAnsi="Arial" w:cs="Arial"/>
                <w:sz w:val="20"/>
                <w:szCs w:val="20"/>
              </w:rPr>
              <w:t>Pazarlama, satış ve dağıtım giderleri (-)</w:t>
            </w:r>
          </w:p>
        </w:tc>
        <w:tc>
          <w:tcPr>
            <w:tcW w:w="850" w:type="dxa"/>
            <w:shd w:val="clear" w:color="auto" w:fill="auto"/>
            <w:vAlign w:val="bottom"/>
          </w:tcPr>
          <w:p w:rsidR="00CE5953" w:rsidRPr="00DA25F4" w:rsidRDefault="00CE5953" w:rsidP="007E7ACE">
            <w:pPr>
              <w:jc w:val="right"/>
              <w:rPr>
                <w:rFonts w:ascii="Arial" w:hAnsi="Arial" w:cs="Arial"/>
                <w:sz w:val="20"/>
                <w:szCs w:val="20"/>
              </w:rPr>
            </w:pPr>
          </w:p>
        </w:tc>
        <w:tc>
          <w:tcPr>
            <w:tcW w:w="1985" w:type="dxa"/>
            <w:shd w:val="clear" w:color="auto" w:fill="auto"/>
            <w:vAlign w:val="bottom"/>
          </w:tcPr>
          <w:p w:rsidR="00CE5953" w:rsidRPr="00DA25F4" w:rsidRDefault="009F1163" w:rsidP="007E7ACE">
            <w:pPr>
              <w:tabs>
                <w:tab w:val="decimal" w:pos="588"/>
              </w:tabs>
              <w:jc w:val="right"/>
              <w:rPr>
                <w:rFonts w:ascii="Arial" w:hAnsi="Arial" w:cs="Arial"/>
                <w:sz w:val="20"/>
                <w:szCs w:val="20"/>
              </w:rPr>
            </w:pPr>
            <w:r w:rsidRPr="00DA25F4">
              <w:rPr>
                <w:rFonts w:ascii="Arial" w:hAnsi="Arial" w:cs="Arial"/>
                <w:sz w:val="20"/>
                <w:szCs w:val="20"/>
              </w:rPr>
              <w:t>(349.912)</w:t>
            </w:r>
          </w:p>
        </w:tc>
        <w:tc>
          <w:tcPr>
            <w:tcW w:w="1843" w:type="dxa"/>
            <w:shd w:val="clear" w:color="auto" w:fill="auto"/>
            <w:vAlign w:val="bottom"/>
          </w:tcPr>
          <w:p w:rsidR="00CE5953" w:rsidRPr="00DA25F4" w:rsidRDefault="00CE5953" w:rsidP="007E7ACE">
            <w:pPr>
              <w:tabs>
                <w:tab w:val="decimal" w:pos="588"/>
              </w:tabs>
              <w:jc w:val="right"/>
              <w:rPr>
                <w:rFonts w:ascii="Arial" w:hAnsi="Arial" w:cs="Arial"/>
                <w:sz w:val="20"/>
                <w:szCs w:val="20"/>
              </w:rPr>
            </w:pPr>
            <w:r w:rsidRPr="00DA25F4">
              <w:rPr>
                <w:rFonts w:ascii="Arial" w:hAnsi="Arial" w:cs="Arial"/>
                <w:color w:val="000000"/>
                <w:sz w:val="20"/>
                <w:szCs w:val="20"/>
                <w:lang w:eastAsia="tr-TR"/>
              </w:rPr>
              <w:t>(626.836)</w:t>
            </w:r>
          </w:p>
        </w:tc>
      </w:tr>
      <w:tr w:rsidR="00CE5953" w:rsidRPr="00DA25F4" w:rsidTr="00DA25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395" w:type="dxa"/>
            <w:shd w:val="clear" w:color="auto" w:fill="auto"/>
          </w:tcPr>
          <w:p w:rsidR="00CE5953" w:rsidRPr="00DA25F4" w:rsidRDefault="00CE5953" w:rsidP="007E7ACE">
            <w:pPr>
              <w:ind w:left="284" w:right="-61" w:hanging="284"/>
              <w:rPr>
                <w:rFonts w:ascii="Arial" w:hAnsi="Arial" w:cs="Arial"/>
                <w:sz w:val="20"/>
                <w:szCs w:val="20"/>
              </w:rPr>
            </w:pPr>
            <w:r w:rsidRPr="00DA25F4">
              <w:rPr>
                <w:rFonts w:ascii="Arial" w:hAnsi="Arial" w:cs="Arial"/>
                <w:sz w:val="20"/>
                <w:szCs w:val="20"/>
              </w:rPr>
              <w:t>Genel yönetim giderleri (-)</w:t>
            </w:r>
          </w:p>
        </w:tc>
        <w:tc>
          <w:tcPr>
            <w:tcW w:w="850" w:type="dxa"/>
            <w:shd w:val="clear" w:color="auto" w:fill="auto"/>
            <w:vAlign w:val="bottom"/>
          </w:tcPr>
          <w:p w:rsidR="00CE5953" w:rsidRPr="00DA25F4" w:rsidRDefault="00CE5953" w:rsidP="007E7ACE">
            <w:pPr>
              <w:jc w:val="right"/>
              <w:rPr>
                <w:rFonts w:ascii="Arial" w:hAnsi="Arial" w:cs="Arial"/>
                <w:sz w:val="20"/>
                <w:szCs w:val="20"/>
              </w:rPr>
            </w:pPr>
          </w:p>
        </w:tc>
        <w:tc>
          <w:tcPr>
            <w:tcW w:w="1985" w:type="dxa"/>
            <w:shd w:val="clear" w:color="auto" w:fill="auto"/>
            <w:vAlign w:val="bottom"/>
          </w:tcPr>
          <w:p w:rsidR="00000000" w:rsidRDefault="007D0A8F">
            <w:pPr>
              <w:tabs>
                <w:tab w:val="decimal" w:pos="588"/>
              </w:tabs>
              <w:jc w:val="right"/>
              <w:rPr>
                <w:rFonts w:ascii="Arial" w:hAnsi="Arial" w:cs="Arial"/>
                <w:sz w:val="20"/>
                <w:szCs w:val="20"/>
              </w:rPr>
            </w:pPr>
            <w:r w:rsidRPr="00DA25F4">
              <w:rPr>
                <w:rFonts w:ascii="Arial" w:hAnsi="Arial" w:cs="Arial"/>
                <w:sz w:val="20"/>
                <w:szCs w:val="20"/>
              </w:rPr>
              <w:t>(</w:t>
            </w:r>
            <w:r w:rsidR="00906C4E" w:rsidRPr="00DA25F4">
              <w:rPr>
                <w:rFonts w:ascii="Arial" w:hAnsi="Arial" w:cs="Arial"/>
                <w:sz w:val="20"/>
                <w:szCs w:val="20"/>
              </w:rPr>
              <w:t>1.</w:t>
            </w:r>
            <w:r w:rsidR="007C4C2B">
              <w:rPr>
                <w:rFonts w:ascii="Arial" w:hAnsi="Arial" w:cs="Arial"/>
                <w:sz w:val="20"/>
                <w:szCs w:val="20"/>
              </w:rPr>
              <w:t>177.680</w:t>
            </w:r>
            <w:r w:rsidR="001F7014" w:rsidRPr="00DA25F4">
              <w:rPr>
                <w:rFonts w:ascii="Arial" w:hAnsi="Arial" w:cs="Arial"/>
                <w:sz w:val="20"/>
                <w:szCs w:val="20"/>
              </w:rPr>
              <w:t>)</w:t>
            </w:r>
          </w:p>
        </w:tc>
        <w:tc>
          <w:tcPr>
            <w:tcW w:w="1843" w:type="dxa"/>
            <w:shd w:val="clear" w:color="auto" w:fill="auto"/>
            <w:vAlign w:val="bottom"/>
          </w:tcPr>
          <w:p w:rsidR="00CE5953" w:rsidRPr="00DA25F4" w:rsidRDefault="00CE5953" w:rsidP="007E7ACE">
            <w:pPr>
              <w:tabs>
                <w:tab w:val="decimal" w:pos="588"/>
              </w:tabs>
              <w:jc w:val="right"/>
              <w:rPr>
                <w:rFonts w:ascii="Arial" w:hAnsi="Arial" w:cs="Arial"/>
                <w:sz w:val="20"/>
                <w:szCs w:val="20"/>
              </w:rPr>
            </w:pPr>
            <w:r w:rsidRPr="00DA25F4">
              <w:rPr>
                <w:rFonts w:ascii="Arial" w:hAnsi="Arial" w:cs="Arial"/>
                <w:color w:val="000000"/>
                <w:sz w:val="20"/>
                <w:szCs w:val="20"/>
                <w:lang w:eastAsia="tr-TR"/>
              </w:rPr>
              <w:t>(670.919)</w:t>
            </w:r>
          </w:p>
        </w:tc>
      </w:tr>
      <w:tr w:rsidR="00CE5953" w:rsidRPr="00DA25F4" w:rsidTr="00DA25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395" w:type="dxa"/>
            <w:shd w:val="clear" w:color="auto" w:fill="auto"/>
          </w:tcPr>
          <w:p w:rsidR="00CE5953" w:rsidRPr="00DA25F4" w:rsidRDefault="00CE5953" w:rsidP="007E7ACE">
            <w:pPr>
              <w:ind w:left="284" w:right="-61" w:hanging="284"/>
              <w:rPr>
                <w:rFonts w:ascii="Arial" w:hAnsi="Arial" w:cs="Arial"/>
                <w:sz w:val="20"/>
                <w:szCs w:val="20"/>
              </w:rPr>
            </w:pPr>
            <w:r w:rsidRPr="00DA25F4">
              <w:rPr>
                <w:rFonts w:ascii="Arial" w:hAnsi="Arial" w:cs="Arial"/>
                <w:sz w:val="20"/>
                <w:szCs w:val="20"/>
              </w:rPr>
              <w:t>Diğer faaliyet gelirleri</w:t>
            </w:r>
          </w:p>
        </w:tc>
        <w:tc>
          <w:tcPr>
            <w:tcW w:w="850" w:type="dxa"/>
            <w:shd w:val="clear" w:color="auto" w:fill="auto"/>
            <w:vAlign w:val="bottom"/>
          </w:tcPr>
          <w:p w:rsidR="00CE5953" w:rsidRPr="00DA25F4" w:rsidRDefault="00CE5953" w:rsidP="007E7ACE">
            <w:pPr>
              <w:jc w:val="right"/>
              <w:rPr>
                <w:rFonts w:ascii="Arial" w:hAnsi="Arial" w:cs="Arial"/>
                <w:sz w:val="20"/>
                <w:szCs w:val="20"/>
              </w:rPr>
            </w:pPr>
          </w:p>
        </w:tc>
        <w:tc>
          <w:tcPr>
            <w:tcW w:w="1985" w:type="dxa"/>
            <w:shd w:val="clear" w:color="auto" w:fill="auto"/>
            <w:vAlign w:val="bottom"/>
          </w:tcPr>
          <w:p w:rsidR="00CE5953" w:rsidRPr="00DA25F4" w:rsidRDefault="001F7014" w:rsidP="007E7ACE">
            <w:pPr>
              <w:tabs>
                <w:tab w:val="decimal" w:pos="588"/>
              </w:tabs>
              <w:jc w:val="right"/>
              <w:rPr>
                <w:rFonts w:ascii="Arial" w:hAnsi="Arial" w:cs="Arial"/>
                <w:sz w:val="20"/>
                <w:szCs w:val="20"/>
              </w:rPr>
            </w:pPr>
            <w:r w:rsidRPr="00DA25F4">
              <w:rPr>
                <w:rFonts w:ascii="Arial" w:hAnsi="Arial" w:cs="Arial"/>
                <w:sz w:val="20"/>
                <w:szCs w:val="20"/>
              </w:rPr>
              <w:t>108.44</w:t>
            </w:r>
            <w:r w:rsidR="00897009" w:rsidRPr="00DA25F4">
              <w:rPr>
                <w:rFonts w:ascii="Arial" w:hAnsi="Arial" w:cs="Arial"/>
                <w:sz w:val="20"/>
                <w:szCs w:val="20"/>
              </w:rPr>
              <w:t>9</w:t>
            </w:r>
          </w:p>
        </w:tc>
        <w:tc>
          <w:tcPr>
            <w:tcW w:w="1843" w:type="dxa"/>
            <w:shd w:val="clear" w:color="auto" w:fill="auto"/>
            <w:vAlign w:val="bottom"/>
          </w:tcPr>
          <w:p w:rsidR="00CE5953" w:rsidRPr="00DA25F4" w:rsidRDefault="00CE5953" w:rsidP="007E7ACE">
            <w:pPr>
              <w:tabs>
                <w:tab w:val="decimal" w:pos="588"/>
              </w:tabs>
              <w:jc w:val="right"/>
              <w:rPr>
                <w:rFonts w:ascii="Arial" w:hAnsi="Arial" w:cs="Arial"/>
                <w:sz w:val="20"/>
                <w:szCs w:val="20"/>
              </w:rPr>
            </w:pPr>
            <w:r w:rsidRPr="00DA25F4">
              <w:rPr>
                <w:rFonts w:ascii="Arial" w:hAnsi="Arial" w:cs="Arial"/>
                <w:color w:val="000000"/>
                <w:sz w:val="20"/>
                <w:szCs w:val="20"/>
                <w:lang w:eastAsia="tr-TR"/>
              </w:rPr>
              <w:t>53.520</w:t>
            </w:r>
          </w:p>
        </w:tc>
      </w:tr>
      <w:tr w:rsidR="00CE5953" w:rsidRPr="00DA25F4" w:rsidTr="00DA25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395" w:type="dxa"/>
            <w:tcBorders>
              <w:bottom w:val="single" w:sz="4" w:space="0" w:color="auto"/>
            </w:tcBorders>
            <w:shd w:val="clear" w:color="auto" w:fill="auto"/>
          </w:tcPr>
          <w:p w:rsidR="00CE5953" w:rsidRPr="00DA25F4" w:rsidRDefault="00CE5953" w:rsidP="007E7ACE">
            <w:pPr>
              <w:ind w:left="284" w:right="-61" w:hanging="284"/>
              <w:rPr>
                <w:rFonts w:ascii="Arial" w:hAnsi="Arial" w:cs="Arial"/>
                <w:sz w:val="20"/>
                <w:szCs w:val="20"/>
              </w:rPr>
            </w:pPr>
            <w:r w:rsidRPr="00DA25F4">
              <w:rPr>
                <w:rFonts w:ascii="Arial" w:hAnsi="Arial" w:cs="Arial"/>
                <w:sz w:val="20"/>
                <w:szCs w:val="20"/>
              </w:rPr>
              <w:t>Diğer faaliyet giderleri (-)</w:t>
            </w:r>
          </w:p>
        </w:tc>
        <w:tc>
          <w:tcPr>
            <w:tcW w:w="850" w:type="dxa"/>
            <w:tcBorders>
              <w:bottom w:val="single" w:sz="4" w:space="0" w:color="auto"/>
            </w:tcBorders>
            <w:shd w:val="clear" w:color="auto" w:fill="auto"/>
            <w:vAlign w:val="bottom"/>
          </w:tcPr>
          <w:p w:rsidR="00CE5953" w:rsidRPr="00DA25F4" w:rsidRDefault="00CE5953" w:rsidP="007E7ACE">
            <w:pPr>
              <w:jc w:val="right"/>
              <w:rPr>
                <w:rFonts w:ascii="Arial" w:hAnsi="Arial" w:cs="Arial"/>
                <w:sz w:val="20"/>
                <w:szCs w:val="20"/>
              </w:rPr>
            </w:pPr>
          </w:p>
        </w:tc>
        <w:tc>
          <w:tcPr>
            <w:tcW w:w="1985" w:type="dxa"/>
            <w:tcBorders>
              <w:bottom w:val="single" w:sz="4" w:space="0" w:color="auto"/>
            </w:tcBorders>
            <w:shd w:val="clear" w:color="auto" w:fill="auto"/>
            <w:vAlign w:val="bottom"/>
          </w:tcPr>
          <w:p w:rsidR="00CE5953" w:rsidRPr="00DA25F4" w:rsidRDefault="001F7014" w:rsidP="007E7ACE">
            <w:pPr>
              <w:tabs>
                <w:tab w:val="decimal" w:pos="588"/>
              </w:tabs>
              <w:jc w:val="right"/>
              <w:rPr>
                <w:rFonts w:ascii="Arial" w:hAnsi="Arial" w:cs="Arial"/>
                <w:sz w:val="20"/>
                <w:szCs w:val="20"/>
              </w:rPr>
            </w:pPr>
            <w:r w:rsidRPr="00DA25F4">
              <w:rPr>
                <w:rFonts w:ascii="Arial" w:hAnsi="Arial" w:cs="Arial"/>
                <w:sz w:val="20"/>
                <w:szCs w:val="20"/>
              </w:rPr>
              <w:t>(171.5</w:t>
            </w:r>
            <w:r w:rsidR="00D12D2C" w:rsidRPr="00DA25F4">
              <w:rPr>
                <w:rFonts w:ascii="Arial" w:hAnsi="Arial" w:cs="Arial"/>
                <w:sz w:val="20"/>
                <w:szCs w:val="20"/>
              </w:rPr>
              <w:t>50</w:t>
            </w:r>
            <w:r w:rsidR="009F1163" w:rsidRPr="00DA25F4">
              <w:rPr>
                <w:rFonts w:ascii="Arial" w:hAnsi="Arial" w:cs="Arial"/>
                <w:sz w:val="20"/>
                <w:szCs w:val="20"/>
              </w:rPr>
              <w:t>)</w:t>
            </w:r>
          </w:p>
        </w:tc>
        <w:tc>
          <w:tcPr>
            <w:tcW w:w="1843" w:type="dxa"/>
            <w:tcBorders>
              <w:bottom w:val="single" w:sz="4" w:space="0" w:color="auto"/>
            </w:tcBorders>
            <w:shd w:val="clear" w:color="auto" w:fill="auto"/>
            <w:vAlign w:val="bottom"/>
          </w:tcPr>
          <w:p w:rsidR="00CE5953" w:rsidRPr="00DA25F4" w:rsidRDefault="00CE5953" w:rsidP="007E7ACE">
            <w:pPr>
              <w:tabs>
                <w:tab w:val="decimal" w:pos="588"/>
              </w:tabs>
              <w:jc w:val="right"/>
              <w:rPr>
                <w:rFonts w:ascii="Arial" w:hAnsi="Arial" w:cs="Arial"/>
                <w:sz w:val="20"/>
                <w:szCs w:val="20"/>
              </w:rPr>
            </w:pPr>
            <w:r w:rsidRPr="00DA25F4">
              <w:rPr>
                <w:rFonts w:ascii="Arial" w:hAnsi="Arial" w:cs="Arial"/>
                <w:bCs/>
                <w:color w:val="000000"/>
                <w:sz w:val="20"/>
                <w:szCs w:val="20"/>
                <w:lang w:eastAsia="tr-TR"/>
              </w:rPr>
              <w:t>(240.315)</w:t>
            </w:r>
          </w:p>
        </w:tc>
      </w:tr>
      <w:tr w:rsidR="00CE5953" w:rsidRPr="00DA25F4" w:rsidTr="00DA25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395" w:type="dxa"/>
            <w:tcBorders>
              <w:top w:val="single" w:sz="4" w:space="0" w:color="auto"/>
            </w:tcBorders>
            <w:shd w:val="clear" w:color="auto" w:fill="auto"/>
          </w:tcPr>
          <w:p w:rsidR="00CE5953" w:rsidRPr="00DA25F4" w:rsidRDefault="00CE5953" w:rsidP="007E7ACE">
            <w:pPr>
              <w:ind w:left="284" w:right="-61" w:hanging="284"/>
              <w:rPr>
                <w:rFonts w:ascii="Arial" w:hAnsi="Arial" w:cs="Arial"/>
                <w:bCs/>
                <w:sz w:val="20"/>
                <w:szCs w:val="20"/>
              </w:rPr>
            </w:pPr>
          </w:p>
        </w:tc>
        <w:tc>
          <w:tcPr>
            <w:tcW w:w="850" w:type="dxa"/>
            <w:tcBorders>
              <w:top w:val="single" w:sz="4" w:space="0" w:color="auto"/>
            </w:tcBorders>
            <w:shd w:val="clear" w:color="auto" w:fill="auto"/>
            <w:vAlign w:val="bottom"/>
          </w:tcPr>
          <w:p w:rsidR="00CE5953" w:rsidRPr="00DA25F4" w:rsidRDefault="00CE5953" w:rsidP="007E7ACE">
            <w:pPr>
              <w:jc w:val="right"/>
              <w:rPr>
                <w:rFonts w:ascii="Arial" w:hAnsi="Arial" w:cs="Arial"/>
                <w:bCs/>
                <w:sz w:val="20"/>
                <w:szCs w:val="20"/>
              </w:rPr>
            </w:pPr>
          </w:p>
        </w:tc>
        <w:tc>
          <w:tcPr>
            <w:tcW w:w="1985" w:type="dxa"/>
            <w:tcBorders>
              <w:top w:val="single" w:sz="4" w:space="0" w:color="auto"/>
            </w:tcBorders>
            <w:shd w:val="clear" w:color="auto" w:fill="auto"/>
            <w:vAlign w:val="bottom"/>
          </w:tcPr>
          <w:p w:rsidR="00CE5953" w:rsidRPr="00DA25F4" w:rsidRDefault="00CE5953" w:rsidP="007E7ACE">
            <w:pPr>
              <w:jc w:val="right"/>
              <w:rPr>
                <w:rFonts w:ascii="Arial" w:hAnsi="Arial" w:cs="Arial"/>
                <w:bCs/>
                <w:sz w:val="20"/>
                <w:szCs w:val="20"/>
              </w:rPr>
            </w:pPr>
          </w:p>
        </w:tc>
        <w:tc>
          <w:tcPr>
            <w:tcW w:w="1843" w:type="dxa"/>
            <w:tcBorders>
              <w:top w:val="single" w:sz="4" w:space="0" w:color="auto"/>
            </w:tcBorders>
            <w:shd w:val="clear" w:color="auto" w:fill="auto"/>
            <w:vAlign w:val="bottom"/>
          </w:tcPr>
          <w:p w:rsidR="00CE5953" w:rsidRPr="00DA25F4" w:rsidRDefault="00CE5953" w:rsidP="007E7ACE">
            <w:pPr>
              <w:jc w:val="right"/>
              <w:rPr>
                <w:rFonts w:ascii="Arial" w:hAnsi="Arial" w:cs="Arial"/>
                <w:bCs/>
                <w:sz w:val="20"/>
                <w:szCs w:val="20"/>
              </w:rPr>
            </w:pPr>
          </w:p>
        </w:tc>
      </w:tr>
      <w:tr w:rsidR="00CE5953" w:rsidRPr="00DA25F4" w:rsidTr="00DA25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395" w:type="dxa"/>
            <w:shd w:val="clear" w:color="auto" w:fill="auto"/>
          </w:tcPr>
          <w:p w:rsidR="00CE5953" w:rsidRPr="00DA25F4" w:rsidRDefault="00CE5953" w:rsidP="007E7ACE">
            <w:pPr>
              <w:ind w:left="284" w:right="-61" w:hanging="284"/>
              <w:rPr>
                <w:rFonts w:ascii="Arial" w:hAnsi="Arial" w:cs="Arial"/>
                <w:b/>
                <w:bCs/>
                <w:sz w:val="20"/>
                <w:szCs w:val="20"/>
              </w:rPr>
            </w:pPr>
            <w:r w:rsidRPr="00DA25F4">
              <w:rPr>
                <w:rFonts w:ascii="Arial" w:hAnsi="Arial" w:cs="Arial"/>
                <w:b/>
                <w:bCs/>
                <w:sz w:val="20"/>
                <w:szCs w:val="20"/>
              </w:rPr>
              <w:t>Faaliyet (zararı)/karı</w:t>
            </w:r>
          </w:p>
        </w:tc>
        <w:tc>
          <w:tcPr>
            <w:tcW w:w="850" w:type="dxa"/>
            <w:shd w:val="clear" w:color="auto" w:fill="auto"/>
            <w:vAlign w:val="bottom"/>
          </w:tcPr>
          <w:p w:rsidR="00CE5953" w:rsidRPr="00DA25F4" w:rsidRDefault="00CE5953" w:rsidP="007E7ACE">
            <w:pPr>
              <w:jc w:val="right"/>
              <w:rPr>
                <w:rFonts w:ascii="Arial" w:hAnsi="Arial" w:cs="Arial"/>
                <w:b/>
                <w:bCs/>
                <w:sz w:val="20"/>
                <w:szCs w:val="20"/>
              </w:rPr>
            </w:pPr>
          </w:p>
        </w:tc>
        <w:tc>
          <w:tcPr>
            <w:tcW w:w="1985" w:type="dxa"/>
            <w:shd w:val="clear" w:color="auto" w:fill="auto"/>
            <w:vAlign w:val="bottom"/>
          </w:tcPr>
          <w:p w:rsidR="00000000" w:rsidRDefault="00906C4E">
            <w:pPr>
              <w:tabs>
                <w:tab w:val="decimal" w:pos="588"/>
              </w:tabs>
              <w:jc w:val="right"/>
              <w:rPr>
                <w:rFonts w:ascii="Arial" w:hAnsi="Arial" w:cs="Arial"/>
                <w:b/>
                <w:bCs/>
                <w:sz w:val="20"/>
                <w:szCs w:val="20"/>
              </w:rPr>
            </w:pPr>
            <w:r w:rsidRPr="00DA25F4">
              <w:rPr>
                <w:rFonts w:ascii="Arial" w:hAnsi="Arial" w:cs="Arial"/>
                <w:b/>
                <w:bCs/>
                <w:sz w:val="20"/>
                <w:szCs w:val="20"/>
              </w:rPr>
              <w:t>(1.</w:t>
            </w:r>
            <w:r w:rsidR="007C4C2B">
              <w:rPr>
                <w:rFonts w:ascii="Arial" w:hAnsi="Arial" w:cs="Arial"/>
                <w:b/>
                <w:bCs/>
                <w:sz w:val="20"/>
                <w:szCs w:val="20"/>
              </w:rPr>
              <w:t>073.443</w:t>
            </w:r>
            <w:r w:rsidR="009F1163" w:rsidRPr="00DA25F4">
              <w:rPr>
                <w:rFonts w:ascii="Arial" w:hAnsi="Arial" w:cs="Arial"/>
                <w:b/>
                <w:bCs/>
                <w:sz w:val="20"/>
                <w:szCs w:val="20"/>
              </w:rPr>
              <w:t>)</w:t>
            </w:r>
          </w:p>
        </w:tc>
        <w:tc>
          <w:tcPr>
            <w:tcW w:w="1843" w:type="dxa"/>
            <w:shd w:val="clear" w:color="auto" w:fill="auto"/>
            <w:vAlign w:val="bottom"/>
          </w:tcPr>
          <w:p w:rsidR="00CE5953" w:rsidRPr="00DA25F4" w:rsidRDefault="00CE5953" w:rsidP="007E7ACE">
            <w:pPr>
              <w:tabs>
                <w:tab w:val="decimal" w:pos="588"/>
              </w:tabs>
              <w:jc w:val="right"/>
              <w:rPr>
                <w:rFonts w:ascii="Arial" w:hAnsi="Arial" w:cs="Arial"/>
                <w:b/>
                <w:bCs/>
                <w:sz w:val="20"/>
                <w:szCs w:val="20"/>
              </w:rPr>
            </w:pPr>
            <w:r w:rsidRPr="00DA25F4">
              <w:rPr>
                <w:rFonts w:ascii="Arial" w:hAnsi="Arial" w:cs="Arial"/>
                <w:b/>
                <w:bCs/>
                <w:color w:val="000000"/>
                <w:sz w:val="20"/>
                <w:szCs w:val="20"/>
                <w:lang w:eastAsia="tr-TR"/>
              </w:rPr>
              <w:t>(1.036.244)</w:t>
            </w:r>
          </w:p>
        </w:tc>
      </w:tr>
      <w:tr w:rsidR="00CE5953" w:rsidRPr="00DA25F4" w:rsidTr="00DA25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395" w:type="dxa"/>
            <w:shd w:val="clear" w:color="auto" w:fill="auto"/>
          </w:tcPr>
          <w:p w:rsidR="00CE5953" w:rsidRPr="00DA25F4" w:rsidRDefault="00CE5953" w:rsidP="007E7ACE">
            <w:pPr>
              <w:ind w:left="284" w:right="-61" w:hanging="284"/>
              <w:rPr>
                <w:rFonts w:ascii="Arial" w:hAnsi="Arial" w:cs="Arial"/>
                <w:sz w:val="20"/>
                <w:szCs w:val="20"/>
              </w:rPr>
            </w:pPr>
          </w:p>
        </w:tc>
        <w:tc>
          <w:tcPr>
            <w:tcW w:w="850" w:type="dxa"/>
            <w:shd w:val="clear" w:color="auto" w:fill="auto"/>
            <w:vAlign w:val="bottom"/>
          </w:tcPr>
          <w:p w:rsidR="00CE5953" w:rsidRPr="00DA25F4" w:rsidRDefault="00CE5953" w:rsidP="007E7ACE">
            <w:pPr>
              <w:jc w:val="right"/>
              <w:rPr>
                <w:rFonts w:ascii="Arial" w:hAnsi="Arial" w:cs="Arial"/>
                <w:sz w:val="20"/>
                <w:szCs w:val="20"/>
              </w:rPr>
            </w:pPr>
          </w:p>
        </w:tc>
        <w:tc>
          <w:tcPr>
            <w:tcW w:w="1985" w:type="dxa"/>
            <w:shd w:val="clear" w:color="auto" w:fill="auto"/>
            <w:vAlign w:val="bottom"/>
          </w:tcPr>
          <w:p w:rsidR="00CE5953" w:rsidRPr="00DA25F4" w:rsidRDefault="00CE5953" w:rsidP="007E7ACE">
            <w:pPr>
              <w:jc w:val="right"/>
              <w:rPr>
                <w:rFonts w:ascii="Arial" w:hAnsi="Arial" w:cs="Arial"/>
                <w:sz w:val="20"/>
                <w:szCs w:val="20"/>
              </w:rPr>
            </w:pPr>
          </w:p>
        </w:tc>
        <w:tc>
          <w:tcPr>
            <w:tcW w:w="1843" w:type="dxa"/>
            <w:shd w:val="clear" w:color="auto" w:fill="auto"/>
            <w:vAlign w:val="bottom"/>
          </w:tcPr>
          <w:p w:rsidR="00CE5953" w:rsidRPr="00DA25F4" w:rsidRDefault="00CE5953" w:rsidP="007E7ACE">
            <w:pPr>
              <w:jc w:val="right"/>
              <w:rPr>
                <w:rFonts w:ascii="Arial" w:hAnsi="Arial" w:cs="Arial"/>
                <w:sz w:val="20"/>
                <w:szCs w:val="20"/>
              </w:rPr>
            </w:pPr>
          </w:p>
        </w:tc>
      </w:tr>
      <w:tr w:rsidR="00CE5953" w:rsidRPr="00DA25F4" w:rsidTr="00DA25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395" w:type="dxa"/>
            <w:shd w:val="clear" w:color="auto" w:fill="auto"/>
          </w:tcPr>
          <w:p w:rsidR="00CE5953" w:rsidRPr="00DA25F4" w:rsidRDefault="00CE5953" w:rsidP="007E7ACE">
            <w:pPr>
              <w:ind w:left="284" w:right="-61" w:hanging="284"/>
              <w:rPr>
                <w:rFonts w:ascii="Arial" w:hAnsi="Arial" w:cs="Arial"/>
                <w:sz w:val="20"/>
                <w:szCs w:val="20"/>
              </w:rPr>
            </w:pPr>
            <w:r w:rsidRPr="00DA25F4">
              <w:rPr>
                <w:rFonts w:ascii="Arial" w:hAnsi="Arial" w:cs="Arial"/>
                <w:sz w:val="20"/>
                <w:szCs w:val="20"/>
              </w:rPr>
              <w:t>Finansal gelirler</w:t>
            </w:r>
          </w:p>
        </w:tc>
        <w:tc>
          <w:tcPr>
            <w:tcW w:w="850" w:type="dxa"/>
            <w:shd w:val="clear" w:color="auto" w:fill="auto"/>
            <w:vAlign w:val="bottom"/>
          </w:tcPr>
          <w:p w:rsidR="00CE5953" w:rsidRPr="00DA25F4" w:rsidRDefault="00CE5953" w:rsidP="007E7ACE">
            <w:pPr>
              <w:jc w:val="right"/>
              <w:rPr>
                <w:rFonts w:ascii="Arial" w:hAnsi="Arial" w:cs="Arial"/>
                <w:sz w:val="20"/>
                <w:szCs w:val="20"/>
              </w:rPr>
            </w:pPr>
          </w:p>
        </w:tc>
        <w:tc>
          <w:tcPr>
            <w:tcW w:w="1985" w:type="dxa"/>
            <w:shd w:val="clear" w:color="auto" w:fill="auto"/>
            <w:vAlign w:val="bottom"/>
          </w:tcPr>
          <w:p w:rsidR="00CE5953" w:rsidRPr="00DA25F4" w:rsidRDefault="00A8533A" w:rsidP="007E7ACE">
            <w:pPr>
              <w:tabs>
                <w:tab w:val="decimal" w:pos="588"/>
              </w:tabs>
              <w:jc w:val="right"/>
              <w:rPr>
                <w:rFonts w:ascii="Arial" w:hAnsi="Arial" w:cs="Arial"/>
                <w:sz w:val="20"/>
                <w:szCs w:val="20"/>
              </w:rPr>
            </w:pPr>
            <w:r w:rsidRPr="00DA25F4">
              <w:rPr>
                <w:rFonts w:ascii="Arial" w:hAnsi="Arial" w:cs="Arial"/>
                <w:sz w:val="20"/>
                <w:szCs w:val="20"/>
              </w:rPr>
              <w:t>11.178</w:t>
            </w:r>
          </w:p>
        </w:tc>
        <w:tc>
          <w:tcPr>
            <w:tcW w:w="1843" w:type="dxa"/>
            <w:shd w:val="clear" w:color="auto" w:fill="auto"/>
            <w:vAlign w:val="bottom"/>
          </w:tcPr>
          <w:p w:rsidR="00CE5953" w:rsidRPr="00DA25F4" w:rsidRDefault="00CE5953" w:rsidP="007E7ACE">
            <w:pPr>
              <w:tabs>
                <w:tab w:val="decimal" w:pos="588"/>
              </w:tabs>
              <w:jc w:val="right"/>
              <w:rPr>
                <w:rFonts w:ascii="Arial" w:hAnsi="Arial" w:cs="Arial"/>
                <w:sz w:val="20"/>
                <w:szCs w:val="20"/>
              </w:rPr>
            </w:pPr>
            <w:r w:rsidRPr="00DA25F4">
              <w:rPr>
                <w:rFonts w:ascii="Arial" w:hAnsi="Arial" w:cs="Arial"/>
                <w:color w:val="000000"/>
                <w:sz w:val="20"/>
                <w:szCs w:val="20"/>
                <w:lang w:eastAsia="tr-TR"/>
              </w:rPr>
              <w:t>20.887</w:t>
            </w:r>
          </w:p>
        </w:tc>
      </w:tr>
      <w:tr w:rsidR="00CE5953" w:rsidRPr="00DA25F4" w:rsidTr="00DA25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395" w:type="dxa"/>
            <w:tcBorders>
              <w:bottom w:val="single" w:sz="4" w:space="0" w:color="auto"/>
            </w:tcBorders>
            <w:shd w:val="clear" w:color="auto" w:fill="auto"/>
          </w:tcPr>
          <w:p w:rsidR="00CE5953" w:rsidRPr="00DA25F4" w:rsidRDefault="00CE5953" w:rsidP="007E7ACE">
            <w:pPr>
              <w:ind w:left="284" w:right="-61" w:hanging="284"/>
              <w:rPr>
                <w:rFonts w:ascii="Arial" w:hAnsi="Arial" w:cs="Arial"/>
                <w:sz w:val="20"/>
                <w:szCs w:val="20"/>
              </w:rPr>
            </w:pPr>
            <w:r w:rsidRPr="00DA25F4">
              <w:rPr>
                <w:rFonts w:ascii="Arial" w:hAnsi="Arial" w:cs="Arial"/>
                <w:sz w:val="20"/>
                <w:szCs w:val="20"/>
              </w:rPr>
              <w:t>Finansal giderler (-)</w:t>
            </w:r>
          </w:p>
        </w:tc>
        <w:tc>
          <w:tcPr>
            <w:tcW w:w="850" w:type="dxa"/>
            <w:tcBorders>
              <w:bottom w:val="single" w:sz="4" w:space="0" w:color="auto"/>
            </w:tcBorders>
            <w:shd w:val="clear" w:color="auto" w:fill="auto"/>
            <w:vAlign w:val="bottom"/>
          </w:tcPr>
          <w:p w:rsidR="00CE5953" w:rsidRPr="00DA25F4" w:rsidRDefault="00CE5953" w:rsidP="007E7ACE">
            <w:pPr>
              <w:jc w:val="right"/>
              <w:rPr>
                <w:rFonts w:ascii="Arial" w:hAnsi="Arial" w:cs="Arial"/>
                <w:sz w:val="20"/>
                <w:szCs w:val="20"/>
              </w:rPr>
            </w:pPr>
          </w:p>
        </w:tc>
        <w:tc>
          <w:tcPr>
            <w:tcW w:w="1985" w:type="dxa"/>
            <w:tcBorders>
              <w:bottom w:val="single" w:sz="4" w:space="0" w:color="auto"/>
            </w:tcBorders>
            <w:shd w:val="clear" w:color="auto" w:fill="auto"/>
            <w:vAlign w:val="bottom"/>
          </w:tcPr>
          <w:p w:rsidR="00CE5953" w:rsidRPr="00DA25F4" w:rsidRDefault="00A8533A" w:rsidP="00F7416A">
            <w:pPr>
              <w:tabs>
                <w:tab w:val="decimal" w:pos="588"/>
              </w:tabs>
              <w:jc w:val="right"/>
              <w:rPr>
                <w:rFonts w:ascii="Arial" w:hAnsi="Arial" w:cs="Arial"/>
                <w:sz w:val="20"/>
                <w:szCs w:val="20"/>
              </w:rPr>
            </w:pPr>
            <w:r w:rsidRPr="00DA25F4">
              <w:rPr>
                <w:rFonts w:ascii="Arial" w:hAnsi="Arial" w:cs="Arial"/>
                <w:sz w:val="20"/>
                <w:szCs w:val="20"/>
              </w:rPr>
              <w:t>(458.596)</w:t>
            </w:r>
          </w:p>
        </w:tc>
        <w:tc>
          <w:tcPr>
            <w:tcW w:w="1843" w:type="dxa"/>
            <w:tcBorders>
              <w:bottom w:val="single" w:sz="4" w:space="0" w:color="auto"/>
            </w:tcBorders>
            <w:shd w:val="clear" w:color="auto" w:fill="auto"/>
            <w:vAlign w:val="bottom"/>
          </w:tcPr>
          <w:p w:rsidR="00CE5953" w:rsidRPr="00DA25F4" w:rsidRDefault="00CE5953" w:rsidP="007E7ACE">
            <w:pPr>
              <w:tabs>
                <w:tab w:val="decimal" w:pos="588"/>
              </w:tabs>
              <w:jc w:val="right"/>
              <w:rPr>
                <w:rFonts w:ascii="Arial" w:hAnsi="Arial" w:cs="Arial"/>
                <w:sz w:val="20"/>
                <w:szCs w:val="20"/>
              </w:rPr>
            </w:pPr>
            <w:r w:rsidRPr="00DA25F4">
              <w:rPr>
                <w:rFonts w:ascii="Arial" w:hAnsi="Arial" w:cs="Arial"/>
                <w:bCs/>
                <w:color w:val="000000"/>
                <w:sz w:val="20"/>
                <w:szCs w:val="20"/>
                <w:lang w:eastAsia="tr-TR"/>
              </w:rPr>
              <w:t>(152.727)</w:t>
            </w:r>
          </w:p>
        </w:tc>
      </w:tr>
      <w:tr w:rsidR="00CE5953" w:rsidRPr="00DA25F4" w:rsidTr="00DA25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395" w:type="dxa"/>
            <w:tcBorders>
              <w:top w:val="single" w:sz="4" w:space="0" w:color="auto"/>
            </w:tcBorders>
            <w:shd w:val="clear" w:color="auto" w:fill="auto"/>
          </w:tcPr>
          <w:p w:rsidR="00CE5953" w:rsidRPr="00DA25F4" w:rsidRDefault="00CE5953" w:rsidP="007E7ACE">
            <w:pPr>
              <w:ind w:left="284" w:right="-61" w:hanging="284"/>
              <w:rPr>
                <w:rFonts w:ascii="Arial" w:hAnsi="Arial" w:cs="Arial"/>
                <w:bCs/>
                <w:sz w:val="20"/>
                <w:szCs w:val="20"/>
              </w:rPr>
            </w:pPr>
          </w:p>
        </w:tc>
        <w:tc>
          <w:tcPr>
            <w:tcW w:w="850" w:type="dxa"/>
            <w:tcBorders>
              <w:top w:val="single" w:sz="4" w:space="0" w:color="auto"/>
            </w:tcBorders>
            <w:shd w:val="clear" w:color="auto" w:fill="auto"/>
            <w:vAlign w:val="bottom"/>
          </w:tcPr>
          <w:p w:rsidR="00CE5953" w:rsidRPr="00DA25F4" w:rsidRDefault="00CE5953" w:rsidP="007E7ACE">
            <w:pPr>
              <w:jc w:val="right"/>
              <w:rPr>
                <w:rFonts w:ascii="Arial" w:hAnsi="Arial" w:cs="Arial"/>
                <w:bCs/>
                <w:sz w:val="20"/>
                <w:szCs w:val="20"/>
              </w:rPr>
            </w:pPr>
          </w:p>
        </w:tc>
        <w:tc>
          <w:tcPr>
            <w:tcW w:w="1985" w:type="dxa"/>
            <w:tcBorders>
              <w:top w:val="single" w:sz="4" w:space="0" w:color="auto"/>
            </w:tcBorders>
            <w:shd w:val="clear" w:color="auto" w:fill="auto"/>
            <w:vAlign w:val="bottom"/>
          </w:tcPr>
          <w:p w:rsidR="00CE5953" w:rsidRPr="00DA25F4" w:rsidRDefault="00CE5953" w:rsidP="007E7ACE">
            <w:pPr>
              <w:jc w:val="right"/>
              <w:rPr>
                <w:rFonts w:ascii="Arial" w:hAnsi="Arial" w:cs="Arial"/>
                <w:bCs/>
                <w:sz w:val="20"/>
                <w:szCs w:val="20"/>
              </w:rPr>
            </w:pPr>
          </w:p>
        </w:tc>
        <w:tc>
          <w:tcPr>
            <w:tcW w:w="1843" w:type="dxa"/>
            <w:tcBorders>
              <w:top w:val="single" w:sz="4" w:space="0" w:color="auto"/>
            </w:tcBorders>
            <w:shd w:val="clear" w:color="auto" w:fill="auto"/>
            <w:vAlign w:val="bottom"/>
          </w:tcPr>
          <w:p w:rsidR="00CE5953" w:rsidRPr="00DA25F4" w:rsidRDefault="00CE5953" w:rsidP="007E7ACE">
            <w:pPr>
              <w:jc w:val="right"/>
              <w:rPr>
                <w:rFonts w:ascii="Arial" w:hAnsi="Arial" w:cs="Arial"/>
                <w:bCs/>
                <w:sz w:val="20"/>
                <w:szCs w:val="20"/>
              </w:rPr>
            </w:pPr>
          </w:p>
        </w:tc>
      </w:tr>
      <w:tr w:rsidR="00CE5953" w:rsidRPr="00DA25F4" w:rsidTr="00DA25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395" w:type="dxa"/>
            <w:shd w:val="clear" w:color="auto" w:fill="auto"/>
          </w:tcPr>
          <w:p w:rsidR="00CE5953" w:rsidRPr="00DA25F4" w:rsidRDefault="00CE5953" w:rsidP="007E7ACE">
            <w:pPr>
              <w:ind w:left="284" w:right="-61" w:hanging="284"/>
              <w:rPr>
                <w:rFonts w:ascii="Arial" w:hAnsi="Arial" w:cs="Arial"/>
                <w:b/>
                <w:bCs/>
                <w:sz w:val="20"/>
                <w:szCs w:val="20"/>
              </w:rPr>
            </w:pPr>
            <w:r w:rsidRPr="00DA25F4">
              <w:rPr>
                <w:rFonts w:ascii="Arial" w:hAnsi="Arial" w:cs="Arial"/>
                <w:b/>
                <w:bCs/>
                <w:sz w:val="20"/>
                <w:szCs w:val="20"/>
              </w:rPr>
              <w:t>Sürdürülen faaliyetler vergi öncesi zararı</w:t>
            </w:r>
          </w:p>
        </w:tc>
        <w:tc>
          <w:tcPr>
            <w:tcW w:w="850" w:type="dxa"/>
            <w:shd w:val="clear" w:color="auto" w:fill="auto"/>
            <w:vAlign w:val="bottom"/>
          </w:tcPr>
          <w:p w:rsidR="00CE5953" w:rsidRPr="00DA25F4" w:rsidRDefault="00CE5953" w:rsidP="007E7ACE">
            <w:pPr>
              <w:jc w:val="right"/>
              <w:rPr>
                <w:rFonts w:ascii="Arial" w:hAnsi="Arial" w:cs="Arial"/>
                <w:b/>
                <w:bCs/>
                <w:sz w:val="20"/>
                <w:szCs w:val="20"/>
              </w:rPr>
            </w:pPr>
          </w:p>
        </w:tc>
        <w:tc>
          <w:tcPr>
            <w:tcW w:w="1985" w:type="dxa"/>
            <w:shd w:val="clear" w:color="auto" w:fill="auto"/>
            <w:vAlign w:val="bottom"/>
          </w:tcPr>
          <w:p w:rsidR="00000000" w:rsidRDefault="009F1163">
            <w:pPr>
              <w:tabs>
                <w:tab w:val="decimal" w:pos="588"/>
              </w:tabs>
              <w:jc w:val="right"/>
              <w:rPr>
                <w:rFonts w:ascii="Arial" w:hAnsi="Arial" w:cs="Arial"/>
                <w:b/>
                <w:bCs/>
                <w:sz w:val="20"/>
                <w:szCs w:val="20"/>
              </w:rPr>
            </w:pPr>
            <w:r w:rsidRPr="00DA25F4">
              <w:rPr>
                <w:rFonts w:ascii="Arial" w:hAnsi="Arial" w:cs="Arial"/>
                <w:b/>
                <w:bCs/>
                <w:sz w:val="20"/>
                <w:szCs w:val="20"/>
              </w:rPr>
              <w:t>(1.</w:t>
            </w:r>
            <w:r w:rsidR="00906C4E" w:rsidRPr="00DA25F4">
              <w:rPr>
                <w:rFonts w:ascii="Arial" w:hAnsi="Arial" w:cs="Arial"/>
                <w:b/>
                <w:bCs/>
                <w:sz w:val="20"/>
                <w:szCs w:val="20"/>
              </w:rPr>
              <w:t>5</w:t>
            </w:r>
            <w:r w:rsidR="007C4C2B">
              <w:rPr>
                <w:rFonts w:ascii="Arial" w:hAnsi="Arial" w:cs="Arial"/>
                <w:b/>
                <w:bCs/>
                <w:sz w:val="20"/>
                <w:szCs w:val="20"/>
              </w:rPr>
              <w:t>20.861</w:t>
            </w:r>
            <w:r w:rsidRPr="00DA25F4">
              <w:rPr>
                <w:rFonts w:ascii="Arial" w:hAnsi="Arial" w:cs="Arial"/>
                <w:b/>
                <w:bCs/>
                <w:sz w:val="20"/>
                <w:szCs w:val="20"/>
              </w:rPr>
              <w:t>)</w:t>
            </w:r>
          </w:p>
        </w:tc>
        <w:tc>
          <w:tcPr>
            <w:tcW w:w="1843" w:type="dxa"/>
            <w:shd w:val="clear" w:color="auto" w:fill="auto"/>
            <w:vAlign w:val="bottom"/>
          </w:tcPr>
          <w:p w:rsidR="00CE5953" w:rsidRPr="00DA25F4" w:rsidRDefault="00CE5953" w:rsidP="007E7ACE">
            <w:pPr>
              <w:tabs>
                <w:tab w:val="decimal" w:pos="588"/>
              </w:tabs>
              <w:jc w:val="right"/>
              <w:rPr>
                <w:rFonts w:ascii="Arial" w:hAnsi="Arial" w:cs="Arial"/>
                <w:b/>
                <w:bCs/>
                <w:sz w:val="20"/>
                <w:szCs w:val="20"/>
              </w:rPr>
            </w:pPr>
            <w:r w:rsidRPr="00DA25F4">
              <w:rPr>
                <w:rFonts w:ascii="Arial" w:hAnsi="Arial" w:cs="Arial"/>
                <w:b/>
                <w:bCs/>
                <w:color w:val="000000"/>
                <w:sz w:val="20"/>
                <w:szCs w:val="20"/>
                <w:lang w:eastAsia="tr-TR"/>
              </w:rPr>
              <w:t>(1.168.084)</w:t>
            </w:r>
          </w:p>
        </w:tc>
      </w:tr>
      <w:tr w:rsidR="00CE5953" w:rsidRPr="00DA25F4" w:rsidTr="00DA25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395" w:type="dxa"/>
            <w:shd w:val="clear" w:color="auto" w:fill="auto"/>
          </w:tcPr>
          <w:p w:rsidR="00CE5953" w:rsidRPr="00DA25F4" w:rsidRDefault="00CE5953" w:rsidP="007E7ACE">
            <w:pPr>
              <w:ind w:left="284" w:right="-61" w:hanging="284"/>
              <w:rPr>
                <w:rFonts w:ascii="Arial" w:hAnsi="Arial" w:cs="Arial"/>
                <w:b/>
                <w:sz w:val="20"/>
                <w:szCs w:val="20"/>
              </w:rPr>
            </w:pPr>
          </w:p>
        </w:tc>
        <w:tc>
          <w:tcPr>
            <w:tcW w:w="850" w:type="dxa"/>
            <w:shd w:val="clear" w:color="auto" w:fill="auto"/>
            <w:vAlign w:val="bottom"/>
          </w:tcPr>
          <w:p w:rsidR="00CE5953" w:rsidRPr="00DA25F4" w:rsidRDefault="00CE5953" w:rsidP="007E7ACE">
            <w:pPr>
              <w:jc w:val="right"/>
              <w:rPr>
                <w:rFonts w:ascii="Arial" w:hAnsi="Arial" w:cs="Arial"/>
                <w:b/>
                <w:sz w:val="20"/>
                <w:szCs w:val="20"/>
              </w:rPr>
            </w:pPr>
          </w:p>
        </w:tc>
        <w:tc>
          <w:tcPr>
            <w:tcW w:w="1985" w:type="dxa"/>
            <w:shd w:val="clear" w:color="auto" w:fill="auto"/>
            <w:vAlign w:val="bottom"/>
          </w:tcPr>
          <w:p w:rsidR="00CE5953" w:rsidRPr="00DA25F4" w:rsidRDefault="00CE5953" w:rsidP="007E7ACE">
            <w:pPr>
              <w:jc w:val="right"/>
              <w:rPr>
                <w:rFonts w:ascii="Arial" w:hAnsi="Arial" w:cs="Arial"/>
                <w:b/>
                <w:sz w:val="20"/>
                <w:szCs w:val="20"/>
              </w:rPr>
            </w:pPr>
          </w:p>
        </w:tc>
        <w:tc>
          <w:tcPr>
            <w:tcW w:w="1843" w:type="dxa"/>
            <w:shd w:val="clear" w:color="auto" w:fill="auto"/>
            <w:vAlign w:val="bottom"/>
          </w:tcPr>
          <w:p w:rsidR="00CE5953" w:rsidRPr="00DA25F4" w:rsidRDefault="00CE5953" w:rsidP="007E7ACE">
            <w:pPr>
              <w:jc w:val="right"/>
              <w:rPr>
                <w:rFonts w:ascii="Arial" w:hAnsi="Arial" w:cs="Arial"/>
                <w:b/>
                <w:sz w:val="20"/>
                <w:szCs w:val="20"/>
              </w:rPr>
            </w:pPr>
          </w:p>
        </w:tc>
      </w:tr>
      <w:tr w:rsidR="00CE5953" w:rsidRPr="00DA25F4" w:rsidTr="00DA25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395" w:type="dxa"/>
            <w:shd w:val="clear" w:color="auto" w:fill="auto"/>
          </w:tcPr>
          <w:p w:rsidR="00CE5953" w:rsidRPr="00DA25F4" w:rsidRDefault="00CE5953" w:rsidP="007E7ACE">
            <w:pPr>
              <w:ind w:left="284" w:right="-61" w:hanging="284"/>
              <w:rPr>
                <w:rFonts w:ascii="Arial" w:hAnsi="Arial" w:cs="Arial"/>
                <w:b/>
                <w:sz w:val="20"/>
                <w:szCs w:val="20"/>
              </w:rPr>
            </w:pPr>
            <w:r w:rsidRPr="00DA25F4">
              <w:rPr>
                <w:rFonts w:ascii="Arial" w:hAnsi="Arial" w:cs="Arial"/>
                <w:b/>
                <w:sz w:val="20"/>
                <w:szCs w:val="20"/>
              </w:rPr>
              <w:t>Sürdürülen faaliyetler vergi gideri</w:t>
            </w:r>
          </w:p>
        </w:tc>
        <w:tc>
          <w:tcPr>
            <w:tcW w:w="850" w:type="dxa"/>
            <w:shd w:val="clear" w:color="auto" w:fill="auto"/>
            <w:vAlign w:val="bottom"/>
          </w:tcPr>
          <w:p w:rsidR="00CE5953" w:rsidRPr="00DA25F4" w:rsidRDefault="005E2646" w:rsidP="005E2646">
            <w:pPr>
              <w:jc w:val="right"/>
              <w:rPr>
                <w:rFonts w:ascii="Arial" w:hAnsi="Arial" w:cs="Arial"/>
                <w:sz w:val="20"/>
                <w:szCs w:val="20"/>
              </w:rPr>
            </w:pPr>
            <w:r w:rsidRPr="00DA25F4">
              <w:rPr>
                <w:rFonts w:ascii="Arial" w:hAnsi="Arial" w:cs="Arial"/>
                <w:sz w:val="20"/>
                <w:szCs w:val="20"/>
              </w:rPr>
              <w:t>11</w:t>
            </w:r>
          </w:p>
        </w:tc>
        <w:tc>
          <w:tcPr>
            <w:tcW w:w="1985" w:type="dxa"/>
            <w:shd w:val="clear" w:color="auto" w:fill="auto"/>
            <w:vAlign w:val="bottom"/>
          </w:tcPr>
          <w:p w:rsidR="00CE5953" w:rsidRPr="00DA25F4" w:rsidRDefault="001F7014" w:rsidP="007E7ACE">
            <w:pPr>
              <w:tabs>
                <w:tab w:val="decimal" w:pos="588"/>
              </w:tabs>
              <w:jc w:val="right"/>
              <w:rPr>
                <w:rFonts w:ascii="Arial" w:hAnsi="Arial" w:cs="Arial"/>
                <w:b/>
                <w:sz w:val="20"/>
                <w:szCs w:val="20"/>
              </w:rPr>
            </w:pPr>
            <w:r w:rsidRPr="00DA25F4">
              <w:rPr>
                <w:rFonts w:ascii="Arial" w:hAnsi="Arial" w:cs="Arial"/>
                <w:b/>
                <w:sz w:val="20"/>
                <w:szCs w:val="20"/>
              </w:rPr>
              <w:t>(7.799</w:t>
            </w:r>
            <w:r w:rsidR="009F1163" w:rsidRPr="00DA25F4">
              <w:rPr>
                <w:rFonts w:ascii="Arial" w:hAnsi="Arial" w:cs="Arial"/>
                <w:b/>
                <w:sz w:val="20"/>
                <w:szCs w:val="20"/>
              </w:rPr>
              <w:t>)</w:t>
            </w:r>
          </w:p>
        </w:tc>
        <w:tc>
          <w:tcPr>
            <w:tcW w:w="1843" w:type="dxa"/>
            <w:shd w:val="clear" w:color="auto" w:fill="auto"/>
            <w:vAlign w:val="bottom"/>
          </w:tcPr>
          <w:p w:rsidR="00CE5953" w:rsidRPr="00DA25F4" w:rsidRDefault="00CE5953" w:rsidP="007E7ACE">
            <w:pPr>
              <w:tabs>
                <w:tab w:val="decimal" w:pos="588"/>
              </w:tabs>
              <w:jc w:val="right"/>
              <w:rPr>
                <w:rFonts w:ascii="Arial" w:hAnsi="Arial" w:cs="Arial"/>
                <w:sz w:val="20"/>
                <w:szCs w:val="20"/>
              </w:rPr>
            </w:pPr>
            <w:r w:rsidRPr="00DA25F4">
              <w:rPr>
                <w:rFonts w:ascii="Arial" w:hAnsi="Arial" w:cs="Arial"/>
                <w:b/>
                <w:bCs/>
                <w:color w:val="000000"/>
                <w:sz w:val="20"/>
                <w:szCs w:val="20"/>
                <w:lang w:eastAsia="tr-TR"/>
              </w:rPr>
              <w:t>(2.505)</w:t>
            </w:r>
          </w:p>
        </w:tc>
      </w:tr>
      <w:tr w:rsidR="00CE5953" w:rsidRPr="00DA25F4" w:rsidTr="00DA25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395" w:type="dxa"/>
            <w:shd w:val="clear" w:color="auto" w:fill="auto"/>
          </w:tcPr>
          <w:p w:rsidR="00CE5953" w:rsidRPr="00DA25F4" w:rsidRDefault="00CE5953" w:rsidP="007E7ACE">
            <w:pPr>
              <w:ind w:left="284" w:right="-61" w:hanging="284"/>
              <w:rPr>
                <w:rFonts w:ascii="Arial" w:hAnsi="Arial" w:cs="Arial"/>
                <w:sz w:val="20"/>
                <w:szCs w:val="20"/>
              </w:rPr>
            </w:pPr>
            <w:r w:rsidRPr="00DA25F4">
              <w:rPr>
                <w:rFonts w:ascii="Arial" w:hAnsi="Arial" w:cs="Arial"/>
                <w:sz w:val="20"/>
                <w:szCs w:val="20"/>
              </w:rPr>
              <w:t>Dönem vergi gideri</w:t>
            </w:r>
          </w:p>
        </w:tc>
        <w:tc>
          <w:tcPr>
            <w:tcW w:w="850" w:type="dxa"/>
            <w:shd w:val="clear" w:color="auto" w:fill="auto"/>
            <w:vAlign w:val="bottom"/>
          </w:tcPr>
          <w:p w:rsidR="00CE5953" w:rsidRPr="00DA25F4" w:rsidRDefault="005E2646" w:rsidP="005E2646">
            <w:pPr>
              <w:jc w:val="right"/>
              <w:rPr>
                <w:rFonts w:ascii="Arial" w:hAnsi="Arial" w:cs="Arial"/>
                <w:sz w:val="20"/>
                <w:szCs w:val="20"/>
              </w:rPr>
            </w:pPr>
            <w:r w:rsidRPr="00DA25F4">
              <w:rPr>
                <w:rFonts w:ascii="Arial" w:hAnsi="Arial" w:cs="Arial"/>
                <w:sz w:val="20"/>
                <w:szCs w:val="20"/>
              </w:rPr>
              <w:t>11</w:t>
            </w:r>
          </w:p>
        </w:tc>
        <w:tc>
          <w:tcPr>
            <w:tcW w:w="1985" w:type="dxa"/>
            <w:shd w:val="clear" w:color="auto" w:fill="auto"/>
            <w:vAlign w:val="bottom"/>
          </w:tcPr>
          <w:p w:rsidR="00CE5953" w:rsidRPr="00DA25F4" w:rsidRDefault="009F1163" w:rsidP="007E7ACE">
            <w:pPr>
              <w:tabs>
                <w:tab w:val="decimal" w:pos="588"/>
              </w:tabs>
              <w:jc w:val="right"/>
              <w:rPr>
                <w:rFonts w:ascii="Arial" w:hAnsi="Arial" w:cs="Arial"/>
                <w:sz w:val="20"/>
                <w:szCs w:val="20"/>
              </w:rPr>
            </w:pPr>
            <w:r w:rsidRPr="00DA25F4">
              <w:rPr>
                <w:rFonts w:ascii="Arial" w:hAnsi="Arial" w:cs="Arial"/>
                <w:sz w:val="20"/>
                <w:szCs w:val="20"/>
              </w:rPr>
              <w:t>-</w:t>
            </w:r>
          </w:p>
        </w:tc>
        <w:tc>
          <w:tcPr>
            <w:tcW w:w="1843" w:type="dxa"/>
            <w:shd w:val="clear" w:color="auto" w:fill="auto"/>
            <w:vAlign w:val="bottom"/>
          </w:tcPr>
          <w:p w:rsidR="00CE5953" w:rsidRPr="00DA25F4" w:rsidRDefault="00CE5953" w:rsidP="007E7ACE">
            <w:pPr>
              <w:tabs>
                <w:tab w:val="decimal" w:pos="588"/>
              </w:tabs>
              <w:jc w:val="right"/>
              <w:rPr>
                <w:rFonts w:ascii="Arial" w:hAnsi="Arial" w:cs="Arial"/>
                <w:sz w:val="20"/>
                <w:szCs w:val="20"/>
              </w:rPr>
            </w:pPr>
            <w:r w:rsidRPr="00DA25F4">
              <w:rPr>
                <w:rFonts w:ascii="Arial" w:hAnsi="Arial" w:cs="Arial"/>
                <w:sz w:val="20"/>
                <w:szCs w:val="20"/>
              </w:rPr>
              <w:t>-</w:t>
            </w:r>
          </w:p>
        </w:tc>
      </w:tr>
      <w:tr w:rsidR="00CE5953" w:rsidRPr="00DA25F4" w:rsidTr="00DA25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395" w:type="dxa"/>
            <w:tcBorders>
              <w:bottom w:val="single" w:sz="4" w:space="0" w:color="auto"/>
            </w:tcBorders>
            <w:shd w:val="clear" w:color="auto" w:fill="auto"/>
          </w:tcPr>
          <w:p w:rsidR="00CE5953" w:rsidRPr="00DA25F4" w:rsidRDefault="00CE5953" w:rsidP="007E7ACE">
            <w:pPr>
              <w:ind w:left="284" w:right="-61" w:hanging="284"/>
              <w:rPr>
                <w:rFonts w:ascii="Arial" w:hAnsi="Arial" w:cs="Arial"/>
                <w:sz w:val="20"/>
                <w:szCs w:val="20"/>
              </w:rPr>
            </w:pPr>
            <w:r w:rsidRPr="00DA25F4">
              <w:rPr>
                <w:rFonts w:ascii="Arial" w:hAnsi="Arial" w:cs="Arial"/>
                <w:sz w:val="20"/>
                <w:szCs w:val="20"/>
              </w:rPr>
              <w:t>Ertelenmiş vergi gelir/(gideri)</w:t>
            </w:r>
          </w:p>
        </w:tc>
        <w:tc>
          <w:tcPr>
            <w:tcW w:w="850" w:type="dxa"/>
            <w:tcBorders>
              <w:bottom w:val="single" w:sz="4" w:space="0" w:color="auto"/>
            </w:tcBorders>
            <w:shd w:val="clear" w:color="auto" w:fill="auto"/>
            <w:vAlign w:val="bottom"/>
          </w:tcPr>
          <w:p w:rsidR="00CE5953" w:rsidRPr="00DA25F4" w:rsidRDefault="005E2646" w:rsidP="005E2646">
            <w:pPr>
              <w:jc w:val="right"/>
              <w:rPr>
                <w:rFonts w:ascii="Arial" w:hAnsi="Arial" w:cs="Arial"/>
                <w:sz w:val="20"/>
                <w:szCs w:val="20"/>
              </w:rPr>
            </w:pPr>
            <w:r w:rsidRPr="00DA25F4">
              <w:rPr>
                <w:rFonts w:ascii="Arial" w:hAnsi="Arial" w:cs="Arial"/>
                <w:sz w:val="20"/>
                <w:szCs w:val="20"/>
              </w:rPr>
              <w:t>11</w:t>
            </w:r>
          </w:p>
        </w:tc>
        <w:tc>
          <w:tcPr>
            <w:tcW w:w="1985" w:type="dxa"/>
            <w:tcBorders>
              <w:bottom w:val="single" w:sz="4" w:space="0" w:color="auto"/>
            </w:tcBorders>
            <w:shd w:val="clear" w:color="auto" w:fill="auto"/>
            <w:vAlign w:val="bottom"/>
          </w:tcPr>
          <w:p w:rsidR="00CE5953" w:rsidRPr="00DA25F4" w:rsidRDefault="001F7014" w:rsidP="007E7ACE">
            <w:pPr>
              <w:tabs>
                <w:tab w:val="decimal" w:pos="588"/>
              </w:tabs>
              <w:jc w:val="right"/>
              <w:rPr>
                <w:rFonts w:ascii="Arial" w:hAnsi="Arial" w:cs="Arial"/>
                <w:sz w:val="20"/>
                <w:szCs w:val="20"/>
              </w:rPr>
            </w:pPr>
            <w:r w:rsidRPr="00DA25F4">
              <w:rPr>
                <w:rFonts w:ascii="Arial" w:hAnsi="Arial" w:cs="Arial"/>
                <w:sz w:val="20"/>
                <w:szCs w:val="20"/>
              </w:rPr>
              <w:t>(7.799</w:t>
            </w:r>
            <w:r w:rsidR="009F1163" w:rsidRPr="00DA25F4">
              <w:rPr>
                <w:rFonts w:ascii="Arial" w:hAnsi="Arial" w:cs="Arial"/>
                <w:sz w:val="20"/>
                <w:szCs w:val="20"/>
              </w:rPr>
              <w:t>)</w:t>
            </w:r>
          </w:p>
        </w:tc>
        <w:tc>
          <w:tcPr>
            <w:tcW w:w="1843" w:type="dxa"/>
            <w:tcBorders>
              <w:bottom w:val="single" w:sz="4" w:space="0" w:color="auto"/>
            </w:tcBorders>
            <w:shd w:val="clear" w:color="auto" w:fill="auto"/>
            <w:vAlign w:val="bottom"/>
          </w:tcPr>
          <w:p w:rsidR="00CE5953" w:rsidRPr="00DA25F4" w:rsidRDefault="00CE5953" w:rsidP="007E7ACE">
            <w:pPr>
              <w:tabs>
                <w:tab w:val="decimal" w:pos="588"/>
              </w:tabs>
              <w:jc w:val="right"/>
              <w:rPr>
                <w:rFonts w:ascii="Arial" w:hAnsi="Arial" w:cs="Arial"/>
                <w:sz w:val="20"/>
                <w:szCs w:val="20"/>
              </w:rPr>
            </w:pPr>
            <w:r w:rsidRPr="00DA25F4">
              <w:rPr>
                <w:rFonts w:ascii="Arial" w:hAnsi="Arial" w:cs="Arial"/>
                <w:bCs/>
                <w:color w:val="000000"/>
                <w:sz w:val="20"/>
                <w:szCs w:val="20"/>
                <w:lang w:eastAsia="tr-TR"/>
              </w:rPr>
              <w:t>(2.505)</w:t>
            </w:r>
          </w:p>
        </w:tc>
      </w:tr>
      <w:tr w:rsidR="00CE5953" w:rsidRPr="00DA25F4" w:rsidTr="00DA25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395" w:type="dxa"/>
            <w:tcBorders>
              <w:top w:val="single" w:sz="4" w:space="0" w:color="auto"/>
            </w:tcBorders>
            <w:shd w:val="clear" w:color="auto" w:fill="auto"/>
          </w:tcPr>
          <w:p w:rsidR="00CE5953" w:rsidRPr="00DA25F4" w:rsidRDefault="00CE5953" w:rsidP="007E7ACE">
            <w:pPr>
              <w:ind w:left="284" w:right="-61" w:hanging="284"/>
              <w:rPr>
                <w:rFonts w:ascii="Arial" w:hAnsi="Arial" w:cs="Arial"/>
                <w:sz w:val="20"/>
                <w:szCs w:val="20"/>
              </w:rPr>
            </w:pPr>
          </w:p>
        </w:tc>
        <w:tc>
          <w:tcPr>
            <w:tcW w:w="850" w:type="dxa"/>
            <w:tcBorders>
              <w:top w:val="single" w:sz="4" w:space="0" w:color="auto"/>
            </w:tcBorders>
            <w:shd w:val="clear" w:color="auto" w:fill="auto"/>
            <w:vAlign w:val="bottom"/>
          </w:tcPr>
          <w:p w:rsidR="00CE5953" w:rsidRPr="00DA25F4" w:rsidRDefault="00CE5953" w:rsidP="007E7ACE">
            <w:pPr>
              <w:jc w:val="right"/>
              <w:rPr>
                <w:rFonts w:ascii="Arial" w:hAnsi="Arial" w:cs="Arial"/>
                <w:sz w:val="20"/>
                <w:szCs w:val="20"/>
              </w:rPr>
            </w:pPr>
          </w:p>
        </w:tc>
        <w:tc>
          <w:tcPr>
            <w:tcW w:w="1985" w:type="dxa"/>
            <w:tcBorders>
              <w:top w:val="single" w:sz="4" w:space="0" w:color="auto"/>
            </w:tcBorders>
            <w:shd w:val="clear" w:color="auto" w:fill="auto"/>
            <w:vAlign w:val="bottom"/>
          </w:tcPr>
          <w:p w:rsidR="00CE5953" w:rsidRPr="00DA25F4" w:rsidRDefault="00CE5953" w:rsidP="007E7ACE">
            <w:pPr>
              <w:jc w:val="right"/>
              <w:rPr>
                <w:rFonts w:ascii="Arial" w:hAnsi="Arial" w:cs="Arial"/>
                <w:sz w:val="20"/>
                <w:szCs w:val="20"/>
              </w:rPr>
            </w:pPr>
          </w:p>
        </w:tc>
        <w:tc>
          <w:tcPr>
            <w:tcW w:w="1843" w:type="dxa"/>
            <w:tcBorders>
              <w:top w:val="single" w:sz="4" w:space="0" w:color="auto"/>
            </w:tcBorders>
            <w:shd w:val="clear" w:color="auto" w:fill="auto"/>
            <w:vAlign w:val="bottom"/>
          </w:tcPr>
          <w:p w:rsidR="00CE5953" w:rsidRPr="00DA25F4" w:rsidRDefault="00CE5953" w:rsidP="007E7ACE">
            <w:pPr>
              <w:jc w:val="right"/>
              <w:rPr>
                <w:rFonts w:ascii="Arial" w:hAnsi="Arial" w:cs="Arial"/>
                <w:sz w:val="20"/>
                <w:szCs w:val="20"/>
              </w:rPr>
            </w:pPr>
          </w:p>
        </w:tc>
      </w:tr>
      <w:tr w:rsidR="00CE5953" w:rsidRPr="00DA25F4" w:rsidTr="00DA25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395" w:type="dxa"/>
            <w:tcBorders>
              <w:bottom w:val="single" w:sz="12" w:space="0" w:color="auto"/>
            </w:tcBorders>
            <w:shd w:val="clear" w:color="auto" w:fill="auto"/>
          </w:tcPr>
          <w:p w:rsidR="00CE5953" w:rsidRPr="00DA25F4" w:rsidRDefault="00CE5953" w:rsidP="007E7ACE">
            <w:pPr>
              <w:ind w:left="284" w:right="-61" w:hanging="284"/>
              <w:rPr>
                <w:rFonts w:ascii="Arial" w:hAnsi="Arial" w:cs="Arial"/>
                <w:b/>
                <w:bCs/>
                <w:sz w:val="20"/>
                <w:szCs w:val="20"/>
              </w:rPr>
            </w:pPr>
            <w:r w:rsidRPr="00DA25F4">
              <w:rPr>
                <w:rFonts w:ascii="Arial" w:hAnsi="Arial" w:cs="Arial"/>
                <w:b/>
                <w:bCs/>
                <w:sz w:val="20"/>
                <w:szCs w:val="20"/>
              </w:rPr>
              <w:t>Dönem zararı</w:t>
            </w:r>
          </w:p>
        </w:tc>
        <w:tc>
          <w:tcPr>
            <w:tcW w:w="850" w:type="dxa"/>
            <w:tcBorders>
              <w:bottom w:val="single" w:sz="12" w:space="0" w:color="auto"/>
            </w:tcBorders>
            <w:shd w:val="clear" w:color="auto" w:fill="auto"/>
            <w:vAlign w:val="bottom"/>
          </w:tcPr>
          <w:p w:rsidR="00CE5953" w:rsidRPr="00DA25F4" w:rsidRDefault="00CE5953" w:rsidP="007E7ACE">
            <w:pPr>
              <w:jc w:val="right"/>
              <w:rPr>
                <w:rFonts w:ascii="Arial" w:hAnsi="Arial" w:cs="Arial"/>
                <w:b/>
                <w:bCs/>
                <w:sz w:val="20"/>
                <w:szCs w:val="20"/>
              </w:rPr>
            </w:pPr>
          </w:p>
        </w:tc>
        <w:tc>
          <w:tcPr>
            <w:tcW w:w="1985" w:type="dxa"/>
            <w:tcBorders>
              <w:bottom w:val="single" w:sz="12" w:space="0" w:color="auto"/>
            </w:tcBorders>
            <w:shd w:val="clear" w:color="auto" w:fill="auto"/>
            <w:vAlign w:val="bottom"/>
          </w:tcPr>
          <w:p w:rsidR="00000000" w:rsidRDefault="001F7014">
            <w:pPr>
              <w:tabs>
                <w:tab w:val="decimal" w:pos="588"/>
              </w:tabs>
              <w:jc w:val="right"/>
              <w:rPr>
                <w:rFonts w:ascii="Arial" w:hAnsi="Arial" w:cs="Arial"/>
                <w:b/>
                <w:bCs/>
                <w:sz w:val="20"/>
                <w:szCs w:val="20"/>
              </w:rPr>
            </w:pPr>
            <w:r w:rsidRPr="00DA25F4">
              <w:rPr>
                <w:rFonts w:ascii="Arial" w:hAnsi="Arial" w:cs="Arial"/>
                <w:b/>
                <w:bCs/>
                <w:sz w:val="20"/>
                <w:szCs w:val="20"/>
              </w:rPr>
              <w:t>(</w:t>
            </w:r>
            <w:r w:rsidR="00906C4E" w:rsidRPr="00DA25F4">
              <w:rPr>
                <w:rFonts w:ascii="Arial" w:hAnsi="Arial" w:cs="Arial"/>
                <w:b/>
                <w:bCs/>
                <w:sz w:val="20"/>
                <w:szCs w:val="20"/>
              </w:rPr>
              <w:t>1.5</w:t>
            </w:r>
            <w:r w:rsidR="007C4C2B">
              <w:rPr>
                <w:rFonts w:ascii="Arial" w:hAnsi="Arial" w:cs="Arial"/>
                <w:b/>
                <w:bCs/>
                <w:sz w:val="20"/>
                <w:szCs w:val="20"/>
              </w:rPr>
              <w:t>28.660</w:t>
            </w:r>
            <w:r w:rsidRPr="00DA25F4">
              <w:rPr>
                <w:rFonts w:ascii="Arial" w:hAnsi="Arial" w:cs="Arial"/>
                <w:b/>
                <w:bCs/>
                <w:sz w:val="20"/>
                <w:szCs w:val="20"/>
              </w:rPr>
              <w:t>)</w:t>
            </w:r>
          </w:p>
        </w:tc>
        <w:tc>
          <w:tcPr>
            <w:tcW w:w="1843" w:type="dxa"/>
            <w:tcBorders>
              <w:bottom w:val="single" w:sz="12" w:space="0" w:color="auto"/>
            </w:tcBorders>
            <w:shd w:val="clear" w:color="auto" w:fill="auto"/>
            <w:vAlign w:val="bottom"/>
          </w:tcPr>
          <w:p w:rsidR="00CE5953" w:rsidRPr="00DA25F4" w:rsidRDefault="00CE5953" w:rsidP="007E7ACE">
            <w:pPr>
              <w:tabs>
                <w:tab w:val="decimal" w:pos="588"/>
              </w:tabs>
              <w:jc w:val="right"/>
              <w:rPr>
                <w:rFonts w:ascii="Arial" w:hAnsi="Arial" w:cs="Arial"/>
                <w:b/>
                <w:bCs/>
                <w:sz w:val="20"/>
                <w:szCs w:val="20"/>
              </w:rPr>
            </w:pPr>
            <w:r w:rsidRPr="00DA25F4">
              <w:rPr>
                <w:rFonts w:ascii="Arial" w:hAnsi="Arial" w:cs="Arial"/>
                <w:b/>
                <w:bCs/>
                <w:sz w:val="20"/>
                <w:szCs w:val="20"/>
              </w:rPr>
              <w:t>(1.170.589)</w:t>
            </w:r>
          </w:p>
        </w:tc>
      </w:tr>
      <w:tr w:rsidR="00CE5953" w:rsidRPr="00DA25F4" w:rsidTr="00DA25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395" w:type="dxa"/>
            <w:tcBorders>
              <w:top w:val="single" w:sz="12" w:space="0" w:color="auto"/>
            </w:tcBorders>
            <w:shd w:val="clear" w:color="auto" w:fill="auto"/>
          </w:tcPr>
          <w:p w:rsidR="00CE5953" w:rsidRPr="00DA25F4" w:rsidRDefault="00CE5953" w:rsidP="007E7ACE">
            <w:pPr>
              <w:ind w:left="284" w:right="-61" w:hanging="284"/>
              <w:rPr>
                <w:rFonts w:ascii="Arial" w:hAnsi="Arial" w:cs="Arial"/>
                <w:sz w:val="20"/>
                <w:szCs w:val="20"/>
              </w:rPr>
            </w:pPr>
          </w:p>
        </w:tc>
        <w:tc>
          <w:tcPr>
            <w:tcW w:w="850" w:type="dxa"/>
            <w:tcBorders>
              <w:top w:val="single" w:sz="12" w:space="0" w:color="auto"/>
            </w:tcBorders>
            <w:shd w:val="clear" w:color="auto" w:fill="auto"/>
            <w:vAlign w:val="bottom"/>
          </w:tcPr>
          <w:p w:rsidR="00CE5953" w:rsidRPr="00DA25F4" w:rsidRDefault="00CE5953" w:rsidP="007E7ACE">
            <w:pPr>
              <w:jc w:val="right"/>
              <w:rPr>
                <w:rFonts w:ascii="Arial" w:hAnsi="Arial" w:cs="Arial"/>
                <w:sz w:val="20"/>
                <w:szCs w:val="20"/>
              </w:rPr>
            </w:pPr>
          </w:p>
        </w:tc>
        <w:tc>
          <w:tcPr>
            <w:tcW w:w="1985" w:type="dxa"/>
            <w:tcBorders>
              <w:top w:val="single" w:sz="12" w:space="0" w:color="auto"/>
            </w:tcBorders>
            <w:shd w:val="clear" w:color="auto" w:fill="auto"/>
            <w:vAlign w:val="bottom"/>
          </w:tcPr>
          <w:p w:rsidR="00CE5953" w:rsidRPr="00DA25F4" w:rsidRDefault="00CE5953" w:rsidP="007E7ACE">
            <w:pPr>
              <w:jc w:val="right"/>
              <w:rPr>
                <w:rFonts w:ascii="Arial" w:hAnsi="Arial" w:cs="Arial"/>
                <w:sz w:val="20"/>
                <w:szCs w:val="20"/>
              </w:rPr>
            </w:pPr>
          </w:p>
        </w:tc>
        <w:tc>
          <w:tcPr>
            <w:tcW w:w="1843" w:type="dxa"/>
            <w:tcBorders>
              <w:top w:val="single" w:sz="12" w:space="0" w:color="auto"/>
            </w:tcBorders>
            <w:shd w:val="clear" w:color="auto" w:fill="auto"/>
            <w:vAlign w:val="bottom"/>
          </w:tcPr>
          <w:p w:rsidR="00CE5953" w:rsidRPr="00DA25F4" w:rsidRDefault="00CE5953" w:rsidP="007E7ACE">
            <w:pPr>
              <w:jc w:val="right"/>
              <w:rPr>
                <w:rFonts w:ascii="Arial" w:hAnsi="Arial" w:cs="Arial"/>
                <w:sz w:val="20"/>
                <w:szCs w:val="20"/>
              </w:rPr>
            </w:pPr>
          </w:p>
        </w:tc>
      </w:tr>
      <w:tr w:rsidR="00CE5953" w:rsidRPr="00DA25F4" w:rsidTr="00DA25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395" w:type="dxa"/>
            <w:shd w:val="clear" w:color="auto" w:fill="auto"/>
          </w:tcPr>
          <w:p w:rsidR="00CE5953" w:rsidRPr="00DA25F4" w:rsidRDefault="00CE5953" w:rsidP="007E7ACE">
            <w:pPr>
              <w:ind w:left="284" w:right="-61" w:hanging="284"/>
              <w:rPr>
                <w:rFonts w:ascii="Arial" w:hAnsi="Arial" w:cs="Arial"/>
                <w:b/>
                <w:sz w:val="20"/>
                <w:szCs w:val="20"/>
              </w:rPr>
            </w:pPr>
            <w:r w:rsidRPr="00DA25F4">
              <w:rPr>
                <w:rFonts w:ascii="Arial" w:hAnsi="Arial" w:cs="Arial"/>
                <w:b/>
                <w:sz w:val="20"/>
                <w:szCs w:val="20"/>
              </w:rPr>
              <w:t>Diğer kapsamlı gelir/(giderler)</w:t>
            </w:r>
          </w:p>
        </w:tc>
        <w:tc>
          <w:tcPr>
            <w:tcW w:w="850" w:type="dxa"/>
            <w:shd w:val="clear" w:color="auto" w:fill="auto"/>
            <w:vAlign w:val="bottom"/>
          </w:tcPr>
          <w:p w:rsidR="00CE5953" w:rsidRPr="00DA25F4" w:rsidRDefault="00CE5953" w:rsidP="007E7ACE">
            <w:pPr>
              <w:jc w:val="right"/>
              <w:rPr>
                <w:rFonts w:ascii="Arial" w:hAnsi="Arial" w:cs="Arial"/>
                <w:b/>
                <w:sz w:val="20"/>
                <w:szCs w:val="20"/>
              </w:rPr>
            </w:pPr>
          </w:p>
        </w:tc>
        <w:tc>
          <w:tcPr>
            <w:tcW w:w="1985" w:type="dxa"/>
            <w:shd w:val="clear" w:color="auto" w:fill="auto"/>
            <w:vAlign w:val="bottom"/>
          </w:tcPr>
          <w:p w:rsidR="00CE5953" w:rsidRPr="00DA25F4" w:rsidRDefault="00DA25F4" w:rsidP="007E7ACE">
            <w:pPr>
              <w:tabs>
                <w:tab w:val="decimal" w:pos="588"/>
              </w:tabs>
              <w:jc w:val="right"/>
              <w:rPr>
                <w:rFonts w:ascii="Arial" w:hAnsi="Arial" w:cs="Arial"/>
                <w:b/>
                <w:sz w:val="20"/>
                <w:szCs w:val="20"/>
              </w:rPr>
            </w:pPr>
            <w:r w:rsidRPr="00DA25F4">
              <w:rPr>
                <w:rFonts w:ascii="Arial" w:hAnsi="Arial" w:cs="Arial"/>
                <w:b/>
                <w:sz w:val="20"/>
                <w:szCs w:val="20"/>
              </w:rPr>
              <w:t>-</w:t>
            </w:r>
          </w:p>
        </w:tc>
        <w:tc>
          <w:tcPr>
            <w:tcW w:w="1843" w:type="dxa"/>
            <w:shd w:val="clear" w:color="auto" w:fill="auto"/>
            <w:vAlign w:val="bottom"/>
          </w:tcPr>
          <w:p w:rsidR="00CE5953" w:rsidRPr="00DA25F4" w:rsidRDefault="00CE5953" w:rsidP="007E7ACE">
            <w:pPr>
              <w:jc w:val="right"/>
              <w:rPr>
                <w:rFonts w:ascii="Arial" w:hAnsi="Arial" w:cs="Arial"/>
                <w:b/>
                <w:sz w:val="20"/>
                <w:szCs w:val="20"/>
              </w:rPr>
            </w:pPr>
            <w:r w:rsidRPr="00DA25F4">
              <w:rPr>
                <w:rFonts w:ascii="Arial" w:hAnsi="Arial" w:cs="Arial"/>
                <w:b/>
                <w:sz w:val="20"/>
                <w:szCs w:val="20"/>
              </w:rPr>
              <w:t>-</w:t>
            </w:r>
          </w:p>
        </w:tc>
      </w:tr>
      <w:tr w:rsidR="00CE5953" w:rsidRPr="00DA25F4" w:rsidTr="00DA25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395" w:type="dxa"/>
            <w:tcBorders>
              <w:bottom w:val="single" w:sz="4" w:space="0" w:color="auto"/>
            </w:tcBorders>
            <w:shd w:val="clear" w:color="auto" w:fill="auto"/>
          </w:tcPr>
          <w:p w:rsidR="00CE5953" w:rsidRPr="00DA25F4" w:rsidRDefault="00CE5953" w:rsidP="007E7ACE">
            <w:pPr>
              <w:ind w:left="284" w:right="-61" w:hanging="284"/>
              <w:rPr>
                <w:rFonts w:ascii="Arial" w:hAnsi="Arial" w:cs="Arial"/>
                <w:b/>
                <w:sz w:val="20"/>
                <w:szCs w:val="20"/>
              </w:rPr>
            </w:pPr>
          </w:p>
        </w:tc>
        <w:tc>
          <w:tcPr>
            <w:tcW w:w="850" w:type="dxa"/>
            <w:tcBorders>
              <w:bottom w:val="single" w:sz="4" w:space="0" w:color="auto"/>
            </w:tcBorders>
            <w:shd w:val="clear" w:color="auto" w:fill="auto"/>
            <w:vAlign w:val="bottom"/>
          </w:tcPr>
          <w:p w:rsidR="00CE5953" w:rsidRPr="00DA25F4" w:rsidRDefault="00CE5953" w:rsidP="007E7ACE">
            <w:pPr>
              <w:jc w:val="right"/>
              <w:rPr>
                <w:rFonts w:ascii="Arial" w:hAnsi="Arial" w:cs="Arial"/>
                <w:b/>
                <w:sz w:val="20"/>
                <w:szCs w:val="20"/>
              </w:rPr>
            </w:pPr>
          </w:p>
        </w:tc>
        <w:tc>
          <w:tcPr>
            <w:tcW w:w="1985" w:type="dxa"/>
            <w:tcBorders>
              <w:bottom w:val="single" w:sz="4" w:space="0" w:color="auto"/>
            </w:tcBorders>
            <w:shd w:val="clear" w:color="auto" w:fill="auto"/>
            <w:vAlign w:val="bottom"/>
          </w:tcPr>
          <w:p w:rsidR="00CE5953" w:rsidRPr="00DA25F4" w:rsidRDefault="00CE5953" w:rsidP="007E7ACE">
            <w:pPr>
              <w:jc w:val="right"/>
              <w:rPr>
                <w:rFonts w:ascii="Arial" w:hAnsi="Arial" w:cs="Arial"/>
                <w:b/>
                <w:sz w:val="20"/>
                <w:szCs w:val="20"/>
              </w:rPr>
            </w:pPr>
          </w:p>
        </w:tc>
        <w:tc>
          <w:tcPr>
            <w:tcW w:w="1843" w:type="dxa"/>
            <w:tcBorders>
              <w:bottom w:val="single" w:sz="4" w:space="0" w:color="auto"/>
            </w:tcBorders>
            <w:shd w:val="clear" w:color="auto" w:fill="auto"/>
            <w:vAlign w:val="bottom"/>
          </w:tcPr>
          <w:p w:rsidR="00CE5953" w:rsidRPr="00DA25F4" w:rsidRDefault="00CE5953" w:rsidP="007E7ACE">
            <w:pPr>
              <w:jc w:val="right"/>
              <w:rPr>
                <w:rFonts w:ascii="Arial" w:hAnsi="Arial" w:cs="Arial"/>
                <w:b/>
                <w:sz w:val="20"/>
                <w:szCs w:val="20"/>
              </w:rPr>
            </w:pPr>
          </w:p>
        </w:tc>
      </w:tr>
      <w:tr w:rsidR="00CE5953" w:rsidRPr="00DA25F4" w:rsidTr="00DA25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395" w:type="dxa"/>
            <w:tcBorders>
              <w:top w:val="single" w:sz="4" w:space="0" w:color="auto"/>
            </w:tcBorders>
            <w:shd w:val="clear" w:color="auto" w:fill="auto"/>
          </w:tcPr>
          <w:p w:rsidR="00CE5953" w:rsidRPr="00DA25F4" w:rsidRDefault="00CE5953" w:rsidP="007E7ACE">
            <w:pPr>
              <w:ind w:left="284" w:right="-61" w:hanging="284"/>
              <w:rPr>
                <w:rFonts w:ascii="Arial" w:hAnsi="Arial" w:cs="Arial"/>
                <w:b/>
                <w:sz w:val="20"/>
                <w:szCs w:val="20"/>
              </w:rPr>
            </w:pPr>
          </w:p>
        </w:tc>
        <w:tc>
          <w:tcPr>
            <w:tcW w:w="850" w:type="dxa"/>
            <w:tcBorders>
              <w:top w:val="single" w:sz="4" w:space="0" w:color="auto"/>
            </w:tcBorders>
            <w:shd w:val="clear" w:color="auto" w:fill="auto"/>
            <w:vAlign w:val="bottom"/>
          </w:tcPr>
          <w:p w:rsidR="00CE5953" w:rsidRPr="00DA25F4" w:rsidRDefault="00CE5953" w:rsidP="007E7ACE">
            <w:pPr>
              <w:jc w:val="right"/>
              <w:rPr>
                <w:rFonts w:ascii="Arial" w:hAnsi="Arial" w:cs="Arial"/>
                <w:b/>
                <w:sz w:val="20"/>
                <w:szCs w:val="20"/>
              </w:rPr>
            </w:pPr>
          </w:p>
        </w:tc>
        <w:tc>
          <w:tcPr>
            <w:tcW w:w="1985" w:type="dxa"/>
            <w:tcBorders>
              <w:top w:val="single" w:sz="4" w:space="0" w:color="auto"/>
            </w:tcBorders>
            <w:shd w:val="clear" w:color="auto" w:fill="auto"/>
            <w:vAlign w:val="bottom"/>
          </w:tcPr>
          <w:p w:rsidR="00CE5953" w:rsidRPr="00DA25F4" w:rsidRDefault="00CE5953" w:rsidP="007E7ACE">
            <w:pPr>
              <w:jc w:val="right"/>
              <w:rPr>
                <w:rFonts w:ascii="Arial" w:hAnsi="Arial" w:cs="Arial"/>
                <w:b/>
                <w:sz w:val="20"/>
                <w:szCs w:val="20"/>
              </w:rPr>
            </w:pPr>
          </w:p>
        </w:tc>
        <w:tc>
          <w:tcPr>
            <w:tcW w:w="1843" w:type="dxa"/>
            <w:tcBorders>
              <w:top w:val="single" w:sz="4" w:space="0" w:color="auto"/>
            </w:tcBorders>
            <w:shd w:val="clear" w:color="auto" w:fill="auto"/>
            <w:vAlign w:val="bottom"/>
          </w:tcPr>
          <w:p w:rsidR="00CE5953" w:rsidRPr="00DA25F4" w:rsidRDefault="00CE5953" w:rsidP="007E7ACE">
            <w:pPr>
              <w:jc w:val="right"/>
              <w:rPr>
                <w:rFonts w:ascii="Arial" w:hAnsi="Arial" w:cs="Arial"/>
                <w:b/>
                <w:sz w:val="20"/>
                <w:szCs w:val="20"/>
              </w:rPr>
            </w:pPr>
          </w:p>
        </w:tc>
      </w:tr>
      <w:tr w:rsidR="00CE5953" w:rsidRPr="00DA25F4" w:rsidTr="00DA25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395" w:type="dxa"/>
            <w:tcBorders>
              <w:bottom w:val="single" w:sz="12" w:space="0" w:color="auto"/>
            </w:tcBorders>
            <w:shd w:val="clear" w:color="auto" w:fill="auto"/>
          </w:tcPr>
          <w:p w:rsidR="00CE5953" w:rsidRPr="00DA25F4" w:rsidRDefault="00CE5953" w:rsidP="007E7ACE">
            <w:pPr>
              <w:ind w:left="284" w:right="-61" w:hanging="284"/>
              <w:rPr>
                <w:rFonts w:ascii="Arial" w:hAnsi="Arial" w:cs="Arial"/>
                <w:b/>
                <w:sz w:val="20"/>
                <w:szCs w:val="20"/>
              </w:rPr>
            </w:pPr>
            <w:r w:rsidRPr="00DA25F4">
              <w:rPr>
                <w:rFonts w:ascii="Arial" w:hAnsi="Arial" w:cs="Arial"/>
                <w:b/>
                <w:sz w:val="20"/>
                <w:szCs w:val="20"/>
              </w:rPr>
              <w:t>Döneme ait toplam kapsamlı gelir/(gider)</w:t>
            </w:r>
          </w:p>
        </w:tc>
        <w:tc>
          <w:tcPr>
            <w:tcW w:w="850" w:type="dxa"/>
            <w:tcBorders>
              <w:bottom w:val="single" w:sz="12" w:space="0" w:color="auto"/>
            </w:tcBorders>
            <w:shd w:val="clear" w:color="auto" w:fill="auto"/>
            <w:vAlign w:val="bottom"/>
          </w:tcPr>
          <w:p w:rsidR="00CE5953" w:rsidRPr="00DA25F4" w:rsidRDefault="00CE5953" w:rsidP="007E7ACE">
            <w:pPr>
              <w:jc w:val="right"/>
              <w:rPr>
                <w:rFonts w:ascii="Arial" w:hAnsi="Arial" w:cs="Arial"/>
                <w:b/>
                <w:bCs/>
                <w:sz w:val="20"/>
                <w:szCs w:val="20"/>
              </w:rPr>
            </w:pPr>
          </w:p>
        </w:tc>
        <w:tc>
          <w:tcPr>
            <w:tcW w:w="1985" w:type="dxa"/>
            <w:tcBorders>
              <w:bottom w:val="single" w:sz="12" w:space="0" w:color="auto"/>
            </w:tcBorders>
            <w:shd w:val="clear" w:color="auto" w:fill="auto"/>
            <w:vAlign w:val="bottom"/>
          </w:tcPr>
          <w:p w:rsidR="00000000" w:rsidRDefault="00906C4E">
            <w:pPr>
              <w:tabs>
                <w:tab w:val="decimal" w:pos="588"/>
              </w:tabs>
              <w:jc w:val="right"/>
              <w:rPr>
                <w:rFonts w:ascii="Arial" w:hAnsi="Arial" w:cs="Arial"/>
                <w:b/>
                <w:bCs/>
                <w:sz w:val="20"/>
                <w:szCs w:val="20"/>
              </w:rPr>
            </w:pPr>
            <w:r w:rsidRPr="00DA25F4">
              <w:rPr>
                <w:rFonts w:ascii="Arial" w:hAnsi="Arial" w:cs="Arial"/>
                <w:b/>
                <w:bCs/>
                <w:sz w:val="20"/>
                <w:szCs w:val="20"/>
              </w:rPr>
              <w:t>(1.5</w:t>
            </w:r>
            <w:r w:rsidR="007C4C2B">
              <w:rPr>
                <w:rFonts w:ascii="Arial" w:hAnsi="Arial" w:cs="Arial"/>
                <w:b/>
                <w:bCs/>
                <w:sz w:val="20"/>
                <w:szCs w:val="20"/>
              </w:rPr>
              <w:t>28.660</w:t>
            </w:r>
            <w:r w:rsidR="001F7014" w:rsidRPr="00DA25F4">
              <w:rPr>
                <w:rFonts w:ascii="Arial" w:hAnsi="Arial" w:cs="Arial"/>
                <w:b/>
                <w:bCs/>
                <w:sz w:val="20"/>
                <w:szCs w:val="20"/>
              </w:rPr>
              <w:t>)</w:t>
            </w:r>
          </w:p>
        </w:tc>
        <w:tc>
          <w:tcPr>
            <w:tcW w:w="1843" w:type="dxa"/>
            <w:tcBorders>
              <w:bottom w:val="single" w:sz="12" w:space="0" w:color="auto"/>
            </w:tcBorders>
            <w:shd w:val="clear" w:color="auto" w:fill="auto"/>
            <w:vAlign w:val="bottom"/>
          </w:tcPr>
          <w:p w:rsidR="00CE5953" w:rsidRPr="00DA25F4" w:rsidRDefault="00CE5953" w:rsidP="007E7ACE">
            <w:pPr>
              <w:jc w:val="right"/>
              <w:rPr>
                <w:rFonts w:ascii="Arial" w:hAnsi="Arial" w:cs="Arial"/>
                <w:b/>
                <w:bCs/>
                <w:sz w:val="20"/>
                <w:szCs w:val="20"/>
              </w:rPr>
            </w:pPr>
            <w:r w:rsidRPr="00DA25F4">
              <w:rPr>
                <w:rFonts w:ascii="Arial" w:hAnsi="Arial" w:cs="Arial"/>
                <w:b/>
                <w:sz w:val="20"/>
                <w:szCs w:val="20"/>
              </w:rPr>
              <w:t>(1.170.589)</w:t>
            </w:r>
          </w:p>
        </w:tc>
      </w:tr>
      <w:tr w:rsidR="00CE5953" w:rsidRPr="00DA25F4" w:rsidTr="00DA25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395" w:type="dxa"/>
            <w:tcBorders>
              <w:top w:val="single" w:sz="12" w:space="0" w:color="auto"/>
            </w:tcBorders>
            <w:shd w:val="clear" w:color="auto" w:fill="auto"/>
          </w:tcPr>
          <w:p w:rsidR="00CE5953" w:rsidRPr="00DA25F4" w:rsidRDefault="00CE5953" w:rsidP="007E7ACE">
            <w:pPr>
              <w:ind w:left="284" w:right="-61" w:hanging="284"/>
              <w:rPr>
                <w:rFonts w:ascii="Arial" w:hAnsi="Arial" w:cs="Arial"/>
                <w:b/>
                <w:sz w:val="20"/>
                <w:szCs w:val="20"/>
              </w:rPr>
            </w:pPr>
          </w:p>
        </w:tc>
        <w:tc>
          <w:tcPr>
            <w:tcW w:w="850" w:type="dxa"/>
            <w:tcBorders>
              <w:top w:val="single" w:sz="12" w:space="0" w:color="auto"/>
            </w:tcBorders>
            <w:shd w:val="clear" w:color="auto" w:fill="auto"/>
            <w:vAlign w:val="bottom"/>
          </w:tcPr>
          <w:p w:rsidR="00CE5953" w:rsidRPr="00DA25F4" w:rsidRDefault="00CE5953" w:rsidP="007E7ACE">
            <w:pPr>
              <w:jc w:val="right"/>
              <w:rPr>
                <w:rFonts w:ascii="Arial" w:hAnsi="Arial" w:cs="Arial"/>
                <w:b/>
                <w:sz w:val="20"/>
                <w:szCs w:val="20"/>
              </w:rPr>
            </w:pPr>
          </w:p>
        </w:tc>
        <w:tc>
          <w:tcPr>
            <w:tcW w:w="1985" w:type="dxa"/>
            <w:tcBorders>
              <w:top w:val="single" w:sz="12" w:space="0" w:color="auto"/>
            </w:tcBorders>
            <w:shd w:val="clear" w:color="auto" w:fill="auto"/>
            <w:vAlign w:val="bottom"/>
          </w:tcPr>
          <w:p w:rsidR="00CE5953" w:rsidRPr="00DA25F4" w:rsidRDefault="00CE5953" w:rsidP="007E7ACE">
            <w:pPr>
              <w:jc w:val="right"/>
              <w:rPr>
                <w:rFonts w:ascii="Arial" w:hAnsi="Arial" w:cs="Arial"/>
                <w:b/>
                <w:sz w:val="20"/>
                <w:szCs w:val="20"/>
              </w:rPr>
            </w:pPr>
          </w:p>
        </w:tc>
        <w:tc>
          <w:tcPr>
            <w:tcW w:w="1843" w:type="dxa"/>
            <w:tcBorders>
              <w:top w:val="single" w:sz="12" w:space="0" w:color="auto"/>
            </w:tcBorders>
            <w:shd w:val="clear" w:color="auto" w:fill="auto"/>
            <w:vAlign w:val="bottom"/>
          </w:tcPr>
          <w:p w:rsidR="00CE5953" w:rsidRPr="00DA25F4" w:rsidRDefault="00CE5953" w:rsidP="007E7ACE">
            <w:pPr>
              <w:jc w:val="right"/>
              <w:rPr>
                <w:rFonts w:ascii="Arial" w:hAnsi="Arial" w:cs="Arial"/>
                <w:b/>
                <w:sz w:val="20"/>
                <w:szCs w:val="20"/>
              </w:rPr>
            </w:pPr>
          </w:p>
        </w:tc>
      </w:tr>
      <w:tr w:rsidR="00CE5953" w:rsidRPr="00DA25F4" w:rsidTr="00DA25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395" w:type="dxa"/>
            <w:shd w:val="clear" w:color="auto" w:fill="auto"/>
          </w:tcPr>
          <w:p w:rsidR="00CE5953" w:rsidRPr="00DA25F4" w:rsidRDefault="00CE5953" w:rsidP="007E7ACE">
            <w:pPr>
              <w:ind w:left="284" w:right="-61" w:hanging="284"/>
              <w:rPr>
                <w:rFonts w:ascii="Arial" w:hAnsi="Arial" w:cs="Arial"/>
                <w:b/>
                <w:sz w:val="20"/>
                <w:szCs w:val="20"/>
              </w:rPr>
            </w:pPr>
            <w:r w:rsidRPr="00DA25F4">
              <w:rPr>
                <w:rFonts w:ascii="Arial" w:hAnsi="Arial" w:cs="Arial"/>
                <w:b/>
                <w:sz w:val="20"/>
                <w:szCs w:val="20"/>
              </w:rPr>
              <w:t>Dönem zararının dağılımı</w:t>
            </w:r>
          </w:p>
        </w:tc>
        <w:tc>
          <w:tcPr>
            <w:tcW w:w="850" w:type="dxa"/>
            <w:shd w:val="clear" w:color="auto" w:fill="auto"/>
            <w:vAlign w:val="bottom"/>
          </w:tcPr>
          <w:p w:rsidR="00CE5953" w:rsidRPr="00DA25F4" w:rsidRDefault="00CE5953" w:rsidP="007E7ACE">
            <w:pPr>
              <w:jc w:val="right"/>
              <w:rPr>
                <w:rFonts w:ascii="Arial" w:hAnsi="Arial" w:cs="Arial"/>
                <w:b/>
                <w:sz w:val="20"/>
                <w:szCs w:val="20"/>
              </w:rPr>
            </w:pPr>
          </w:p>
        </w:tc>
        <w:tc>
          <w:tcPr>
            <w:tcW w:w="1985" w:type="dxa"/>
            <w:shd w:val="clear" w:color="auto" w:fill="auto"/>
            <w:vAlign w:val="bottom"/>
          </w:tcPr>
          <w:p w:rsidR="00CE5953" w:rsidRPr="00DA25F4" w:rsidRDefault="00CE5953" w:rsidP="007E7ACE">
            <w:pPr>
              <w:jc w:val="right"/>
              <w:rPr>
                <w:rFonts w:ascii="Arial" w:hAnsi="Arial" w:cs="Arial"/>
                <w:b/>
                <w:sz w:val="20"/>
                <w:szCs w:val="20"/>
              </w:rPr>
            </w:pPr>
          </w:p>
        </w:tc>
        <w:tc>
          <w:tcPr>
            <w:tcW w:w="1843" w:type="dxa"/>
            <w:shd w:val="clear" w:color="auto" w:fill="auto"/>
            <w:vAlign w:val="bottom"/>
          </w:tcPr>
          <w:p w:rsidR="00CE5953" w:rsidRPr="00DA25F4" w:rsidRDefault="00CE5953" w:rsidP="007E7ACE">
            <w:pPr>
              <w:jc w:val="right"/>
              <w:rPr>
                <w:rFonts w:ascii="Arial" w:hAnsi="Arial" w:cs="Arial"/>
                <w:b/>
                <w:sz w:val="20"/>
                <w:szCs w:val="20"/>
              </w:rPr>
            </w:pPr>
          </w:p>
        </w:tc>
      </w:tr>
      <w:tr w:rsidR="00CE5953" w:rsidRPr="00DA25F4" w:rsidTr="00DA25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395" w:type="dxa"/>
            <w:shd w:val="clear" w:color="auto" w:fill="auto"/>
          </w:tcPr>
          <w:p w:rsidR="00CE5953" w:rsidRPr="00DA25F4" w:rsidRDefault="00CE5953" w:rsidP="007E7ACE">
            <w:pPr>
              <w:ind w:left="284" w:right="-61" w:hanging="284"/>
              <w:rPr>
                <w:rFonts w:ascii="Arial" w:hAnsi="Arial" w:cs="Arial"/>
                <w:sz w:val="20"/>
                <w:szCs w:val="20"/>
              </w:rPr>
            </w:pPr>
          </w:p>
        </w:tc>
        <w:tc>
          <w:tcPr>
            <w:tcW w:w="850" w:type="dxa"/>
            <w:shd w:val="clear" w:color="auto" w:fill="auto"/>
            <w:vAlign w:val="bottom"/>
          </w:tcPr>
          <w:p w:rsidR="00CE5953" w:rsidRPr="00DA25F4" w:rsidRDefault="00CE5953" w:rsidP="007E7ACE">
            <w:pPr>
              <w:jc w:val="right"/>
              <w:rPr>
                <w:rFonts w:ascii="Arial" w:hAnsi="Arial" w:cs="Arial"/>
                <w:sz w:val="20"/>
                <w:szCs w:val="20"/>
              </w:rPr>
            </w:pPr>
          </w:p>
        </w:tc>
        <w:tc>
          <w:tcPr>
            <w:tcW w:w="1985" w:type="dxa"/>
            <w:shd w:val="clear" w:color="auto" w:fill="auto"/>
            <w:vAlign w:val="bottom"/>
          </w:tcPr>
          <w:p w:rsidR="00CE5953" w:rsidRPr="00DA25F4" w:rsidRDefault="00CE5953" w:rsidP="007E7ACE">
            <w:pPr>
              <w:jc w:val="right"/>
              <w:rPr>
                <w:rFonts w:ascii="Arial" w:hAnsi="Arial" w:cs="Arial"/>
                <w:sz w:val="20"/>
                <w:szCs w:val="20"/>
              </w:rPr>
            </w:pPr>
          </w:p>
        </w:tc>
        <w:tc>
          <w:tcPr>
            <w:tcW w:w="1843" w:type="dxa"/>
            <w:shd w:val="clear" w:color="auto" w:fill="auto"/>
            <w:vAlign w:val="bottom"/>
          </w:tcPr>
          <w:p w:rsidR="00CE5953" w:rsidRPr="00DA25F4" w:rsidRDefault="00CE5953" w:rsidP="007E7ACE">
            <w:pPr>
              <w:jc w:val="right"/>
              <w:rPr>
                <w:rFonts w:ascii="Arial" w:hAnsi="Arial" w:cs="Arial"/>
                <w:sz w:val="20"/>
                <w:szCs w:val="20"/>
              </w:rPr>
            </w:pPr>
          </w:p>
        </w:tc>
      </w:tr>
      <w:tr w:rsidR="00CE5953" w:rsidRPr="00DA25F4" w:rsidTr="00DA25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395" w:type="dxa"/>
            <w:shd w:val="clear" w:color="auto" w:fill="auto"/>
          </w:tcPr>
          <w:p w:rsidR="00CE5953" w:rsidRPr="00DA25F4" w:rsidRDefault="00CE5953" w:rsidP="007E7ACE">
            <w:pPr>
              <w:ind w:left="284" w:right="-61" w:hanging="284"/>
              <w:rPr>
                <w:rFonts w:ascii="Arial" w:hAnsi="Arial" w:cs="Arial"/>
                <w:sz w:val="20"/>
                <w:szCs w:val="20"/>
              </w:rPr>
            </w:pPr>
            <w:r w:rsidRPr="00DA25F4">
              <w:rPr>
                <w:rFonts w:ascii="Arial" w:hAnsi="Arial" w:cs="Arial"/>
                <w:sz w:val="20"/>
                <w:szCs w:val="20"/>
              </w:rPr>
              <w:t>Azınlık payları</w:t>
            </w:r>
          </w:p>
        </w:tc>
        <w:tc>
          <w:tcPr>
            <w:tcW w:w="850" w:type="dxa"/>
            <w:shd w:val="clear" w:color="auto" w:fill="auto"/>
            <w:vAlign w:val="bottom"/>
          </w:tcPr>
          <w:p w:rsidR="00CE5953" w:rsidRPr="00DA25F4" w:rsidRDefault="00CE5953" w:rsidP="007E7ACE">
            <w:pPr>
              <w:jc w:val="right"/>
              <w:rPr>
                <w:rFonts w:ascii="Arial" w:hAnsi="Arial" w:cs="Arial"/>
                <w:sz w:val="20"/>
                <w:szCs w:val="20"/>
              </w:rPr>
            </w:pPr>
          </w:p>
        </w:tc>
        <w:tc>
          <w:tcPr>
            <w:tcW w:w="1985" w:type="dxa"/>
            <w:shd w:val="clear" w:color="auto" w:fill="auto"/>
            <w:vAlign w:val="bottom"/>
          </w:tcPr>
          <w:p w:rsidR="00CE5953" w:rsidRPr="00DA25F4" w:rsidRDefault="001F7014" w:rsidP="007E7ACE">
            <w:pPr>
              <w:tabs>
                <w:tab w:val="decimal" w:pos="588"/>
              </w:tabs>
              <w:jc w:val="right"/>
              <w:rPr>
                <w:rFonts w:ascii="Arial" w:hAnsi="Arial" w:cs="Arial"/>
                <w:sz w:val="20"/>
                <w:szCs w:val="20"/>
              </w:rPr>
            </w:pPr>
            <w:r w:rsidRPr="00DA25F4">
              <w:rPr>
                <w:rFonts w:ascii="Arial" w:hAnsi="Arial" w:cs="Arial"/>
                <w:sz w:val="20"/>
                <w:szCs w:val="20"/>
              </w:rPr>
              <w:t>(96.6</w:t>
            </w:r>
            <w:r w:rsidR="00F7416A" w:rsidRPr="00DA25F4">
              <w:rPr>
                <w:rFonts w:ascii="Arial" w:hAnsi="Arial" w:cs="Arial"/>
                <w:sz w:val="20"/>
                <w:szCs w:val="20"/>
              </w:rPr>
              <w:t>59</w:t>
            </w:r>
            <w:r w:rsidRPr="00DA25F4">
              <w:rPr>
                <w:rFonts w:ascii="Arial" w:hAnsi="Arial" w:cs="Arial"/>
                <w:sz w:val="20"/>
                <w:szCs w:val="20"/>
              </w:rPr>
              <w:t>)</w:t>
            </w:r>
          </w:p>
        </w:tc>
        <w:tc>
          <w:tcPr>
            <w:tcW w:w="1843" w:type="dxa"/>
            <w:shd w:val="clear" w:color="auto" w:fill="auto"/>
            <w:vAlign w:val="bottom"/>
          </w:tcPr>
          <w:p w:rsidR="00CE5953" w:rsidRPr="00DA25F4" w:rsidRDefault="00CE5953" w:rsidP="007E7ACE">
            <w:pPr>
              <w:tabs>
                <w:tab w:val="decimal" w:pos="588"/>
              </w:tabs>
              <w:jc w:val="right"/>
              <w:rPr>
                <w:rFonts w:ascii="Arial" w:hAnsi="Arial" w:cs="Arial"/>
                <w:sz w:val="20"/>
                <w:szCs w:val="20"/>
              </w:rPr>
            </w:pPr>
            <w:r w:rsidRPr="00DA25F4">
              <w:rPr>
                <w:rFonts w:ascii="Arial" w:hAnsi="Arial" w:cs="Arial"/>
                <w:iCs/>
                <w:sz w:val="20"/>
                <w:szCs w:val="20"/>
              </w:rPr>
              <w:t>(13.372)</w:t>
            </w:r>
          </w:p>
        </w:tc>
      </w:tr>
      <w:tr w:rsidR="00CE5953" w:rsidRPr="00DA25F4" w:rsidTr="00DA25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395" w:type="dxa"/>
            <w:tcBorders>
              <w:bottom w:val="single" w:sz="4" w:space="0" w:color="auto"/>
            </w:tcBorders>
            <w:shd w:val="clear" w:color="auto" w:fill="auto"/>
          </w:tcPr>
          <w:p w:rsidR="00CE5953" w:rsidRPr="00DA25F4" w:rsidRDefault="00CE5953" w:rsidP="007E7ACE">
            <w:pPr>
              <w:ind w:left="284" w:right="-61" w:hanging="284"/>
              <w:rPr>
                <w:rFonts w:ascii="Arial" w:hAnsi="Arial" w:cs="Arial"/>
                <w:sz w:val="20"/>
                <w:szCs w:val="20"/>
              </w:rPr>
            </w:pPr>
            <w:r w:rsidRPr="00DA25F4">
              <w:rPr>
                <w:rFonts w:ascii="Arial" w:hAnsi="Arial" w:cs="Arial"/>
                <w:sz w:val="20"/>
                <w:szCs w:val="20"/>
              </w:rPr>
              <w:t>Ana ortaklık payları</w:t>
            </w:r>
          </w:p>
        </w:tc>
        <w:tc>
          <w:tcPr>
            <w:tcW w:w="850" w:type="dxa"/>
            <w:tcBorders>
              <w:bottom w:val="single" w:sz="4" w:space="0" w:color="auto"/>
            </w:tcBorders>
            <w:shd w:val="clear" w:color="auto" w:fill="auto"/>
            <w:vAlign w:val="bottom"/>
          </w:tcPr>
          <w:p w:rsidR="00CE5953" w:rsidRPr="00DA25F4" w:rsidRDefault="00CE5953" w:rsidP="007E7ACE">
            <w:pPr>
              <w:jc w:val="right"/>
              <w:rPr>
                <w:rFonts w:ascii="Arial" w:hAnsi="Arial" w:cs="Arial"/>
                <w:sz w:val="20"/>
                <w:szCs w:val="20"/>
              </w:rPr>
            </w:pPr>
          </w:p>
        </w:tc>
        <w:tc>
          <w:tcPr>
            <w:tcW w:w="1985" w:type="dxa"/>
            <w:tcBorders>
              <w:bottom w:val="single" w:sz="4" w:space="0" w:color="auto"/>
            </w:tcBorders>
            <w:shd w:val="clear" w:color="auto" w:fill="auto"/>
            <w:vAlign w:val="bottom"/>
          </w:tcPr>
          <w:p w:rsidR="00000000" w:rsidRDefault="00906C4E">
            <w:pPr>
              <w:tabs>
                <w:tab w:val="decimal" w:pos="588"/>
              </w:tabs>
              <w:jc w:val="right"/>
              <w:rPr>
                <w:rFonts w:ascii="Arial" w:hAnsi="Arial" w:cs="Arial"/>
                <w:sz w:val="20"/>
                <w:szCs w:val="20"/>
              </w:rPr>
            </w:pPr>
            <w:r w:rsidRPr="00DA25F4">
              <w:rPr>
                <w:rFonts w:ascii="Arial" w:hAnsi="Arial" w:cs="Arial"/>
                <w:sz w:val="20"/>
                <w:szCs w:val="20"/>
              </w:rPr>
              <w:t>(1.4</w:t>
            </w:r>
            <w:r w:rsidR="007C4C2B">
              <w:rPr>
                <w:rFonts w:ascii="Arial" w:hAnsi="Arial" w:cs="Arial"/>
                <w:sz w:val="20"/>
                <w:szCs w:val="20"/>
              </w:rPr>
              <w:t>32.001</w:t>
            </w:r>
            <w:r w:rsidR="001F7014" w:rsidRPr="00DA25F4">
              <w:rPr>
                <w:rFonts w:ascii="Arial" w:hAnsi="Arial" w:cs="Arial"/>
                <w:sz w:val="20"/>
                <w:szCs w:val="20"/>
              </w:rPr>
              <w:t>)</w:t>
            </w:r>
          </w:p>
        </w:tc>
        <w:tc>
          <w:tcPr>
            <w:tcW w:w="1843" w:type="dxa"/>
            <w:tcBorders>
              <w:bottom w:val="single" w:sz="4" w:space="0" w:color="auto"/>
            </w:tcBorders>
            <w:shd w:val="clear" w:color="auto" w:fill="auto"/>
            <w:vAlign w:val="bottom"/>
          </w:tcPr>
          <w:p w:rsidR="00CE5953" w:rsidRPr="00DA25F4" w:rsidRDefault="00CE5953" w:rsidP="007E7ACE">
            <w:pPr>
              <w:tabs>
                <w:tab w:val="decimal" w:pos="588"/>
              </w:tabs>
              <w:jc w:val="right"/>
              <w:rPr>
                <w:rFonts w:ascii="Arial" w:hAnsi="Arial" w:cs="Arial"/>
                <w:sz w:val="20"/>
                <w:szCs w:val="20"/>
              </w:rPr>
            </w:pPr>
            <w:r w:rsidRPr="00DA25F4">
              <w:rPr>
                <w:rFonts w:ascii="Arial" w:hAnsi="Arial" w:cs="Arial"/>
                <w:sz w:val="20"/>
                <w:szCs w:val="20"/>
              </w:rPr>
              <w:t>(1.157.217)</w:t>
            </w:r>
          </w:p>
        </w:tc>
      </w:tr>
      <w:tr w:rsidR="00CE5953" w:rsidRPr="00DA25F4" w:rsidTr="00DA25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395" w:type="dxa"/>
            <w:tcBorders>
              <w:top w:val="single" w:sz="4" w:space="0" w:color="auto"/>
            </w:tcBorders>
          </w:tcPr>
          <w:p w:rsidR="00CE5953" w:rsidRPr="00DA25F4" w:rsidRDefault="00CE5953" w:rsidP="007E7ACE">
            <w:pPr>
              <w:ind w:left="284" w:right="-61" w:hanging="284"/>
              <w:rPr>
                <w:rFonts w:ascii="Arial" w:hAnsi="Arial" w:cs="Arial"/>
                <w:sz w:val="18"/>
                <w:szCs w:val="18"/>
              </w:rPr>
            </w:pPr>
          </w:p>
        </w:tc>
        <w:tc>
          <w:tcPr>
            <w:tcW w:w="850" w:type="dxa"/>
            <w:tcBorders>
              <w:top w:val="single" w:sz="4" w:space="0" w:color="auto"/>
            </w:tcBorders>
            <w:vAlign w:val="bottom"/>
          </w:tcPr>
          <w:p w:rsidR="00CE5953" w:rsidRPr="00DA25F4" w:rsidRDefault="00CE5953" w:rsidP="007E7ACE">
            <w:pPr>
              <w:jc w:val="right"/>
              <w:rPr>
                <w:rFonts w:ascii="Arial" w:hAnsi="Arial" w:cs="Arial"/>
                <w:sz w:val="18"/>
                <w:szCs w:val="18"/>
              </w:rPr>
            </w:pPr>
          </w:p>
        </w:tc>
        <w:tc>
          <w:tcPr>
            <w:tcW w:w="1985" w:type="dxa"/>
            <w:tcBorders>
              <w:top w:val="single" w:sz="4" w:space="0" w:color="auto"/>
            </w:tcBorders>
            <w:vAlign w:val="bottom"/>
          </w:tcPr>
          <w:p w:rsidR="00CE5953" w:rsidRPr="00DA25F4" w:rsidRDefault="00CE5953" w:rsidP="007E7ACE">
            <w:pPr>
              <w:jc w:val="right"/>
              <w:rPr>
                <w:rFonts w:ascii="Arial" w:hAnsi="Arial" w:cs="Arial"/>
                <w:sz w:val="18"/>
                <w:szCs w:val="18"/>
              </w:rPr>
            </w:pPr>
          </w:p>
        </w:tc>
        <w:tc>
          <w:tcPr>
            <w:tcW w:w="1843" w:type="dxa"/>
            <w:tcBorders>
              <w:top w:val="single" w:sz="4" w:space="0" w:color="auto"/>
            </w:tcBorders>
            <w:vAlign w:val="bottom"/>
          </w:tcPr>
          <w:p w:rsidR="00CE5953" w:rsidRPr="00DA25F4" w:rsidRDefault="00CE5953" w:rsidP="007E7ACE">
            <w:pPr>
              <w:jc w:val="right"/>
              <w:rPr>
                <w:rFonts w:ascii="Arial" w:hAnsi="Arial" w:cs="Arial"/>
                <w:sz w:val="18"/>
                <w:szCs w:val="18"/>
              </w:rPr>
            </w:pPr>
          </w:p>
        </w:tc>
      </w:tr>
      <w:tr w:rsidR="00CE5953" w:rsidRPr="00DA25F4" w:rsidTr="00DA25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395" w:type="dxa"/>
          </w:tcPr>
          <w:p w:rsidR="00CE5953" w:rsidRPr="00DA25F4" w:rsidRDefault="00CE5953" w:rsidP="007E7ACE">
            <w:pPr>
              <w:ind w:left="284" w:right="-61" w:hanging="284"/>
              <w:rPr>
                <w:rFonts w:ascii="Arial" w:hAnsi="Arial" w:cs="Arial"/>
                <w:sz w:val="18"/>
                <w:szCs w:val="18"/>
              </w:rPr>
            </w:pPr>
          </w:p>
        </w:tc>
        <w:tc>
          <w:tcPr>
            <w:tcW w:w="850" w:type="dxa"/>
            <w:vAlign w:val="bottom"/>
          </w:tcPr>
          <w:p w:rsidR="00CE5953" w:rsidRPr="00DA25F4" w:rsidRDefault="00CE5953" w:rsidP="007E7ACE">
            <w:pPr>
              <w:jc w:val="right"/>
              <w:rPr>
                <w:rFonts w:ascii="Arial" w:hAnsi="Arial" w:cs="Arial"/>
                <w:sz w:val="18"/>
                <w:szCs w:val="18"/>
              </w:rPr>
            </w:pPr>
          </w:p>
        </w:tc>
        <w:tc>
          <w:tcPr>
            <w:tcW w:w="1985" w:type="dxa"/>
            <w:vAlign w:val="bottom"/>
          </w:tcPr>
          <w:p w:rsidR="00CE5953" w:rsidRPr="00DA25F4" w:rsidRDefault="00CE5953" w:rsidP="007E7ACE">
            <w:pPr>
              <w:jc w:val="right"/>
              <w:rPr>
                <w:rFonts w:ascii="Arial" w:hAnsi="Arial" w:cs="Arial"/>
                <w:sz w:val="18"/>
                <w:szCs w:val="18"/>
              </w:rPr>
            </w:pPr>
          </w:p>
        </w:tc>
        <w:tc>
          <w:tcPr>
            <w:tcW w:w="1843" w:type="dxa"/>
            <w:vAlign w:val="bottom"/>
          </w:tcPr>
          <w:p w:rsidR="00CE5953" w:rsidRPr="00DA25F4" w:rsidRDefault="00CE5953" w:rsidP="007E7ACE">
            <w:pPr>
              <w:jc w:val="right"/>
              <w:rPr>
                <w:rFonts w:ascii="Arial" w:hAnsi="Arial" w:cs="Arial"/>
                <w:sz w:val="18"/>
                <w:szCs w:val="18"/>
              </w:rPr>
            </w:pPr>
          </w:p>
        </w:tc>
      </w:tr>
    </w:tbl>
    <w:p w:rsidR="00CD246E" w:rsidRPr="00DA25F4" w:rsidRDefault="00CD246E" w:rsidP="00087A7A">
      <w:pPr>
        <w:rPr>
          <w:rFonts w:ascii="Arial" w:hAnsi="Arial" w:cs="Arial"/>
          <w:b/>
          <w:sz w:val="18"/>
          <w:szCs w:val="18"/>
          <w:u w:val="single"/>
        </w:rPr>
      </w:pPr>
      <w:bookmarkStart w:id="35" w:name="OLE_LINK282"/>
      <w:bookmarkStart w:id="36" w:name="OLE_LINK283"/>
      <w:bookmarkStart w:id="37" w:name="OLE_LINK59"/>
      <w:bookmarkStart w:id="38" w:name="OLE_LINK108"/>
    </w:p>
    <w:p w:rsidR="00CD246E" w:rsidRPr="00DA25F4" w:rsidRDefault="00CD246E" w:rsidP="00087A7A">
      <w:pPr>
        <w:rPr>
          <w:rFonts w:ascii="Arial" w:hAnsi="Arial" w:cs="Arial"/>
          <w:b/>
          <w:sz w:val="18"/>
          <w:szCs w:val="18"/>
          <w:u w:val="single"/>
        </w:rPr>
      </w:pPr>
    </w:p>
    <w:p w:rsidR="00CD246E" w:rsidRPr="00DA25F4" w:rsidRDefault="00CD246E" w:rsidP="00087A7A">
      <w:pPr>
        <w:rPr>
          <w:rFonts w:ascii="Arial" w:hAnsi="Arial" w:cs="Arial"/>
          <w:b/>
          <w:sz w:val="18"/>
          <w:szCs w:val="18"/>
          <w:u w:val="single"/>
        </w:rPr>
      </w:pPr>
    </w:p>
    <w:p w:rsidR="00CD246E" w:rsidRPr="00DA25F4" w:rsidRDefault="00CD246E" w:rsidP="00087A7A">
      <w:pPr>
        <w:rPr>
          <w:rFonts w:ascii="Arial" w:hAnsi="Arial" w:cs="Arial"/>
          <w:b/>
          <w:sz w:val="18"/>
          <w:szCs w:val="18"/>
          <w:u w:val="single"/>
        </w:rPr>
      </w:pPr>
    </w:p>
    <w:p w:rsidR="00CD246E" w:rsidRPr="00DA25F4" w:rsidRDefault="00CD246E" w:rsidP="00087A7A">
      <w:pPr>
        <w:rPr>
          <w:rFonts w:ascii="Arial" w:hAnsi="Arial" w:cs="Arial"/>
          <w:b/>
          <w:sz w:val="18"/>
          <w:szCs w:val="18"/>
          <w:u w:val="single"/>
        </w:rPr>
      </w:pPr>
    </w:p>
    <w:p w:rsidR="00CD246E" w:rsidRPr="00DA25F4" w:rsidRDefault="00CD246E" w:rsidP="00087A7A">
      <w:pPr>
        <w:rPr>
          <w:rFonts w:ascii="Arial" w:hAnsi="Arial" w:cs="Arial"/>
          <w:b/>
          <w:sz w:val="18"/>
          <w:szCs w:val="18"/>
          <w:u w:val="single"/>
        </w:rPr>
      </w:pPr>
    </w:p>
    <w:p w:rsidR="00CD246E" w:rsidRPr="00DA25F4" w:rsidRDefault="00CD246E" w:rsidP="00087A7A">
      <w:pPr>
        <w:rPr>
          <w:rFonts w:ascii="Arial" w:hAnsi="Arial" w:cs="Arial"/>
          <w:b/>
          <w:sz w:val="18"/>
          <w:szCs w:val="18"/>
          <w:u w:val="single"/>
        </w:rPr>
      </w:pPr>
    </w:p>
    <w:bookmarkEnd w:id="35"/>
    <w:bookmarkEnd w:id="36"/>
    <w:bookmarkEnd w:id="37"/>
    <w:bookmarkEnd w:id="38"/>
    <w:p w:rsidR="00087A7A" w:rsidRPr="00DA25F4" w:rsidRDefault="00087A7A" w:rsidP="00087A7A">
      <w:pPr>
        <w:rPr>
          <w:rFonts w:ascii="Arial" w:hAnsi="Arial" w:cs="Arial"/>
          <w:sz w:val="22"/>
        </w:rPr>
      </w:pPr>
    </w:p>
    <w:p w:rsidR="00552F07" w:rsidRPr="00DA25F4" w:rsidRDefault="00552F07" w:rsidP="00087A7A">
      <w:pPr>
        <w:rPr>
          <w:rFonts w:ascii="Arial" w:hAnsi="Arial" w:cs="Arial"/>
          <w:sz w:val="22"/>
        </w:rPr>
      </w:pPr>
    </w:p>
    <w:p w:rsidR="00552F07" w:rsidRPr="00DA25F4" w:rsidRDefault="00552F07" w:rsidP="00087A7A">
      <w:pPr>
        <w:rPr>
          <w:rFonts w:ascii="Arial" w:hAnsi="Arial" w:cs="Arial"/>
          <w:sz w:val="22"/>
        </w:rPr>
      </w:pPr>
    </w:p>
    <w:p w:rsidR="00552F07" w:rsidRPr="00DA25F4" w:rsidRDefault="00552F07" w:rsidP="00087A7A">
      <w:pPr>
        <w:rPr>
          <w:rFonts w:ascii="Arial" w:hAnsi="Arial" w:cs="Arial"/>
          <w:sz w:val="22"/>
        </w:rPr>
      </w:pPr>
    </w:p>
    <w:p w:rsidR="00DB7089" w:rsidRPr="00DA25F4" w:rsidRDefault="00DB7089" w:rsidP="00087A7A">
      <w:pPr>
        <w:rPr>
          <w:rFonts w:ascii="Arial" w:hAnsi="Arial" w:cs="Arial"/>
          <w:sz w:val="22"/>
        </w:rPr>
      </w:pPr>
    </w:p>
    <w:p w:rsidR="00DB7089" w:rsidRPr="00DA25F4" w:rsidRDefault="00DB7089" w:rsidP="00087A7A">
      <w:pPr>
        <w:rPr>
          <w:rFonts w:ascii="Arial" w:hAnsi="Arial" w:cs="Arial"/>
          <w:sz w:val="22"/>
        </w:rPr>
      </w:pPr>
    </w:p>
    <w:p w:rsidR="00087A7A" w:rsidRPr="00DA25F4" w:rsidRDefault="003D4842" w:rsidP="00490F07">
      <w:pPr>
        <w:rPr>
          <w:rFonts w:ascii="Arial" w:hAnsi="Arial" w:cs="Arial"/>
          <w:sz w:val="20"/>
          <w:szCs w:val="20"/>
        </w:rPr>
        <w:sectPr w:rsidR="00087A7A" w:rsidRPr="00DA25F4" w:rsidSect="003304CE">
          <w:headerReference w:type="even" r:id="rId22"/>
          <w:headerReference w:type="default" r:id="rId23"/>
          <w:footerReference w:type="default" r:id="rId24"/>
          <w:headerReference w:type="first" r:id="rId25"/>
          <w:pgSz w:w="11906" w:h="16838"/>
          <w:pgMar w:top="1134" w:right="1134" w:bottom="1134" w:left="1701" w:header="851" w:footer="851" w:gutter="0"/>
          <w:pgNumType w:start="3"/>
          <w:cols w:space="708"/>
          <w:noEndnote/>
        </w:sectPr>
      </w:pPr>
      <w:r w:rsidRPr="00DA25F4">
        <w:rPr>
          <w:rFonts w:ascii="Arial" w:hAnsi="Arial" w:cs="Arial"/>
          <w:sz w:val="20"/>
          <w:szCs w:val="20"/>
        </w:rPr>
        <w:t xml:space="preserve">Takip eden notlar </w:t>
      </w:r>
      <w:r w:rsidR="00BA4BBC" w:rsidRPr="00DA25F4">
        <w:rPr>
          <w:rFonts w:ascii="Arial" w:hAnsi="Arial" w:cs="Arial"/>
          <w:sz w:val="20"/>
          <w:szCs w:val="20"/>
        </w:rPr>
        <w:t xml:space="preserve">özet </w:t>
      </w:r>
      <w:proofErr w:type="gramStart"/>
      <w:r w:rsidRPr="00DA25F4">
        <w:rPr>
          <w:rFonts w:ascii="Arial" w:hAnsi="Arial" w:cs="Arial"/>
          <w:sz w:val="20"/>
          <w:szCs w:val="20"/>
        </w:rPr>
        <w:t>konsolide</w:t>
      </w:r>
      <w:proofErr w:type="gramEnd"/>
      <w:r w:rsidRPr="00DA25F4">
        <w:rPr>
          <w:rFonts w:ascii="Arial" w:hAnsi="Arial" w:cs="Arial"/>
          <w:sz w:val="20"/>
          <w:szCs w:val="20"/>
        </w:rPr>
        <w:t xml:space="preserve"> finansal tabloların tamamlayıcı parçasını oluştururlar.</w:t>
      </w:r>
    </w:p>
    <w:p w:rsidR="00874A85" w:rsidRPr="00DA25F4" w:rsidRDefault="003D4842">
      <w:pPr>
        <w:pBdr>
          <w:bottom w:val="single" w:sz="4" w:space="1" w:color="auto"/>
        </w:pBdr>
        <w:tabs>
          <w:tab w:val="right" w:pos="2898"/>
          <w:tab w:val="right" w:pos="4500"/>
          <w:tab w:val="right" w:pos="6096"/>
          <w:tab w:val="right" w:pos="7560"/>
          <w:tab w:val="right" w:pos="9099"/>
        </w:tabs>
        <w:ind w:right="-28"/>
        <w:rPr>
          <w:rFonts w:ascii="Arial" w:hAnsi="Arial" w:cs="Arial"/>
          <w:sz w:val="16"/>
          <w:szCs w:val="18"/>
        </w:rPr>
      </w:pPr>
      <w:r w:rsidRPr="00DA25F4">
        <w:rPr>
          <w:rFonts w:ascii="Arial" w:hAnsi="Arial" w:cs="Arial"/>
          <w:b/>
          <w:i/>
          <w:sz w:val="16"/>
          <w:szCs w:val="18"/>
        </w:rPr>
        <w:tab/>
      </w:r>
      <w:bookmarkStart w:id="39" w:name="OLE_LINK231"/>
      <w:bookmarkStart w:id="40" w:name="OLE_LINK284"/>
    </w:p>
    <w:p w:rsidR="00874A85" w:rsidRPr="00DA25F4" w:rsidRDefault="003D4842">
      <w:pPr>
        <w:tabs>
          <w:tab w:val="right" w:pos="3686"/>
          <w:tab w:val="right" w:pos="5245"/>
          <w:tab w:val="right" w:pos="6521"/>
          <w:tab w:val="right" w:pos="7938"/>
          <w:tab w:val="right" w:pos="9498"/>
          <w:tab w:val="right" w:pos="10915"/>
          <w:tab w:val="right" w:pos="12333"/>
          <w:tab w:val="right" w:pos="14003"/>
        </w:tabs>
        <w:jc w:val="both"/>
        <w:rPr>
          <w:rFonts w:ascii="Arial" w:hAnsi="Arial" w:cs="Arial"/>
          <w:b/>
          <w:bCs/>
          <w:sz w:val="16"/>
          <w:szCs w:val="16"/>
        </w:rPr>
      </w:pPr>
      <w:bookmarkStart w:id="41" w:name="OLE_LINK3"/>
      <w:bookmarkStart w:id="42" w:name="OLE_LINK120"/>
      <w:bookmarkEnd w:id="39"/>
      <w:bookmarkEnd w:id="40"/>
      <w:r w:rsidRPr="00DA25F4">
        <w:rPr>
          <w:rFonts w:ascii="Arial" w:hAnsi="Arial" w:cs="Arial"/>
          <w:b/>
          <w:bCs/>
          <w:sz w:val="16"/>
          <w:szCs w:val="16"/>
        </w:rPr>
        <w:tab/>
      </w:r>
      <w:r w:rsidRPr="00DA25F4">
        <w:rPr>
          <w:rFonts w:ascii="Arial" w:hAnsi="Arial" w:cs="Arial"/>
          <w:b/>
          <w:bCs/>
          <w:sz w:val="16"/>
          <w:szCs w:val="16"/>
        </w:rPr>
        <w:tab/>
      </w:r>
      <w:r w:rsidRPr="00DA25F4">
        <w:rPr>
          <w:rFonts w:ascii="Arial" w:hAnsi="Arial" w:cs="Arial"/>
          <w:b/>
          <w:bCs/>
          <w:sz w:val="16"/>
          <w:szCs w:val="16"/>
        </w:rPr>
        <w:tab/>
        <w:t>Kardan</w:t>
      </w:r>
      <w:r w:rsidRPr="00DA25F4">
        <w:rPr>
          <w:rFonts w:ascii="Arial" w:hAnsi="Arial" w:cs="Arial"/>
          <w:b/>
          <w:bCs/>
          <w:sz w:val="16"/>
          <w:szCs w:val="16"/>
        </w:rPr>
        <w:tab/>
      </w:r>
      <w:r w:rsidRPr="00DA25F4">
        <w:rPr>
          <w:rFonts w:ascii="Arial" w:hAnsi="Arial" w:cs="Arial"/>
          <w:b/>
          <w:bCs/>
          <w:sz w:val="16"/>
          <w:szCs w:val="16"/>
        </w:rPr>
        <w:tab/>
      </w:r>
      <w:r w:rsidRPr="00DA25F4">
        <w:rPr>
          <w:rFonts w:ascii="Arial" w:hAnsi="Arial" w:cs="Arial"/>
          <w:b/>
          <w:bCs/>
          <w:sz w:val="16"/>
          <w:szCs w:val="16"/>
        </w:rPr>
        <w:tab/>
      </w:r>
      <w:r w:rsidRPr="00DA25F4">
        <w:rPr>
          <w:rFonts w:ascii="Arial" w:hAnsi="Arial" w:cs="Arial"/>
          <w:b/>
          <w:bCs/>
          <w:sz w:val="16"/>
          <w:szCs w:val="16"/>
        </w:rPr>
        <w:tab/>
      </w:r>
      <w:r w:rsidRPr="00DA25F4">
        <w:rPr>
          <w:rFonts w:ascii="Arial" w:hAnsi="Arial" w:cs="Arial"/>
          <w:b/>
          <w:bCs/>
          <w:sz w:val="16"/>
          <w:szCs w:val="16"/>
        </w:rPr>
        <w:tab/>
      </w:r>
    </w:p>
    <w:p w:rsidR="00874A85" w:rsidRPr="00DA25F4" w:rsidRDefault="003D4842">
      <w:pPr>
        <w:tabs>
          <w:tab w:val="right" w:pos="3686"/>
          <w:tab w:val="right" w:pos="5245"/>
          <w:tab w:val="right" w:pos="6521"/>
          <w:tab w:val="right" w:pos="7938"/>
          <w:tab w:val="right" w:pos="9498"/>
          <w:tab w:val="right" w:pos="10915"/>
          <w:tab w:val="right" w:pos="12333"/>
          <w:tab w:val="right" w:pos="14003"/>
        </w:tabs>
        <w:jc w:val="both"/>
        <w:rPr>
          <w:rFonts w:ascii="Arial" w:hAnsi="Arial" w:cs="Arial"/>
          <w:b/>
          <w:bCs/>
          <w:sz w:val="16"/>
          <w:szCs w:val="16"/>
        </w:rPr>
      </w:pPr>
      <w:r w:rsidRPr="00DA25F4">
        <w:rPr>
          <w:rFonts w:ascii="Arial" w:hAnsi="Arial" w:cs="Arial"/>
          <w:b/>
          <w:bCs/>
          <w:sz w:val="16"/>
          <w:szCs w:val="16"/>
        </w:rPr>
        <w:tab/>
      </w:r>
      <w:r w:rsidRPr="00DA25F4">
        <w:rPr>
          <w:rFonts w:ascii="Arial" w:hAnsi="Arial" w:cs="Arial"/>
          <w:b/>
          <w:bCs/>
          <w:sz w:val="16"/>
          <w:szCs w:val="16"/>
        </w:rPr>
        <w:tab/>
        <w:t>Sermaye</w:t>
      </w:r>
      <w:r w:rsidRPr="00DA25F4">
        <w:rPr>
          <w:rFonts w:ascii="Arial" w:hAnsi="Arial" w:cs="Arial"/>
          <w:b/>
          <w:bCs/>
          <w:sz w:val="16"/>
          <w:szCs w:val="16"/>
        </w:rPr>
        <w:tab/>
        <w:t>ayrılan</w:t>
      </w:r>
      <w:r w:rsidRPr="00DA25F4">
        <w:rPr>
          <w:rFonts w:ascii="Arial" w:hAnsi="Arial" w:cs="Arial"/>
          <w:b/>
          <w:bCs/>
          <w:sz w:val="16"/>
          <w:szCs w:val="16"/>
        </w:rPr>
        <w:tab/>
        <w:t>Geçmiş</w:t>
      </w:r>
      <w:r w:rsidRPr="00DA25F4">
        <w:rPr>
          <w:rFonts w:ascii="Arial" w:hAnsi="Arial" w:cs="Arial"/>
          <w:b/>
          <w:bCs/>
          <w:sz w:val="16"/>
          <w:szCs w:val="16"/>
        </w:rPr>
        <w:tab/>
      </w:r>
      <w:r w:rsidRPr="00DA25F4">
        <w:rPr>
          <w:rFonts w:ascii="Arial" w:hAnsi="Arial" w:cs="Arial"/>
          <w:b/>
          <w:bCs/>
          <w:sz w:val="16"/>
          <w:szCs w:val="16"/>
        </w:rPr>
        <w:tab/>
        <w:t>Ana ortaklığa</w:t>
      </w:r>
      <w:r w:rsidRPr="00DA25F4">
        <w:rPr>
          <w:rFonts w:ascii="Arial" w:hAnsi="Arial" w:cs="Arial"/>
          <w:b/>
          <w:bCs/>
          <w:sz w:val="16"/>
          <w:szCs w:val="16"/>
        </w:rPr>
        <w:tab/>
      </w:r>
      <w:r w:rsidRPr="00DA25F4">
        <w:rPr>
          <w:rFonts w:ascii="Arial" w:hAnsi="Arial" w:cs="Arial"/>
          <w:b/>
          <w:bCs/>
          <w:sz w:val="16"/>
          <w:szCs w:val="16"/>
        </w:rPr>
        <w:tab/>
      </w:r>
    </w:p>
    <w:p w:rsidR="00874A85" w:rsidRPr="00DA25F4" w:rsidRDefault="003D4842">
      <w:pPr>
        <w:tabs>
          <w:tab w:val="right" w:pos="3686"/>
          <w:tab w:val="right" w:pos="5245"/>
          <w:tab w:val="right" w:pos="6521"/>
          <w:tab w:val="right" w:pos="7938"/>
          <w:tab w:val="right" w:pos="9498"/>
          <w:tab w:val="right" w:pos="10915"/>
          <w:tab w:val="right" w:pos="12333"/>
          <w:tab w:val="right" w:pos="14003"/>
        </w:tabs>
        <w:jc w:val="both"/>
        <w:rPr>
          <w:rFonts w:ascii="Arial" w:hAnsi="Arial" w:cs="Arial"/>
          <w:b/>
          <w:bCs/>
          <w:sz w:val="16"/>
          <w:szCs w:val="16"/>
        </w:rPr>
      </w:pPr>
      <w:r w:rsidRPr="00DA25F4">
        <w:rPr>
          <w:rFonts w:ascii="Arial" w:hAnsi="Arial" w:cs="Arial"/>
          <w:b/>
          <w:bCs/>
          <w:sz w:val="16"/>
          <w:szCs w:val="16"/>
        </w:rPr>
        <w:tab/>
      </w:r>
      <w:r w:rsidRPr="00DA25F4">
        <w:rPr>
          <w:rFonts w:ascii="Arial" w:hAnsi="Arial" w:cs="Arial"/>
          <w:b/>
          <w:bCs/>
          <w:sz w:val="16"/>
          <w:szCs w:val="16"/>
        </w:rPr>
        <w:tab/>
      </w:r>
      <w:proofErr w:type="gramStart"/>
      <w:r w:rsidRPr="00DA25F4">
        <w:rPr>
          <w:rFonts w:ascii="Arial" w:hAnsi="Arial" w:cs="Arial"/>
          <w:b/>
          <w:bCs/>
          <w:sz w:val="16"/>
          <w:szCs w:val="16"/>
        </w:rPr>
        <w:t>enflasyon</w:t>
      </w:r>
      <w:proofErr w:type="gramEnd"/>
      <w:r w:rsidRPr="00DA25F4">
        <w:rPr>
          <w:rFonts w:ascii="Arial" w:hAnsi="Arial" w:cs="Arial"/>
          <w:b/>
          <w:bCs/>
          <w:sz w:val="16"/>
          <w:szCs w:val="16"/>
        </w:rPr>
        <w:tab/>
        <w:t>kısıtlanmış</w:t>
      </w:r>
      <w:r w:rsidRPr="00DA25F4">
        <w:rPr>
          <w:rFonts w:ascii="Arial" w:hAnsi="Arial" w:cs="Arial"/>
          <w:b/>
          <w:bCs/>
          <w:sz w:val="16"/>
          <w:szCs w:val="16"/>
        </w:rPr>
        <w:tab/>
        <w:t>yıllar</w:t>
      </w:r>
      <w:r w:rsidRPr="00DA25F4">
        <w:rPr>
          <w:rFonts w:ascii="Arial" w:hAnsi="Arial" w:cs="Arial"/>
          <w:b/>
          <w:bCs/>
          <w:sz w:val="16"/>
          <w:szCs w:val="16"/>
        </w:rPr>
        <w:tab/>
        <w:t>Net dönem</w:t>
      </w:r>
      <w:r w:rsidRPr="00DA25F4">
        <w:rPr>
          <w:rFonts w:ascii="Arial" w:hAnsi="Arial" w:cs="Arial"/>
          <w:b/>
          <w:bCs/>
          <w:sz w:val="16"/>
          <w:szCs w:val="16"/>
        </w:rPr>
        <w:tab/>
        <w:t>ait</w:t>
      </w:r>
      <w:r w:rsidRPr="00DA25F4">
        <w:rPr>
          <w:rFonts w:ascii="Arial" w:hAnsi="Arial" w:cs="Arial"/>
          <w:b/>
          <w:bCs/>
          <w:sz w:val="16"/>
          <w:szCs w:val="16"/>
        </w:rPr>
        <w:tab/>
        <w:t>Azınlık</w:t>
      </w:r>
      <w:r w:rsidRPr="00DA25F4">
        <w:rPr>
          <w:rFonts w:ascii="Arial" w:hAnsi="Arial" w:cs="Arial"/>
          <w:b/>
          <w:bCs/>
          <w:sz w:val="16"/>
          <w:szCs w:val="16"/>
        </w:rPr>
        <w:tab/>
        <w:t>Toplam</w:t>
      </w:r>
    </w:p>
    <w:p w:rsidR="00874A85" w:rsidRPr="00DA25F4" w:rsidRDefault="003D4842">
      <w:pPr>
        <w:pBdr>
          <w:bottom w:val="single" w:sz="4" w:space="1" w:color="auto"/>
        </w:pBdr>
        <w:tabs>
          <w:tab w:val="right" w:pos="3686"/>
          <w:tab w:val="right" w:pos="5245"/>
          <w:tab w:val="right" w:pos="6521"/>
          <w:tab w:val="right" w:pos="7938"/>
          <w:tab w:val="right" w:pos="9498"/>
          <w:tab w:val="right" w:pos="10915"/>
          <w:tab w:val="right" w:pos="12333"/>
          <w:tab w:val="right" w:pos="14003"/>
        </w:tabs>
        <w:jc w:val="both"/>
        <w:rPr>
          <w:rFonts w:ascii="Arial" w:hAnsi="Arial" w:cs="Arial"/>
          <w:b/>
          <w:bCs/>
          <w:sz w:val="16"/>
          <w:szCs w:val="16"/>
        </w:rPr>
      </w:pPr>
      <w:r w:rsidRPr="00DA25F4">
        <w:rPr>
          <w:rFonts w:ascii="Arial" w:hAnsi="Arial" w:cs="Arial"/>
          <w:b/>
          <w:bCs/>
          <w:sz w:val="16"/>
          <w:szCs w:val="16"/>
        </w:rPr>
        <w:tab/>
        <w:t>Sermaye</w:t>
      </w:r>
      <w:r w:rsidRPr="00DA25F4">
        <w:rPr>
          <w:rFonts w:ascii="Arial" w:hAnsi="Arial" w:cs="Arial"/>
          <w:b/>
          <w:bCs/>
          <w:sz w:val="16"/>
          <w:szCs w:val="16"/>
        </w:rPr>
        <w:tab/>
        <w:t>düzeltmesi</w:t>
      </w:r>
      <w:r w:rsidRPr="00DA25F4">
        <w:rPr>
          <w:rFonts w:ascii="Arial" w:hAnsi="Arial" w:cs="Arial"/>
          <w:b/>
          <w:bCs/>
          <w:sz w:val="16"/>
          <w:szCs w:val="16"/>
        </w:rPr>
        <w:tab/>
        <w:t>yedekler</w:t>
      </w:r>
      <w:r w:rsidRPr="00DA25F4">
        <w:rPr>
          <w:rFonts w:ascii="Arial" w:hAnsi="Arial" w:cs="Arial"/>
          <w:b/>
          <w:bCs/>
          <w:sz w:val="16"/>
          <w:szCs w:val="16"/>
        </w:rPr>
        <w:tab/>
        <w:t>zararları</w:t>
      </w:r>
      <w:r w:rsidRPr="00DA25F4">
        <w:rPr>
          <w:rFonts w:ascii="Arial" w:hAnsi="Arial" w:cs="Arial"/>
          <w:b/>
          <w:bCs/>
          <w:sz w:val="16"/>
          <w:szCs w:val="16"/>
        </w:rPr>
        <w:tab/>
        <w:t>karı/(zararı)</w:t>
      </w:r>
      <w:r w:rsidRPr="00DA25F4">
        <w:rPr>
          <w:rFonts w:ascii="Arial" w:hAnsi="Arial" w:cs="Arial"/>
          <w:b/>
          <w:bCs/>
          <w:sz w:val="16"/>
          <w:szCs w:val="16"/>
        </w:rPr>
        <w:tab/>
        <w:t>özkaynaklar</w:t>
      </w:r>
      <w:r w:rsidRPr="00DA25F4">
        <w:rPr>
          <w:rFonts w:ascii="Arial" w:hAnsi="Arial" w:cs="Arial"/>
          <w:b/>
          <w:bCs/>
          <w:sz w:val="16"/>
          <w:szCs w:val="16"/>
        </w:rPr>
        <w:tab/>
        <w:t>payları</w:t>
      </w:r>
      <w:r w:rsidRPr="00DA25F4">
        <w:rPr>
          <w:rFonts w:ascii="Arial" w:hAnsi="Arial" w:cs="Arial"/>
          <w:b/>
          <w:bCs/>
          <w:sz w:val="16"/>
          <w:szCs w:val="16"/>
        </w:rPr>
        <w:tab/>
        <w:t>özkaynaklar</w:t>
      </w:r>
    </w:p>
    <w:p w:rsidR="00874A85" w:rsidRPr="00DA25F4" w:rsidRDefault="00874A85">
      <w:pPr>
        <w:tabs>
          <w:tab w:val="right" w:pos="3686"/>
          <w:tab w:val="right" w:pos="5245"/>
          <w:tab w:val="right" w:pos="6521"/>
          <w:tab w:val="right" w:pos="7938"/>
          <w:tab w:val="right" w:pos="9498"/>
          <w:tab w:val="right" w:pos="10915"/>
          <w:tab w:val="right" w:pos="12333"/>
          <w:tab w:val="right" w:pos="14003"/>
        </w:tabs>
        <w:jc w:val="both"/>
        <w:rPr>
          <w:rFonts w:ascii="Arial" w:hAnsi="Arial" w:cs="Arial"/>
          <w:sz w:val="16"/>
          <w:szCs w:val="16"/>
        </w:rPr>
      </w:pPr>
    </w:p>
    <w:p w:rsidR="008A6B40" w:rsidRPr="00DA25F4" w:rsidRDefault="00195716" w:rsidP="008A6B40">
      <w:pPr>
        <w:pBdr>
          <w:bottom w:val="single" w:sz="4" w:space="1" w:color="auto"/>
        </w:pBdr>
        <w:tabs>
          <w:tab w:val="right" w:pos="3686"/>
          <w:tab w:val="right" w:pos="5245"/>
          <w:tab w:val="right" w:pos="6521"/>
          <w:tab w:val="right" w:pos="7938"/>
          <w:tab w:val="right" w:pos="9498"/>
          <w:tab w:val="right" w:pos="10915"/>
          <w:tab w:val="right" w:pos="12333"/>
          <w:tab w:val="right" w:pos="14003"/>
        </w:tabs>
        <w:jc w:val="both"/>
        <w:rPr>
          <w:rFonts w:ascii="Arial" w:hAnsi="Arial" w:cs="Arial"/>
          <w:b/>
          <w:bCs/>
          <w:color w:val="000000"/>
          <w:sz w:val="16"/>
          <w:szCs w:val="16"/>
        </w:rPr>
      </w:pPr>
      <w:bookmarkStart w:id="43" w:name="OLE_LINK29"/>
      <w:r w:rsidRPr="00DA25F4">
        <w:rPr>
          <w:rFonts w:ascii="Arial" w:hAnsi="Arial" w:cs="Arial"/>
          <w:b/>
          <w:bCs/>
          <w:sz w:val="16"/>
          <w:szCs w:val="16"/>
        </w:rPr>
        <w:t>1 Ocak 2011</w:t>
      </w:r>
      <w:r w:rsidR="003D4842" w:rsidRPr="00DA25F4">
        <w:rPr>
          <w:rFonts w:ascii="Arial" w:hAnsi="Arial" w:cs="Arial"/>
          <w:b/>
          <w:bCs/>
          <w:sz w:val="16"/>
          <w:szCs w:val="16"/>
        </w:rPr>
        <w:tab/>
      </w:r>
      <w:r w:rsidR="00C34B9C" w:rsidRPr="00DA25F4">
        <w:rPr>
          <w:rFonts w:ascii="Arial" w:hAnsi="Arial" w:cs="Arial"/>
          <w:b/>
          <w:bCs/>
          <w:color w:val="000000"/>
          <w:sz w:val="16"/>
          <w:szCs w:val="16"/>
        </w:rPr>
        <w:t xml:space="preserve">40.000.000 </w:t>
      </w:r>
      <w:r w:rsidR="00C34B9C" w:rsidRPr="00DA25F4">
        <w:rPr>
          <w:rFonts w:ascii="Arial" w:hAnsi="Arial" w:cs="Arial"/>
          <w:b/>
          <w:bCs/>
          <w:color w:val="000000"/>
          <w:sz w:val="16"/>
          <w:szCs w:val="16"/>
        </w:rPr>
        <w:tab/>
        <w:t xml:space="preserve"> 91.449.175 </w:t>
      </w:r>
      <w:r w:rsidR="00C34B9C" w:rsidRPr="00DA25F4">
        <w:rPr>
          <w:rFonts w:ascii="Arial" w:hAnsi="Arial" w:cs="Arial"/>
          <w:b/>
          <w:bCs/>
          <w:color w:val="000000"/>
          <w:sz w:val="16"/>
          <w:szCs w:val="16"/>
        </w:rPr>
        <w:tab/>
        <w:t xml:space="preserve">54.349 </w:t>
      </w:r>
      <w:r w:rsidR="00C34B9C" w:rsidRPr="00DA25F4">
        <w:rPr>
          <w:rFonts w:ascii="Arial" w:hAnsi="Arial" w:cs="Arial"/>
          <w:b/>
          <w:bCs/>
          <w:color w:val="000000"/>
          <w:sz w:val="16"/>
          <w:szCs w:val="16"/>
        </w:rPr>
        <w:tab/>
        <w:t xml:space="preserve"> (51.563.683)</w:t>
      </w:r>
      <w:r w:rsidR="00C34B9C" w:rsidRPr="00DA25F4">
        <w:rPr>
          <w:rFonts w:ascii="Arial" w:hAnsi="Arial" w:cs="Arial"/>
          <w:b/>
          <w:bCs/>
          <w:color w:val="000000"/>
          <w:sz w:val="16"/>
          <w:szCs w:val="16"/>
        </w:rPr>
        <w:tab/>
        <w:t xml:space="preserve">  (7.134.047)</w:t>
      </w:r>
      <w:r w:rsidR="00C34B9C" w:rsidRPr="00DA25F4">
        <w:rPr>
          <w:rFonts w:ascii="Arial" w:hAnsi="Arial" w:cs="Arial"/>
          <w:b/>
          <w:bCs/>
          <w:color w:val="000000"/>
          <w:sz w:val="16"/>
          <w:szCs w:val="16"/>
        </w:rPr>
        <w:tab/>
        <w:t xml:space="preserve">  72.805.794</w:t>
      </w:r>
      <w:r w:rsidR="00C34B9C" w:rsidRPr="00DA25F4">
        <w:rPr>
          <w:rFonts w:ascii="Arial" w:hAnsi="Arial" w:cs="Arial"/>
          <w:b/>
          <w:bCs/>
          <w:color w:val="000000"/>
          <w:sz w:val="16"/>
          <w:szCs w:val="16"/>
        </w:rPr>
        <w:tab/>
        <w:t>553.059</w:t>
      </w:r>
      <w:r w:rsidR="00C34B9C" w:rsidRPr="00DA25F4">
        <w:rPr>
          <w:rFonts w:ascii="Arial" w:hAnsi="Arial" w:cs="Arial"/>
          <w:b/>
          <w:bCs/>
          <w:color w:val="000000"/>
          <w:sz w:val="16"/>
          <w:szCs w:val="16"/>
        </w:rPr>
        <w:tab/>
        <w:t xml:space="preserve">  73.358.853</w:t>
      </w:r>
    </w:p>
    <w:p w:rsidR="00874A85" w:rsidRPr="00DA25F4" w:rsidRDefault="00874A85">
      <w:pPr>
        <w:tabs>
          <w:tab w:val="right" w:pos="3686"/>
          <w:tab w:val="right" w:pos="5245"/>
          <w:tab w:val="right" w:pos="6521"/>
          <w:tab w:val="right" w:pos="7938"/>
          <w:tab w:val="right" w:pos="9498"/>
          <w:tab w:val="right" w:pos="10915"/>
          <w:tab w:val="right" w:pos="12333"/>
          <w:tab w:val="right" w:pos="14003"/>
        </w:tabs>
        <w:jc w:val="both"/>
        <w:rPr>
          <w:rFonts w:ascii="Arial" w:hAnsi="Arial" w:cs="Arial"/>
          <w:sz w:val="16"/>
          <w:szCs w:val="16"/>
        </w:rPr>
      </w:pPr>
    </w:p>
    <w:p w:rsidR="00874A85" w:rsidRPr="00DA25F4" w:rsidRDefault="003D4842">
      <w:pPr>
        <w:pBdr>
          <w:bottom w:val="single" w:sz="4" w:space="1" w:color="auto"/>
        </w:pBdr>
        <w:tabs>
          <w:tab w:val="right" w:pos="3686"/>
          <w:tab w:val="right" w:pos="5245"/>
          <w:tab w:val="right" w:pos="6521"/>
          <w:tab w:val="right" w:pos="7938"/>
          <w:tab w:val="right" w:pos="9498"/>
          <w:tab w:val="right" w:pos="10915"/>
          <w:tab w:val="right" w:pos="12333"/>
          <w:tab w:val="right" w:pos="14003"/>
        </w:tabs>
        <w:jc w:val="both"/>
        <w:rPr>
          <w:rFonts w:ascii="Arial" w:hAnsi="Arial" w:cs="Arial"/>
          <w:bCs/>
          <w:sz w:val="16"/>
          <w:szCs w:val="16"/>
        </w:rPr>
      </w:pPr>
      <w:r w:rsidRPr="00DA25F4">
        <w:rPr>
          <w:rFonts w:ascii="Arial" w:hAnsi="Arial" w:cs="Arial"/>
          <w:bCs/>
          <w:sz w:val="16"/>
          <w:szCs w:val="16"/>
        </w:rPr>
        <w:t>Transferler</w:t>
      </w:r>
      <w:r w:rsidRPr="00DA25F4">
        <w:rPr>
          <w:rFonts w:ascii="Arial" w:hAnsi="Arial" w:cs="Arial"/>
          <w:bCs/>
          <w:sz w:val="16"/>
          <w:szCs w:val="16"/>
        </w:rPr>
        <w:tab/>
      </w:r>
      <w:r w:rsidR="007C1A03" w:rsidRPr="00DA25F4">
        <w:rPr>
          <w:rFonts w:ascii="Arial" w:hAnsi="Arial" w:cs="Arial"/>
          <w:bCs/>
          <w:sz w:val="16"/>
          <w:szCs w:val="16"/>
        </w:rPr>
        <w:t>-</w:t>
      </w:r>
      <w:r w:rsidR="008A6B40" w:rsidRPr="00DA25F4">
        <w:rPr>
          <w:rFonts w:ascii="Arial" w:hAnsi="Arial" w:cs="Arial"/>
          <w:bCs/>
          <w:sz w:val="16"/>
          <w:szCs w:val="16"/>
        </w:rPr>
        <w:tab/>
      </w:r>
      <w:r w:rsidR="00C34B9C" w:rsidRPr="00DA25F4">
        <w:rPr>
          <w:rFonts w:ascii="Arial" w:hAnsi="Arial" w:cs="Arial"/>
          <w:bCs/>
          <w:sz w:val="16"/>
          <w:szCs w:val="16"/>
        </w:rPr>
        <w:t>-</w:t>
      </w:r>
      <w:r w:rsidR="00C34B9C" w:rsidRPr="00DA25F4">
        <w:rPr>
          <w:rFonts w:ascii="Arial" w:hAnsi="Arial" w:cs="Arial"/>
          <w:bCs/>
          <w:sz w:val="16"/>
          <w:szCs w:val="16"/>
        </w:rPr>
        <w:tab/>
        <w:t>9.202</w:t>
      </w:r>
      <w:r w:rsidR="00C34B9C" w:rsidRPr="00DA25F4">
        <w:rPr>
          <w:rFonts w:ascii="Arial" w:hAnsi="Arial" w:cs="Arial"/>
          <w:bCs/>
          <w:sz w:val="16"/>
          <w:szCs w:val="16"/>
        </w:rPr>
        <w:tab/>
        <w:t>(7.143.249</w:t>
      </w:r>
      <w:r w:rsidR="007C1A03" w:rsidRPr="00DA25F4">
        <w:rPr>
          <w:rFonts w:ascii="Arial" w:hAnsi="Arial" w:cs="Arial"/>
          <w:bCs/>
          <w:sz w:val="16"/>
          <w:szCs w:val="16"/>
        </w:rPr>
        <w:t>)</w:t>
      </w:r>
      <w:r w:rsidR="00C34B9C" w:rsidRPr="00DA25F4">
        <w:rPr>
          <w:rFonts w:ascii="Arial" w:hAnsi="Arial" w:cs="Arial"/>
          <w:bCs/>
          <w:sz w:val="16"/>
          <w:szCs w:val="16"/>
        </w:rPr>
        <w:tab/>
        <w:t>7.134.047</w:t>
      </w:r>
      <w:r w:rsidR="009775D3" w:rsidRPr="00DA25F4">
        <w:rPr>
          <w:rFonts w:ascii="Arial" w:hAnsi="Arial" w:cs="Arial"/>
          <w:bCs/>
          <w:sz w:val="16"/>
          <w:szCs w:val="16"/>
        </w:rPr>
        <w:tab/>
        <w:t>-</w:t>
      </w:r>
      <w:r w:rsidR="009775D3" w:rsidRPr="00DA25F4">
        <w:rPr>
          <w:rFonts w:ascii="Arial" w:hAnsi="Arial" w:cs="Arial"/>
          <w:bCs/>
          <w:sz w:val="16"/>
          <w:szCs w:val="16"/>
        </w:rPr>
        <w:tab/>
        <w:t>-</w:t>
      </w:r>
      <w:r w:rsidR="009775D3" w:rsidRPr="00DA25F4">
        <w:rPr>
          <w:rFonts w:ascii="Arial" w:hAnsi="Arial" w:cs="Arial"/>
          <w:bCs/>
          <w:sz w:val="16"/>
          <w:szCs w:val="16"/>
        </w:rPr>
        <w:tab/>
        <w:t>-</w:t>
      </w:r>
    </w:p>
    <w:p w:rsidR="00C34B9C" w:rsidRPr="00DA25F4" w:rsidRDefault="00390BBD">
      <w:pPr>
        <w:pBdr>
          <w:bottom w:val="single" w:sz="4" w:space="1" w:color="auto"/>
        </w:pBdr>
        <w:tabs>
          <w:tab w:val="right" w:pos="3686"/>
          <w:tab w:val="right" w:pos="5245"/>
          <w:tab w:val="right" w:pos="6521"/>
          <w:tab w:val="right" w:pos="7938"/>
          <w:tab w:val="right" w:pos="9498"/>
          <w:tab w:val="right" w:pos="10915"/>
          <w:tab w:val="right" w:pos="12333"/>
          <w:tab w:val="right" w:pos="14003"/>
        </w:tabs>
        <w:jc w:val="both"/>
        <w:rPr>
          <w:rFonts w:ascii="Arial" w:hAnsi="Arial" w:cs="Arial"/>
          <w:bCs/>
          <w:sz w:val="16"/>
          <w:szCs w:val="16"/>
        </w:rPr>
      </w:pPr>
      <w:r w:rsidRPr="00DA25F4">
        <w:rPr>
          <w:rFonts w:ascii="Arial" w:hAnsi="Arial" w:cs="Arial"/>
          <w:bCs/>
          <w:sz w:val="16"/>
          <w:szCs w:val="16"/>
        </w:rPr>
        <w:t>Temettü ödemesi</w:t>
      </w:r>
      <w:r w:rsidRPr="00DA25F4">
        <w:rPr>
          <w:rFonts w:ascii="Arial" w:hAnsi="Arial" w:cs="Arial"/>
          <w:bCs/>
          <w:sz w:val="16"/>
          <w:szCs w:val="16"/>
        </w:rPr>
        <w:tab/>
        <w:t>-</w:t>
      </w:r>
      <w:r w:rsidRPr="00DA25F4">
        <w:rPr>
          <w:rFonts w:ascii="Arial" w:hAnsi="Arial" w:cs="Arial"/>
          <w:bCs/>
          <w:sz w:val="16"/>
          <w:szCs w:val="16"/>
        </w:rPr>
        <w:tab/>
        <w:t>-</w:t>
      </w:r>
      <w:r w:rsidRPr="00DA25F4">
        <w:rPr>
          <w:rFonts w:ascii="Arial" w:hAnsi="Arial" w:cs="Arial"/>
          <w:bCs/>
          <w:sz w:val="16"/>
          <w:szCs w:val="16"/>
        </w:rPr>
        <w:tab/>
        <w:t>-</w:t>
      </w:r>
      <w:r w:rsidRPr="00DA25F4">
        <w:rPr>
          <w:rFonts w:ascii="Arial" w:hAnsi="Arial" w:cs="Arial"/>
          <w:bCs/>
          <w:sz w:val="16"/>
          <w:szCs w:val="16"/>
        </w:rPr>
        <w:tab/>
        <w:t>(44.585)</w:t>
      </w:r>
      <w:r w:rsidRPr="00DA25F4">
        <w:rPr>
          <w:rFonts w:ascii="Arial" w:hAnsi="Arial" w:cs="Arial"/>
          <w:bCs/>
          <w:sz w:val="16"/>
          <w:szCs w:val="16"/>
        </w:rPr>
        <w:tab/>
        <w:t>-</w:t>
      </w:r>
      <w:r w:rsidRPr="00DA25F4">
        <w:rPr>
          <w:rFonts w:ascii="Arial" w:hAnsi="Arial" w:cs="Arial"/>
          <w:bCs/>
          <w:sz w:val="16"/>
          <w:szCs w:val="16"/>
        </w:rPr>
        <w:tab/>
        <w:t>(44.585</w:t>
      </w:r>
      <w:r w:rsidR="00C34B9C" w:rsidRPr="00DA25F4">
        <w:rPr>
          <w:rFonts w:ascii="Arial" w:hAnsi="Arial" w:cs="Arial"/>
          <w:bCs/>
          <w:sz w:val="16"/>
          <w:szCs w:val="16"/>
        </w:rPr>
        <w:t>)</w:t>
      </w:r>
      <w:r w:rsidR="00C34B9C" w:rsidRPr="00DA25F4">
        <w:rPr>
          <w:rFonts w:ascii="Arial" w:hAnsi="Arial" w:cs="Arial"/>
          <w:bCs/>
          <w:sz w:val="16"/>
          <w:szCs w:val="16"/>
        </w:rPr>
        <w:tab/>
        <w:t>-</w:t>
      </w:r>
      <w:r w:rsidR="00C34B9C" w:rsidRPr="00DA25F4">
        <w:rPr>
          <w:rFonts w:ascii="Arial" w:hAnsi="Arial" w:cs="Arial"/>
          <w:bCs/>
          <w:sz w:val="16"/>
          <w:szCs w:val="16"/>
        </w:rPr>
        <w:tab/>
      </w:r>
      <w:r w:rsidRPr="00DA25F4">
        <w:rPr>
          <w:rFonts w:ascii="Arial" w:hAnsi="Arial" w:cs="Arial"/>
          <w:bCs/>
          <w:sz w:val="16"/>
          <w:szCs w:val="16"/>
        </w:rPr>
        <w:t>(44.585</w:t>
      </w:r>
      <w:r w:rsidR="00C34B9C" w:rsidRPr="00DA25F4">
        <w:rPr>
          <w:rFonts w:ascii="Arial" w:hAnsi="Arial" w:cs="Arial"/>
          <w:bCs/>
          <w:sz w:val="16"/>
          <w:szCs w:val="16"/>
        </w:rPr>
        <w:t>)</w:t>
      </w:r>
    </w:p>
    <w:p w:rsidR="00874A85" w:rsidRPr="00DA25F4" w:rsidRDefault="003D4842">
      <w:pPr>
        <w:pBdr>
          <w:bottom w:val="single" w:sz="4" w:space="1" w:color="auto"/>
        </w:pBdr>
        <w:tabs>
          <w:tab w:val="right" w:pos="3686"/>
          <w:tab w:val="right" w:pos="5245"/>
          <w:tab w:val="right" w:pos="6521"/>
          <w:tab w:val="right" w:pos="7938"/>
          <w:tab w:val="right" w:pos="9498"/>
          <w:tab w:val="right" w:pos="10915"/>
          <w:tab w:val="right" w:pos="12333"/>
          <w:tab w:val="right" w:pos="14003"/>
        </w:tabs>
        <w:jc w:val="both"/>
        <w:rPr>
          <w:rFonts w:ascii="Arial" w:hAnsi="Arial" w:cs="Arial"/>
          <w:bCs/>
          <w:sz w:val="16"/>
          <w:szCs w:val="16"/>
        </w:rPr>
      </w:pPr>
      <w:r w:rsidRPr="00DA25F4">
        <w:rPr>
          <w:rFonts w:ascii="Arial" w:hAnsi="Arial" w:cs="Arial"/>
          <w:bCs/>
          <w:sz w:val="16"/>
          <w:szCs w:val="16"/>
        </w:rPr>
        <w:t>Toplam kapsamlı dönem gideri</w:t>
      </w:r>
      <w:r w:rsidRPr="00DA25F4">
        <w:rPr>
          <w:rFonts w:ascii="Arial" w:hAnsi="Arial" w:cs="Arial"/>
          <w:bCs/>
          <w:sz w:val="16"/>
          <w:szCs w:val="16"/>
        </w:rPr>
        <w:tab/>
      </w:r>
      <w:r w:rsidR="009F400C" w:rsidRPr="00DA25F4">
        <w:rPr>
          <w:rFonts w:ascii="Arial" w:hAnsi="Arial" w:cs="Arial"/>
          <w:bCs/>
          <w:sz w:val="16"/>
          <w:szCs w:val="16"/>
        </w:rPr>
        <w:t>-</w:t>
      </w:r>
      <w:r w:rsidR="007C1A03" w:rsidRPr="00DA25F4">
        <w:rPr>
          <w:rFonts w:ascii="Arial" w:hAnsi="Arial" w:cs="Arial"/>
          <w:bCs/>
          <w:sz w:val="16"/>
          <w:szCs w:val="16"/>
        </w:rPr>
        <w:tab/>
        <w:t>-</w:t>
      </w:r>
      <w:r w:rsidR="007C1A03" w:rsidRPr="00DA25F4">
        <w:rPr>
          <w:rFonts w:ascii="Arial" w:hAnsi="Arial" w:cs="Arial"/>
          <w:bCs/>
          <w:sz w:val="16"/>
          <w:szCs w:val="16"/>
        </w:rPr>
        <w:tab/>
        <w:t>-</w:t>
      </w:r>
      <w:r w:rsidR="007C1A03" w:rsidRPr="00DA25F4">
        <w:rPr>
          <w:rFonts w:ascii="Arial" w:hAnsi="Arial" w:cs="Arial"/>
          <w:bCs/>
          <w:sz w:val="16"/>
          <w:szCs w:val="16"/>
        </w:rPr>
        <w:tab/>
        <w:t>-</w:t>
      </w:r>
      <w:r w:rsidR="009775D3" w:rsidRPr="00DA25F4">
        <w:rPr>
          <w:rFonts w:ascii="Arial" w:hAnsi="Arial" w:cs="Arial"/>
          <w:bCs/>
          <w:sz w:val="16"/>
          <w:szCs w:val="16"/>
        </w:rPr>
        <w:tab/>
      </w:r>
      <w:r w:rsidR="00AF4E03" w:rsidRPr="00DA25F4">
        <w:rPr>
          <w:rFonts w:ascii="Arial" w:hAnsi="Arial" w:cs="Arial"/>
          <w:bCs/>
          <w:color w:val="000000"/>
          <w:sz w:val="16"/>
          <w:szCs w:val="16"/>
        </w:rPr>
        <w:t>(1.</w:t>
      </w:r>
      <w:r w:rsidR="004D1604" w:rsidRPr="00DA25F4">
        <w:rPr>
          <w:rFonts w:ascii="Arial" w:hAnsi="Arial" w:cs="Arial"/>
          <w:bCs/>
          <w:color w:val="000000"/>
          <w:sz w:val="16"/>
          <w:szCs w:val="16"/>
        </w:rPr>
        <w:t>4</w:t>
      </w:r>
      <w:r w:rsidR="004D1604">
        <w:rPr>
          <w:rFonts w:ascii="Arial" w:hAnsi="Arial" w:cs="Arial"/>
          <w:bCs/>
          <w:color w:val="000000"/>
          <w:sz w:val="16"/>
          <w:szCs w:val="16"/>
        </w:rPr>
        <w:t>32</w:t>
      </w:r>
      <w:r w:rsidR="00AF4E03" w:rsidRPr="00DA25F4">
        <w:rPr>
          <w:rFonts w:ascii="Arial" w:hAnsi="Arial" w:cs="Arial"/>
          <w:bCs/>
          <w:color w:val="000000"/>
          <w:sz w:val="16"/>
          <w:szCs w:val="16"/>
        </w:rPr>
        <w:t>.001</w:t>
      </w:r>
      <w:r w:rsidR="009775D3" w:rsidRPr="00DA25F4">
        <w:rPr>
          <w:rFonts w:ascii="Arial" w:hAnsi="Arial" w:cs="Arial"/>
          <w:bCs/>
          <w:color w:val="000000"/>
          <w:sz w:val="16"/>
          <w:szCs w:val="16"/>
        </w:rPr>
        <w:t>)</w:t>
      </w:r>
      <w:r w:rsidR="009775D3" w:rsidRPr="00DA25F4">
        <w:rPr>
          <w:rFonts w:ascii="Arial" w:hAnsi="Arial" w:cs="Arial"/>
          <w:bCs/>
          <w:color w:val="000000"/>
          <w:sz w:val="16"/>
          <w:szCs w:val="16"/>
        </w:rPr>
        <w:tab/>
        <w:t>(</w:t>
      </w:r>
      <w:r w:rsidR="00AF4E03" w:rsidRPr="00DA25F4">
        <w:rPr>
          <w:rFonts w:ascii="Arial" w:hAnsi="Arial" w:cs="Arial"/>
          <w:bCs/>
          <w:color w:val="000000"/>
          <w:sz w:val="16"/>
          <w:szCs w:val="16"/>
        </w:rPr>
        <w:t>1.</w:t>
      </w:r>
      <w:r w:rsidR="00DB66AC" w:rsidRPr="00DA25F4">
        <w:rPr>
          <w:rFonts w:ascii="Arial" w:hAnsi="Arial" w:cs="Arial"/>
          <w:bCs/>
          <w:color w:val="000000"/>
          <w:sz w:val="16"/>
          <w:szCs w:val="16"/>
        </w:rPr>
        <w:t>4</w:t>
      </w:r>
      <w:r w:rsidR="00DB66AC">
        <w:rPr>
          <w:rFonts w:ascii="Arial" w:hAnsi="Arial" w:cs="Arial"/>
          <w:bCs/>
          <w:color w:val="000000"/>
          <w:sz w:val="16"/>
          <w:szCs w:val="16"/>
        </w:rPr>
        <w:t>32</w:t>
      </w:r>
      <w:r w:rsidR="00AF4E03" w:rsidRPr="00DA25F4">
        <w:rPr>
          <w:rFonts w:ascii="Arial" w:hAnsi="Arial" w:cs="Arial"/>
          <w:bCs/>
          <w:color w:val="000000"/>
          <w:sz w:val="16"/>
          <w:szCs w:val="16"/>
        </w:rPr>
        <w:t>.001</w:t>
      </w:r>
      <w:r w:rsidR="009775D3" w:rsidRPr="00DA25F4">
        <w:rPr>
          <w:rFonts w:ascii="Arial" w:hAnsi="Arial" w:cs="Arial"/>
          <w:bCs/>
          <w:color w:val="000000"/>
          <w:sz w:val="16"/>
          <w:szCs w:val="16"/>
        </w:rPr>
        <w:t>)</w:t>
      </w:r>
      <w:r w:rsidR="009775D3" w:rsidRPr="00DA25F4">
        <w:rPr>
          <w:rFonts w:ascii="Arial" w:hAnsi="Arial" w:cs="Arial"/>
          <w:bCs/>
          <w:color w:val="000000"/>
          <w:sz w:val="16"/>
          <w:szCs w:val="16"/>
        </w:rPr>
        <w:tab/>
      </w:r>
      <w:r w:rsidR="00C34B9C" w:rsidRPr="00DA25F4">
        <w:rPr>
          <w:rFonts w:ascii="Arial" w:hAnsi="Arial" w:cs="Arial"/>
          <w:bCs/>
          <w:color w:val="000000"/>
          <w:sz w:val="16"/>
          <w:szCs w:val="16"/>
        </w:rPr>
        <w:t>(96.6</w:t>
      </w:r>
      <w:r w:rsidR="00F7416A" w:rsidRPr="00DA25F4">
        <w:rPr>
          <w:rFonts w:ascii="Arial" w:hAnsi="Arial" w:cs="Arial"/>
          <w:bCs/>
          <w:color w:val="000000"/>
          <w:sz w:val="16"/>
          <w:szCs w:val="16"/>
        </w:rPr>
        <w:t>59</w:t>
      </w:r>
      <w:r w:rsidR="00C34B9C" w:rsidRPr="00DA25F4">
        <w:rPr>
          <w:rFonts w:ascii="Arial" w:hAnsi="Arial" w:cs="Arial"/>
          <w:bCs/>
          <w:color w:val="000000"/>
          <w:sz w:val="16"/>
          <w:szCs w:val="16"/>
        </w:rPr>
        <w:t>)</w:t>
      </w:r>
      <w:r w:rsidR="009775D3" w:rsidRPr="00DA25F4">
        <w:rPr>
          <w:rFonts w:ascii="Arial" w:hAnsi="Arial" w:cs="Arial"/>
          <w:bCs/>
          <w:color w:val="000000"/>
          <w:sz w:val="16"/>
          <w:szCs w:val="16"/>
        </w:rPr>
        <w:tab/>
      </w:r>
      <w:r w:rsidR="00AF4E03" w:rsidRPr="00DA25F4">
        <w:rPr>
          <w:rFonts w:ascii="Arial" w:hAnsi="Arial" w:cs="Arial"/>
          <w:bCs/>
          <w:color w:val="000000"/>
          <w:sz w:val="16"/>
          <w:szCs w:val="16"/>
        </w:rPr>
        <w:t>(1.5</w:t>
      </w:r>
      <w:r w:rsidR="007F75C9">
        <w:rPr>
          <w:rFonts w:ascii="Arial" w:hAnsi="Arial" w:cs="Arial"/>
          <w:bCs/>
          <w:color w:val="000000"/>
          <w:sz w:val="16"/>
          <w:szCs w:val="16"/>
        </w:rPr>
        <w:t>28.660</w:t>
      </w:r>
      <w:r w:rsidR="00097C97" w:rsidRPr="00DA25F4">
        <w:rPr>
          <w:rFonts w:ascii="Arial" w:hAnsi="Arial" w:cs="Arial"/>
          <w:bCs/>
          <w:color w:val="000000"/>
          <w:sz w:val="16"/>
          <w:szCs w:val="16"/>
        </w:rPr>
        <w:t>)</w:t>
      </w:r>
    </w:p>
    <w:bookmarkEnd w:id="41"/>
    <w:p w:rsidR="00874A85" w:rsidRPr="00DA25F4" w:rsidRDefault="00874A85">
      <w:pPr>
        <w:tabs>
          <w:tab w:val="right" w:pos="3686"/>
          <w:tab w:val="right" w:pos="5245"/>
          <w:tab w:val="right" w:pos="6521"/>
          <w:tab w:val="right" w:pos="7938"/>
          <w:tab w:val="right" w:pos="9498"/>
          <w:tab w:val="right" w:pos="10915"/>
          <w:tab w:val="right" w:pos="12333"/>
          <w:tab w:val="right" w:pos="14003"/>
        </w:tabs>
        <w:jc w:val="both"/>
        <w:rPr>
          <w:rFonts w:ascii="Arial" w:hAnsi="Arial" w:cs="Arial"/>
          <w:sz w:val="16"/>
          <w:szCs w:val="16"/>
        </w:rPr>
      </w:pPr>
    </w:p>
    <w:p w:rsidR="00874A85" w:rsidRPr="00DA25F4" w:rsidRDefault="00195716">
      <w:pPr>
        <w:pBdr>
          <w:bottom w:val="single" w:sz="12" w:space="1" w:color="auto"/>
        </w:pBdr>
        <w:tabs>
          <w:tab w:val="right" w:pos="3686"/>
          <w:tab w:val="right" w:pos="5245"/>
          <w:tab w:val="right" w:pos="6521"/>
          <w:tab w:val="right" w:pos="7938"/>
          <w:tab w:val="right" w:pos="9498"/>
          <w:tab w:val="right" w:pos="10915"/>
          <w:tab w:val="right" w:pos="12333"/>
          <w:tab w:val="right" w:pos="14003"/>
        </w:tabs>
        <w:jc w:val="both"/>
        <w:rPr>
          <w:rFonts w:ascii="Arial" w:hAnsi="Arial" w:cs="Arial"/>
          <w:b/>
          <w:bCs/>
          <w:sz w:val="16"/>
          <w:szCs w:val="16"/>
        </w:rPr>
      </w:pPr>
      <w:r w:rsidRPr="00DA25F4">
        <w:rPr>
          <w:rFonts w:ascii="Arial" w:hAnsi="Arial" w:cs="Arial"/>
          <w:b/>
          <w:bCs/>
          <w:sz w:val="16"/>
          <w:szCs w:val="16"/>
        </w:rPr>
        <w:t>31 Mart 2011</w:t>
      </w:r>
      <w:r w:rsidR="003D4842" w:rsidRPr="00DA25F4">
        <w:rPr>
          <w:rFonts w:ascii="Arial" w:hAnsi="Arial" w:cs="Arial"/>
          <w:b/>
          <w:bCs/>
          <w:sz w:val="16"/>
          <w:szCs w:val="16"/>
        </w:rPr>
        <w:tab/>
      </w:r>
      <w:r w:rsidR="009F400C" w:rsidRPr="00DA25F4">
        <w:rPr>
          <w:rFonts w:ascii="Arial" w:hAnsi="Arial" w:cs="Arial"/>
          <w:b/>
          <w:bCs/>
          <w:sz w:val="16"/>
          <w:szCs w:val="16"/>
        </w:rPr>
        <w:t>40.000.000</w:t>
      </w:r>
      <w:r w:rsidR="007C1A03" w:rsidRPr="00DA25F4">
        <w:rPr>
          <w:rFonts w:ascii="Arial" w:hAnsi="Arial" w:cs="Arial"/>
          <w:b/>
          <w:bCs/>
          <w:sz w:val="16"/>
          <w:szCs w:val="16"/>
        </w:rPr>
        <w:tab/>
      </w:r>
      <w:r w:rsidR="007C1A03" w:rsidRPr="00DA25F4">
        <w:rPr>
          <w:rFonts w:ascii="Arial" w:hAnsi="Arial" w:cs="Arial"/>
          <w:b/>
          <w:bCs/>
          <w:color w:val="000000"/>
          <w:sz w:val="16"/>
          <w:szCs w:val="16"/>
        </w:rPr>
        <w:t>91.449.175</w:t>
      </w:r>
      <w:r w:rsidR="007C1A03" w:rsidRPr="00DA25F4">
        <w:rPr>
          <w:rFonts w:ascii="Arial" w:hAnsi="Arial" w:cs="Arial"/>
          <w:b/>
          <w:bCs/>
          <w:color w:val="000000"/>
          <w:sz w:val="16"/>
          <w:szCs w:val="16"/>
        </w:rPr>
        <w:tab/>
      </w:r>
      <w:r w:rsidR="00390BBD" w:rsidRPr="00DA25F4">
        <w:rPr>
          <w:rFonts w:ascii="Arial" w:hAnsi="Arial" w:cs="Arial"/>
          <w:b/>
          <w:bCs/>
          <w:color w:val="000000"/>
          <w:sz w:val="16"/>
          <w:szCs w:val="16"/>
        </w:rPr>
        <w:t>63.551</w:t>
      </w:r>
      <w:r w:rsidR="00390BBD" w:rsidRPr="00DA25F4">
        <w:rPr>
          <w:rFonts w:ascii="Arial" w:hAnsi="Arial" w:cs="Arial"/>
          <w:b/>
          <w:bCs/>
          <w:color w:val="000000"/>
          <w:sz w:val="16"/>
          <w:szCs w:val="16"/>
        </w:rPr>
        <w:tab/>
        <w:t>(58.751.517</w:t>
      </w:r>
      <w:r w:rsidR="007C1A03" w:rsidRPr="00DA25F4">
        <w:rPr>
          <w:rFonts w:ascii="Arial" w:hAnsi="Arial" w:cs="Arial"/>
          <w:b/>
          <w:bCs/>
          <w:color w:val="000000"/>
          <w:sz w:val="16"/>
          <w:szCs w:val="16"/>
        </w:rPr>
        <w:t>)</w:t>
      </w:r>
      <w:r w:rsidR="00283499" w:rsidRPr="00DA25F4">
        <w:rPr>
          <w:rFonts w:ascii="Arial" w:hAnsi="Arial" w:cs="Arial"/>
          <w:b/>
          <w:bCs/>
          <w:color w:val="000000"/>
          <w:sz w:val="16"/>
          <w:szCs w:val="16"/>
        </w:rPr>
        <w:tab/>
        <w:t>(</w:t>
      </w:r>
      <w:r w:rsidR="00AF4E03" w:rsidRPr="00DA25F4">
        <w:rPr>
          <w:rFonts w:ascii="Arial" w:hAnsi="Arial" w:cs="Arial"/>
          <w:b/>
          <w:bCs/>
          <w:color w:val="000000"/>
          <w:sz w:val="16"/>
          <w:szCs w:val="16"/>
        </w:rPr>
        <w:t>1.</w:t>
      </w:r>
      <w:r w:rsidR="004D1604" w:rsidRPr="00DA25F4">
        <w:rPr>
          <w:rFonts w:ascii="Arial" w:hAnsi="Arial" w:cs="Arial"/>
          <w:b/>
          <w:bCs/>
          <w:color w:val="000000"/>
          <w:sz w:val="16"/>
          <w:szCs w:val="16"/>
        </w:rPr>
        <w:t>4</w:t>
      </w:r>
      <w:r w:rsidR="004D1604">
        <w:rPr>
          <w:rFonts w:ascii="Arial" w:hAnsi="Arial" w:cs="Arial"/>
          <w:b/>
          <w:bCs/>
          <w:color w:val="000000"/>
          <w:sz w:val="16"/>
          <w:szCs w:val="16"/>
        </w:rPr>
        <w:t>32</w:t>
      </w:r>
      <w:r w:rsidR="00AF4E03" w:rsidRPr="00DA25F4">
        <w:rPr>
          <w:rFonts w:ascii="Arial" w:hAnsi="Arial" w:cs="Arial"/>
          <w:b/>
          <w:bCs/>
          <w:color w:val="000000"/>
          <w:sz w:val="16"/>
          <w:szCs w:val="16"/>
        </w:rPr>
        <w:t>.001)</w:t>
      </w:r>
      <w:r w:rsidR="00AF4E03" w:rsidRPr="00DA25F4">
        <w:rPr>
          <w:rFonts w:ascii="Arial" w:hAnsi="Arial" w:cs="Arial"/>
          <w:b/>
          <w:bCs/>
          <w:color w:val="000000"/>
          <w:sz w:val="16"/>
          <w:szCs w:val="16"/>
        </w:rPr>
        <w:tab/>
        <w:t>71.</w:t>
      </w:r>
      <w:r w:rsidR="004D1604">
        <w:rPr>
          <w:rFonts w:ascii="Arial" w:hAnsi="Arial" w:cs="Arial"/>
          <w:b/>
          <w:bCs/>
          <w:color w:val="000000"/>
          <w:sz w:val="16"/>
          <w:szCs w:val="16"/>
        </w:rPr>
        <w:t>329.208</w:t>
      </w:r>
      <w:r w:rsidR="009775D3" w:rsidRPr="00DA25F4">
        <w:rPr>
          <w:rFonts w:ascii="Arial" w:hAnsi="Arial" w:cs="Arial"/>
          <w:b/>
          <w:bCs/>
          <w:color w:val="000000"/>
          <w:sz w:val="16"/>
          <w:szCs w:val="16"/>
        </w:rPr>
        <w:tab/>
      </w:r>
      <w:r w:rsidR="00C34B9C" w:rsidRPr="00DA25F4">
        <w:rPr>
          <w:rFonts w:ascii="Arial" w:hAnsi="Arial" w:cs="Arial"/>
          <w:b/>
          <w:bCs/>
          <w:color w:val="000000"/>
          <w:sz w:val="16"/>
          <w:szCs w:val="16"/>
        </w:rPr>
        <w:t>456.</w:t>
      </w:r>
      <w:r w:rsidR="00F7416A" w:rsidRPr="00DA25F4">
        <w:rPr>
          <w:rFonts w:ascii="Arial" w:hAnsi="Arial" w:cs="Arial"/>
          <w:b/>
          <w:bCs/>
          <w:color w:val="000000"/>
          <w:sz w:val="16"/>
          <w:szCs w:val="16"/>
        </w:rPr>
        <w:t>400</w:t>
      </w:r>
      <w:r w:rsidR="009775D3" w:rsidRPr="00DA25F4">
        <w:rPr>
          <w:rFonts w:ascii="Arial" w:hAnsi="Arial" w:cs="Arial"/>
          <w:b/>
          <w:bCs/>
          <w:color w:val="000000"/>
          <w:sz w:val="16"/>
          <w:szCs w:val="16"/>
        </w:rPr>
        <w:tab/>
      </w:r>
      <w:r w:rsidR="00C34B9C" w:rsidRPr="00DA25F4">
        <w:rPr>
          <w:rFonts w:ascii="Arial" w:hAnsi="Arial" w:cs="Arial"/>
          <w:b/>
          <w:bCs/>
          <w:color w:val="000000"/>
          <w:sz w:val="16"/>
          <w:szCs w:val="16"/>
        </w:rPr>
        <w:t>71.</w:t>
      </w:r>
      <w:r w:rsidR="004D1604">
        <w:rPr>
          <w:rFonts w:ascii="Arial" w:hAnsi="Arial" w:cs="Arial"/>
          <w:b/>
          <w:bCs/>
          <w:color w:val="000000"/>
          <w:sz w:val="16"/>
          <w:szCs w:val="16"/>
        </w:rPr>
        <w:t>785.608</w:t>
      </w:r>
    </w:p>
    <w:p w:rsidR="00874A85" w:rsidRPr="00DA25F4" w:rsidRDefault="00874A85">
      <w:pPr>
        <w:tabs>
          <w:tab w:val="right" w:pos="3686"/>
          <w:tab w:val="right" w:pos="5245"/>
          <w:tab w:val="right" w:pos="6521"/>
          <w:tab w:val="right" w:pos="7938"/>
          <w:tab w:val="right" w:pos="9498"/>
          <w:tab w:val="right" w:pos="10915"/>
          <w:tab w:val="right" w:pos="12333"/>
          <w:tab w:val="right" w:pos="14003"/>
        </w:tabs>
        <w:jc w:val="both"/>
        <w:rPr>
          <w:rFonts w:ascii="Arial" w:hAnsi="Arial" w:cs="Arial"/>
          <w:sz w:val="16"/>
          <w:szCs w:val="16"/>
        </w:rPr>
      </w:pPr>
    </w:p>
    <w:bookmarkEnd w:id="42"/>
    <w:bookmarkEnd w:id="43"/>
    <w:p w:rsidR="00874A85" w:rsidRPr="00DA25F4" w:rsidRDefault="003D4842">
      <w:pPr>
        <w:pBdr>
          <w:bottom w:val="single" w:sz="4" w:space="0" w:color="auto"/>
        </w:pBdr>
        <w:tabs>
          <w:tab w:val="right" w:pos="3686"/>
          <w:tab w:val="right" w:pos="5245"/>
          <w:tab w:val="right" w:pos="6521"/>
          <w:tab w:val="right" w:pos="7938"/>
          <w:tab w:val="right" w:pos="9498"/>
          <w:tab w:val="right" w:pos="10915"/>
          <w:tab w:val="right" w:pos="12333"/>
          <w:tab w:val="right" w:pos="14003"/>
        </w:tabs>
        <w:jc w:val="both"/>
        <w:rPr>
          <w:rFonts w:ascii="Arial" w:hAnsi="Arial" w:cs="Arial"/>
          <w:b/>
          <w:bCs/>
          <w:sz w:val="16"/>
          <w:szCs w:val="16"/>
        </w:rPr>
      </w:pPr>
      <w:r w:rsidRPr="00DA25F4">
        <w:rPr>
          <w:rFonts w:ascii="Arial" w:hAnsi="Arial" w:cs="Arial"/>
          <w:b/>
          <w:bCs/>
          <w:sz w:val="16"/>
          <w:szCs w:val="16"/>
        </w:rPr>
        <w:t xml:space="preserve">1 Ocak </w:t>
      </w:r>
      <w:r w:rsidR="00195716" w:rsidRPr="00DA25F4">
        <w:rPr>
          <w:rFonts w:ascii="Arial" w:hAnsi="Arial" w:cs="Arial"/>
          <w:b/>
          <w:bCs/>
          <w:sz w:val="16"/>
          <w:szCs w:val="16"/>
        </w:rPr>
        <w:t>2010</w:t>
      </w:r>
      <w:r w:rsidRPr="00DA25F4">
        <w:rPr>
          <w:rFonts w:ascii="Arial" w:hAnsi="Arial" w:cs="Arial"/>
          <w:b/>
          <w:bCs/>
          <w:sz w:val="16"/>
          <w:szCs w:val="16"/>
        </w:rPr>
        <w:tab/>
      </w:r>
      <w:r w:rsidR="00664670" w:rsidRPr="00DA25F4">
        <w:rPr>
          <w:rFonts w:ascii="Arial" w:eastAsia="Batang" w:hAnsi="Arial" w:cs="Arial"/>
          <w:b/>
          <w:bCs/>
          <w:sz w:val="16"/>
          <w:szCs w:val="16"/>
        </w:rPr>
        <w:t>40.000.000</w:t>
      </w:r>
      <w:r w:rsidR="00664670" w:rsidRPr="00DA25F4">
        <w:rPr>
          <w:rFonts w:ascii="Arial" w:eastAsia="Batang" w:hAnsi="Arial" w:cs="Arial"/>
          <w:b/>
          <w:bCs/>
          <w:sz w:val="16"/>
          <w:szCs w:val="16"/>
        </w:rPr>
        <w:tab/>
        <w:t>91.449.175</w:t>
      </w:r>
      <w:r w:rsidR="009B5052" w:rsidRPr="00DA25F4">
        <w:rPr>
          <w:rFonts w:ascii="Arial" w:eastAsia="Batang" w:hAnsi="Arial" w:cs="Arial"/>
          <w:b/>
          <w:bCs/>
          <w:sz w:val="16"/>
          <w:szCs w:val="16"/>
        </w:rPr>
        <w:tab/>
      </w:r>
      <w:r w:rsidR="00C714D5" w:rsidRPr="00DA25F4">
        <w:rPr>
          <w:rFonts w:ascii="Arial" w:hAnsi="Arial" w:cs="Arial"/>
          <w:b/>
          <w:bCs/>
          <w:color w:val="000000"/>
          <w:sz w:val="16"/>
          <w:szCs w:val="16"/>
        </w:rPr>
        <w:t>48.753</w:t>
      </w:r>
      <w:r w:rsidR="009B5052" w:rsidRPr="00DA25F4">
        <w:rPr>
          <w:rFonts w:ascii="Arial" w:eastAsia="Batang" w:hAnsi="Arial" w:cs="Arial"/>
          <w:b/>
          <w:bCs/>
          <w:sz w:val="16"/>
          <w:szCs w:val="16"/>
        </w:rPr>
        <w:tab/>
      </w:r>
      <w:r w:rsidR="00C714D5" w:rsidRPr="00DA25F4">
        <w:rPr>
          <w:rFonts w:ascii="Arial" w:hAnsi="Arial" w:cs="Arial"/>
          <w:b/>
          <w:bCs/>
          <w:color w:val="000000"/>
          <w:sz w:val="16"/>
          <w:szCs w:val="16"/>
        </w:rPr>
        <w:t>(33.237.806)</w:t>
      </w:r>
      <w:r w:rsidR="009B5052" w:rsidRPr="00DA25F4">
        <w:rPr>
          <w:rFonts w:ascii="Arial" w:eastAsia="Batang" w:hAnsi="Arial" w:cs="Arial"/>
          <w:b/>
          <w:bCs/>
          <w:sz w:val="16"/>
          <w:szCs w:val="16"/>
        </w:rPr>
        <w:tab/>
      </w:r>
      <w:r w:rsidR="00C714D5" w:rsidRPr="00DA25F4">
        <w:rPr>
          <w:rFonts w:ascii="Arial" w:hAnsi="Arial" w:cs="Arial"/>
          <w:b/>
          <w:bCs/>
          <w:color w:val="000000"/>
          <w:sz w:val="16"/>
          <w:szCs w:val="16"/>
        </w:rPr>
        <w:t>(18.320.281)</w:t>
      </w:r>
      <w:r w:rsidR="009B5052" w:rsidRPr="00DA25F4">
        <w:rPr>
          <w:rFonts w:ascii="Arial" w:eastAsia="Batang" w:hAnsi="Arial" w:cs="Arial"/>
          <w:b/>
          <w:bCs/>
          <w:sz w:val="16"/>
          <w:szCs w:val="16"/>
        </w:rPr>
        <w:tab/>
      </w:r>
      <w:r w:rsidR="00C714D5" w:rsidRPr="00DA25F4">
        <w:rPr>
          <w:rFonts w:ascii="Arial" w:hAnsi="Arial" w:cs="Arial"/>
          <w:b/>
          <w:bCs/>
          <w:color w:val="000000"/>
          <w:sz w:val="16"/>
          <w:szCs w:val="16"/>
        </w:rPr>
        <w:t>79.939.841</w:t>
      </w:r>
      <w:r w:rsidR="009B5052" w:rsidRPr="00DA25F4">
        <w:rPr>
          <w:rFonts w:ascii="Arial" w:eastAsia="Batang" w:hAnsi="Arial" w:cs="Arial"/>
          <w:b/>
          <w:bCs/>
          <w:sz w:val="16"/>
          <w:szCs w:val="16"/>
        </w:rPr>
        <w:tab/>
      </w:r>
      <w:r w:rsidR="00C714D5" w:rsidRPr="00DA25F4">
        <w:rPr>
          <w:rFonts w:ascii="Arial" w:hAnsi="Arial" w:cs="Arial"/>
          <w:b/>
          <w:bCs/>
          <w:color w:val="000000"/>
          <w:sz w:val="16"/>
          <w:szCs w:val="16"/>
        </w:rPr>
        <w:t>362.125</w:t>
      </w:r>
      <w:r w:rsidR="009B5052" w:rsidRPr="00DA25F4">
        <w:rPr>
          <w:rFonts w:ascii="Arial" w:eastAsia="Batang" w:hAnsi="Arial" w:cs="Arial"/>
          <w:b/>
          <w:bCs/>
          <w:sz w:val="16"/>
          <w:szCs w:val="16"/>
        </w:rPr>
        <w:tab/>
      </w:r>
      <w:r w:rsidR="00C714D5" w:rsidRPr="00DA25F4">
        <w:rPr>
          <w:rFonts w:ascii="Arial" w:hAnsi="Arial" w:cs="Arial"/>
          <w:b/>
          <w:bCs/>
          <w:color w:val="000000"/>
          <w:sz w:val="16"/>
          <w:szCs w:val="16"/>
        </w:rPr>
        <w:t>80.301.966</w:t>
      </w:r>
    </w:p>
    <w:p w:rsidR="00874A85" w:rsidRPr="00DA25F4" w:rsidRDefault="00874A85">
      <w:pPr>
        <w:tabs>
          <w:tab w:val="right" w:pos="3686"/>
          <w:tab w:val="right" w:pos="5245"/>
          <w:tab w:val="right" w:pos="6521"/>
          <w:tab w:val="right" w:pos="7938"/>
          <w:tab w:val="right" w:pos="9498"/>
          <w:tab w:val="right" w:pos="10915"/>
          <w:tab w:val="right" w:pos="12333"/>
          <w:tab w:val="right" w:pos="14003"/>
        </w:tabs>
        <w:jc w:val="both"/>
        <w:rPr>
          <w:rFonts w:ascii="Arial" w:hAnsi="Arial" w:cs="Arial"/>
          <w:sz w:val="16"/>
          <w:szCs w:val="16"/>
        </w:rPr>
      </w:pPr>
    </w:p>
    <w:p w:rsidR="00C714D5" w:rsidRPr="00DA25F4" w:rsidRDefault="003D4842">
      <w:pPr>
        <w:pBdr>
          <w:bottom w:val="single" w:sz="4" w:space="1" w:color="auto"/>
        </w:pBdr>
        <w:tabs>
          <w:tab w:val="right" w:pos="3686"/>
          <w:tab w:val="right" w:pos="5245"/>
          <w:tab w:val="right" w:pos="6521"/>
          <w:tab w:val="right" w:pos="7938"/>
          <w:tab w:val="right" w:pos="9498"/>
          <w:tab w:val="right" w:pos="10915"/>
          <w:tab w:val="right" w:pos="12333"/>
          <w:tab w:val="right" w:pos="14003"/>
        </w:tabs>
        <w:jc w:val="both"/>
        <w:rPr>
          <w:rFonts w:ascii="Arial" w:hAnsi="Arial" w:cs="Arial"/>
          <w:bCs/>
          <w:sz w:val="16"/>
          <w:szCs w:val="16"/>
        </w:rPr>
      </w:pPr>
      <w:r w:rsidRPr="00DA25F4">
        <w:rPr>
          <w:rFonts w:ascii="Arial" w:hAnsi="Arial" w:cs="Arial"/>
          <w:bCs/>
          <w:sz w:val="16"/>
          <w:szCs w:val="16"/>
        </w:rPr>
        <w:t xml:space="preserve">Transferler </w:t>
      </w:r>
      <w:r w:rsidR="009B5052" w:rsidRPr="00DA25F4">
        <w:rPr>
          <w:rFonts w:ascii="Arial" w:hAnsi="Arial" w:cs="Arial"/>
          <w:bCs/>
          <w:sz w:val="16"/>
          <w:szCs w:val="16"/>
        </w:rPr>
        <w:tab/>
        <w:t>-</w:t>
      </w:r>
      <w:r w:rsidRPr="00DA25F4">
        <w:rPr>
          <w:rFonts w:ascii="Arial" w:hAnsi="Arial" w:cs="Arial"/>
          <w:bCs/>
          <w:sz w:val="16"/>
          <w:szCs w:val="16"/>
        </w:rPr>
        <w:tab/>
      </w:r>
      <w:r w:rsidR="009B5052" w:rsidRPr="00DA25F4">
        <w:rPr>
          <w:rFonts w:ascii="Arial" w:hAnsi="Arial" w:cs="Arial"/>
          <w:bCs/>
          <w:sz w:val="16"/>
          <w:szCs w:val="16"/>
        </w:rPr>
        <w:t>-</w:t>
      </w:r>
      <w:r w:rsidR="009B5052" w:rsidRPr="00DA25F4">
        <w:rPr>
          <w:rFonts w:ascii="Arial" w:hAnsi="Arial" w:cs="Arial"/>
          <w:bCs/>
          <w:sz w:val="16"/>
          <w:szCs w:val="16"/>
        </w:rPr>
        <w:tab/>
      </w:r>
      <w:r w:rsidR="00C714D5" w:rsidRPr="00DA25F4">
        <w:rPr>
          <w:rFonts w:ascii="Arial" w:eastAsia="Batang" w:hAnsi="Arial" w:cs="Arial"/>
          <w:sz w:val="16"/>
          <w:szCs w:val="16"/>
        </w:rPr>
        <w:t>-</w:t>
      </w:r>
      <w:r w:rsidR="009B5052" w:rsidRPr="00DA25F4">
        <w:rPr>
          <w:rFonts w:ascii="Arial" w:eastAsia="Batang" w:hAnsi="Arial" w:cs="Arial"/>
          <w:sz w:val="16"/>
          <w:szCs w:val="16"/>
        </w:rPr>
        <w:tab/>
      </w:r>
      <w:r w:rsidR="00C714D5" w:rsidRPr="00DA25F4">
        <w:rPr>
          <w:rFonts w:ascii="Arial" w:hAnsi="Arial" w:cs="Arial"/>
          <w:bCs/>
          <w:color w:val="000000"/>
          <w:sz w:val="16"/>
          <w:szCs w:val="16"/>
        </w:rPr>
        <w:t>(18.320.281)</w:t>
      </w:r>
      <w:r w:rsidR="009B5052" w:rsidRPr="00DA25F4">
        <w:rPr>
          <w:rFonts w:ascii="Arial" w:eastAsia="Batang" w:hAnsi="Arial" w:cs="Arial"/>
          <w:sz w:val="16"/>
          <w:szCs w:val="16"/>
        </w:rPr>
        <w:tab/>
      </w:r>
      <w:r w:rsidR="00C714D5" w:rsidRPr="00DA25F4">
        <w:rPr>
          <w:rFonts w:ascii="Arial" w:hAnsi="Arial" w:cs="Arial"/>
          <w:bCs/>
          <w:color w:val="000000"/>
          <w:sz w:val="16"/>
          <w:szCs w:val="16"/>
        </w:rPr>
        <w:t>18.320.281</w:t>
      </w:r>
      <w:r w:rsidR="009B5052" w:rsidRPr="00DA25F4">
        <w:rPr>
          <w:rFonts w:ascii="Arial" w:eastAsia="Batang" w:hAnsi="Arial" w:cs="Arial"/>
          <w:sz w:val="16"/>
          <w:szCs w:val="16"/>
        </w:rPr>
        <w:tab/>
        <w:t>-</w:t>
      </w:r>
      <w:r w:rsidR="009B5052" w:rsidRPr="00DA25F4">
        <w:rPr>
          <w:rFonts w:ascii="Arial" w:eastAsia="Batang" w:hAnsi="Arial" w:cs="Arial"/>
          <w:sz w:val="16"/>
          <w:szCs w:val="16"/>
        </w:rPr>
        <w:tab/>
        <w:t>-</w:t>
      </w:r>
      <w:r w:rsidR="009B5052" w:rsidRPr="00DA25F4">
        <w:rPr>
          <w:rFonts w:ascii="Arial" w:eastAsia="Batang" w:hAnsi="Arial" w:cs="Arial"/>
          <w:sz w:val="16"/>
          <w:szCs w:val="16"/>
        </w:rPr>
        <w:tab/>
        <w:t>-</w:t>
      </w:r>
    </w:p>
    <w:p w:rsidR="00874A85" w:rsidRPr="00DA25F4" w:rsidRDefault="00F51AE7">
      <w:pPr>
        <w:pBdr>
          <w:bottom w:val="single" w:sz="4" w:space="1" w:color="auto"/>
        </w:pBdr>
        <w:tabs>
          <w:tab w:val="right" w:pos="3686"/>
          <w:tab w:val="right" w:pos="5245"/>
          <w:tab w:val="right" w:pos="6521"/>
          <w:tab w:val="right" w:pos="7938"/>
          <w:tab w:val="right" w:pos="9498"/>
          <w:tab w:val="right" w:pos="10915"/>
          <w:tab w:val="right" w:pos="12333"/>
          <w:tab w:val="right" w:pos="14003"/>
        </w:tabs>
        <w:jc w:val="both"/>
        <w:rPr>
          <w:rFonts w:ascii="Arial" w:hAnsi="Arial" w:cs="Arial"/>
          <w:bCs/>
          <w:sz w:val="16"/>
          <w:szCs w:val="16"/>
        </w:rPr>
      </w:pPr>
      <w:r w:rsidRPr="00DA25F4">
        <w:rPr>
          <w:rFonts w:ascii="Arial" w:hAnsi="Arial" w:cs="Arial"/>
          <w:bCs/>
          <w:sz w:val="16"/>
          <w:szCs w:val="16"/>
        </w:rPr>
        <w:t>Toplam kapsamlı dönem gideri</w:t>
      </w:r>
      <w:r w:rsidRPr="00DA25F4">
        <w:rPr>
          <w:rFonts w:ascii="Arial" w:hAnsi="Arial" w:cs="Arial"/>
          <w:bCs/>
          <w:sz w:val="16"/>
          <w:szCs w:val="16"/>
        </w:rPr>
        <w:tab/>
      </w:r>
      <w:r w:rsidR="009B5052" w:rsidRPr="00DA25F4">
        <w:rPr>
          <w:rFonts w:ascii="Arial" w:hAnsi="Arial" w:cs="Arial"/>
          <w:bCs/>
          <w:sz w:val="16"/>
          <w:szCs w:val="16"/>
        </w:rPr>
        <w:t>-</w:t>
      </w:r>
      <w:r w:rsidR="009B5052" w:rsidRPr="00DA25F4">
        <w:rPr>
          <w:rFonts w:ascii="Arial" w:hAnsi="Arial" w:cs="Arial"/>
          <w:bCs/>
          <w:sz w:val="16"/>
          <w:szCs w:val="16"/>
        </w:rPr>
        <w:tab/>
        <w:t>-</w:t>
      </w:r>
      <w:r w:rsidR="009B5052" w:rsidRPr="00DA25F4">
        <w:rPr>
          <w:rFonts w:ascii="Arial" w:hAnsi="Arial" w:cs="Arial"/>
          <w:bCs/>
          <w:sz w:val="16"/>
          <w:szCs w:val="16"/>
        </w:rPr>
        <w:tab/>
        <w:t>-</w:t>
      </w:r>
      <w:r w:rsidR="009B5052" w:rsidRPr="00DA25F4">
        <w:rPr>
          <w:rFonts w:ascii="Arial" w:hAnsi="Arial" w:cs="Arial"/>
          <w:bCs/>
          <w:sz w:val="16"/>
          <w:szCs w:val="16"/>
        </w:rPr>
        <w:tab/>
        <w:t>-</w:t>
      </w:r>
      <w:r w:rsidR="009B5052" w:rsidRPr="00DA25F4">
        <w:rPr>
          <w:rFonts w:ascii="Arial" w:hAnsi="Arial" w:cs="Arial"/>
          <w:bCs/>
          <w:sz w:val="16"/>
          <w:szCs w:val="16"/>
        </w:rPr>
        <w:tab/>
      </w:r>
      <w:r w:rsidR="00C714D5" w:rsidRPr="00DA25F4">
        <w:rPr>
          <w:rFonts w:ascii="Arial" w:hAnsi="Arial" w:cs="Arial"/>
          <w:bCs/>
          <w:color w:val="000000"/>
          <w:sz w:val="16"/>
          <w:szCs w:val="16"/>
        </w:rPr>
        <w:t>(1.157.217)</w:t>
      </w:r>
      <w:r w:rsidR="009B5052" w:rsidRPr="00DA25F4">
        <w:rPr>
          <w:rFonts w:ascii="Arial" w:eastAsia="Batang" w:hAnsi="Arial" w:cs="Arial"/>
          <w:sz w:val="16"/>
          <w:szCs w:val="16"/>
        </w:rPr>
        <w:tab/>
      </w:r>
      <w:r w:rsidR="00C714D5" w:rsidRPr="00DA25F4">
        <w:rPr>
          <w:rFonts w:ascii="Arial" w:hAnsi="Arial" w:cs="Arial"/>
          <w:bCs/>
          <w:color w:val="000000"/>
          <w:sz w:val="16"/>
          <w:szCs w:val="16"/>
        </w:rPr>
        <w:t>(1.157.217)</w:t>
      </w:r>
      <w:r w:rsidR="009B5052" w:rsidRPr="00DA25F4">
        <w:rPr>
          <w:rFonts w:ascii="Arial" w:eastAsia="Batang" w:hAnsi="Arial" w:cs="Arial"/>
          <w:sz w:val="16"/>
          <w:szCs w:val="16"/>
        </w:rPr>
        <w:tab/>
      </w:r>
      <w:r w:rsidR="00C714D5" w:rsidRPr="00DA25F4">
        <w:rPr>
          <w:rFonts w:ascii="Arial" w:hAnsi="Arial" w:cs="Arial"/>
          <w:bCs/>
          <w:color w:val="000000"/>
          <w:sz w:val="16"/>
          <w:szCs w:val="16"/>
        </w:rPr>
        <w:t>(13.372)</w:t>
      </w:r>
      <w:r w:rsidR="009B5052" w:rsidRPr="00DA25F4">
        <w:rPr>
          <w:rFonts w:ascii="Arial" w:eastAsia="Batang" w:hAnsi="Arial" w:cs="Arial"/>
          <w:sz w:val="16"/>
          <w:szCs w:val="16"/>
        </w:rPr>
        <w:tab/>
      </w:r>
      <w:r w:rsidR="00C714D5" w:rsidRPr="00DA25F4">
        <w:rPr>
          <w:rFonts w:ascii="Arial" w:hAnsi="Arial" w:cs="Arial"/>
          <w:bCs/>
          <w:color w:val="000000"/>
          <w:sz w:val="16"/>
          <w:szCs w:val="16"/>
        </w:rPr>
        <w:t>(1.170.589)</w:t>
      </w:r>
    </w:p>
    <w:p w:rsidR="00874A85" w:rsidRPr="00DA25F4" w:rsidRDefault="00874A85">
      <w:pPr>
        <w:tabs>
          <w:tab w:val="right" w:pos="3686"/>
          <w:tab w:val="right" w:pos="5245"/>
          <w:tab w:val="right" w:pos="6521"/>
          <w:tab w:val="right" w:pos="7938"/>
          <w:tab w:val="right" w:pos="9498"/>
          <w:tab w:val="right" w:pos="10915"/>
          <w:tab w:val="right" w:pos="12333"/>
          <w:tab w:val="right" w:pos="14003"/>
        </w:tabs>
        <w:jc w:val="both"/>
        <w:rPr>
          <w:rFonts w:ascii="Arial" w:hAnsi="Arial" w:cs="Arial"/>
          <w:sz w:val="16"/>
          <w:szCs w:val="16"/>
        </w:rPr>
      </w:pPr>
    </w:p>
    <w:p w:rsidR="00874A85" w:rsidRPr="00DA25F4" w:rsidRDefault="00195716" w:rsidP="009B5052">
      <w:pPr>
        <w:pBdr>
          <w:bottom w:val="single" w:sz="12" w:space="0" w:color="auto"/>
        </w:pBdr>
        <w:tabs>
          <w:tab w:val="right" w:pos="3686"/>
          <w:tab w:val="right" w:pos="5245"/>
          <w:tab w:val="right" w:pos="6521"/>
          <w:tab w:val="right" w:pos="7938"/>
          <w:tab w:val="right" w:pos="9498"/>
          <w:tab w:val="right" w:pos="10915"/>
          <w:tab w:val="right" w:pos="12333"/>
          <w:tab w:val="right" w:pos="14003"/>
        </w:tabs>
        <w:jc w:val="both"/>
        <w:rPr>
          <w:rFonts w:ascii="Arial" w:hAnsi="Arial" w:cs="Arial"/>
          <w:b/>
          <w:bCs/>
          <w:sz w:val="16"/>
          <w:szCs w:val="16"/>
        </w:rPr>
      </w:pPr>
      <w:r w:rsidRPr="00DA25F4">
        <w:rPr>
          <w:rFonts w:ascii="Arial" w:hAnsi="Arial" w:cs="Arial"/>
          <w:b/>
          <w:bCs/>
          <w:sz w:val="16"/>
          <w:szCs w:val="16"/>
        </w:rPr>
        <w:t>31 Mart</w:t>
      </w:r>
      <w:r w:rsidR="003D4842" w:rsidRPr="00DA25F4">
        <w:rPr>
          <w:rFonts w:ascii="Arial" w:hAnsi="Arial" w:cs="Arial"/>
          <w:b/>
          <w:bCs/>
          <w:sz w:val="16"/>
          <w:szCs w:val="16"/>
        </w:rPr>
        <w:t xml:space="preserve"> </w:t>
      </w:r>
      <w:r w:rsidRPr="00DA25F4">
        <w:rPr>
          <w:rFonts w:ascii="Arial" w:hAnsi="Arial" w:cs="Arial"/>
          <w:b/>
          <w:bCs/>
          <w:sz w:val="16"/>
          <w:szCs w:val="16"/>
        </w:rPr>
        <w:t>2010</w:t>
      </w:r>
      <w:r w:rsidR="003D4842" w:rsidRPr="00DA25F4">
        <w:rPr>
          <w:rFonts w:ascii="Arial" w:hAnsi="Arial" w:cs="Arial"/>
          <w:b/>
          <w:bCs/>
          <w:sz w:val="16"/>
          <w:szCs w:val="16"/>
        </w:rPr>
        <w:tab/>
      </w:r>
      <w:r w:rsidR="00C714D5" w:rsidRPr="00DA25F4">
        <w:rPr>
          <w:rFonts w:ascii="Arial" w:eastAsia="Batang" w:hAnsi="Arial" w:cs="Arial"/>
          <w:b/>
          <w:bCs/>
          <w:sz w:val="16"/>
          <w:szCs w:val="16"/>
        </w:rPr>
        <w:t>40.000.000</w:t>
      </w:r>
      <w:r w:rsidR="00C714D5" w:rsidRPr="00DA25F4">
        <w:rPr>
          <w:rFonts w:ascii="Arial" w:eastAsia="Batang" w:hAnsi="Arial" w:cs="Arial"/>
          <w:b/>
          <w:bCs/>
          <w:sz w:val="16"/>
          <w:szCs w:val="16"/>
        </w:rPr>
        <w:tab/>
        <w:t>91.449.175</w:t>
      </w:r>
      <w:r w:rsidR="00C714D5" w:rsidRPr="00DA25F4">
        <w:rPr>
          <w:rFonts w:ascii="Arial" w:eastAsia="Batang" w:hAnsi="Arial" w:cs="Arial"/>
          <w:b/>
          <w:bCs/>
          <w:sz w:val="16"/>
          <w:szCs w:val="16"/>
        </w:rPr>
        <w:tab/>
        <w:t>48.753</w:t>
      </w:r>
      <w:r w:rsidR="009B5052" w:rsidRPr="00DA25F4">
        <w:rPr>
          <w:rFonts w:ascii="Arial" w:eastAsia="Batang" w:hAnsi="Arial" w:cs="Arial"/>
          <w:b/>
          <w:bCs/>
          <w:sz w:val="16"/>
          <w:szCs w:val="16"/>
        </w:rPr>
        <w:tab/>
      </w:r>
      <w:r w:rsidR="00C714D5" w:rsidRPr="00DA25F4">
        <w:rPr>
          <w:rFonts w:ascii="Arial" w:hAnsi="Arial" w:cs="Arial"/>
          <w:b/>
          <w:bCs/>
          <w:color w:val="000000"/>
          <w:sz w:val="16"/>
          <w:szCs w:val="16"/>
        </w:rPr>
        <w:t>(51.558.087)</w:t>
      </w:r>
      <w:r w:rsidR="009B5052" w:rsidRPr="00DA25F4">
        <w:rPr>
          <w:rFonts w:ascii="Arial" w:eastAsia="Batang" w:hAnsi="Arial" w:cs="Arial"/>
          <w:b/>
          <w:bCs/>
          <w:sz w:val="16"/>
          <w:szCs w:val="16"/>
        </w:rPr>
        <w:tab/>
      </w:r>
      <w:r w:rsidR="00C714D5" w:rsidRPr="00DA25F4">
        <w:rPr>
          <w:rFonts w:ascii="Arial" w:hAnsi="Arial" w:cs="Arial"/>
          <w:b/>
          <w:bCs/>
          <w:color w:val="000000"/>
          <w:sz w:val="16"/>
          <w:szCs w:val="16"/>
        </w:rPr>
        <w:t>(1.157.217)</w:t>
      </w:r>
      <w:r w:rsidR="009B5052" w:rsidRPr="00DA25F4">
        <w:rPr>
          <w:rFonts w:ascii="Arial" w:eastAsia="Batang" w:hAnsi="Arial" w:cs="Arial"/>
          <w:b/>
          <w:bCs/>
          <w:sz w:val="16"/>
          <w:szCs w:val="16"/>
        </w:rPr>
        <w:tab/>
      </w:r>
      <w:r w:rsidR="00C714D5" w:rsidRPr="00DA25F4">
        <w:rPr>
          <w:rFonts w:ascii="Arial" w:hAnsi="Arial" w:cs="Arial"/>
          <w:b/>
          <w:bCs/>
          <w:color w:val="000000"/>
          <w:sz w:val="16"/>
          <w:szCs w:val="16"/>
        </w:rPr>
        <w:t>78.782.624</w:t>
      </w:r>
      <w:r w:rsidR="009B5052" w:rsidRPr="00DA25F4">
        <w:rPr>
          <w:rFonts w:ascii="Arial" w:eastAsia="Batang" w:hAnsi="Arial" w:cs="Arial"/>
          <w:b/>
          <w:bCs/>
          <w:sz w:val="16"/>
          <w:szCs w:val="16"/>
        </w:rPr>
        <w:tab/>
      </w:r>
      <w:r w:rsidR="00C714D5" w:rsidRPr="00DA25F4">
        <w:rPr>
          <w:rFonts w:ascii="Arial" w:hAnsi="Arial" w:cs="Arial"/>
          <w:b/>
          <w:bCs/>
          <w:color w:val="000000"/>
          <w:sz w:val="16"/>
          <w:szCs w:val="16"/>
        </w:rPr>
        <w:t>348.753</w:t>
      </w:r>
      <w:r w:rsidR="009B5052" w:rsidRPr="00DA25F4">
        <w:rPr>
          <w:rFonts w:ascii="Arial" w:eastAsia="Batang" w:hAnsi="Arial" w:cs="Arial"/>
          <w:b/>
          <w:bCs/>
          <w:sz w:val="16"/>
          <w:szCs w:val="16"/>
        </w:rPr>
        <w:tab/>
      </w:r>
      <w:r w:rsidR="00C714D5" w:rsidRPr="00DA25F4">
        <w:rPr>
          <w:rFonts w:ascii="Arial" w:hAnsi="Arial" w:cs="Arial"/>
          <w:b/>
          <w:bCs/>
          <w:color w:val="000000"/>
          <w:sz w:val="16"/>
          <w:szCs w:val="16"/>
        </w:rPr>
        <w:t>79.131.3</w:t>
      </w:r>
      <w:r w:rsidR="009553CB" w:rsidRPr="00DA25F4">
        <w:rPr>
          <w:rFonts w:ascii="Arial" w:hAnsi="Arial" w:cs="Arial"/>
          <w:b/>
          <w:bCs/>
          <w:color w:val="000000"/>
          <w:sz w:val="16"/>
          <w:szCs w:val="16"/>
        </w:rPr>
        <w:t>7</w:t>
      </w:r>
      <w:r w:rsidR="00C714D5" w:rsidRPr="00DA25F4">
        <w:rPr>
          <w:rFonts w:ascii="Arial" w:hAnsi="Arial" w:cs="Arial"/>
          <w:b/>
          <w:bCs/>
          <w:color w:val="000000"/>
          <w:sz w:val="16"/>
          <w:szCs w:val="16"/>
        </w:rPr>
        <w:t>7</w:t>
      </w:r>
    </w:p>
    <w:p w:rsidR="00874A85" w:rsidRPr="00DA25F4" w:rsidRDefault="00874A85">
      <w:pPr>
        <w:pStyle w:val="Heading4"/>
        <w:keepNext w:val="0"/>
        <w:widowControl w:val="0"/>
        <w:tabs>
          <w:tab w:val="clear" w:pos="151"/>
          <w:tab w:val="clear" w:pos="288"/>
          <w:tab w:val="clear" w:pos="468"/>
          <w:tab w:val="clear" w:pos="7371"/>
          <w:tab w:val="clear" w:pos="8789"/>
          <w:tab w:val="right" w:pos="3686"/>
          <w:tab w:val="right" w:pos="5245"/>
          <w:tab w:val="right" w:pos="6521"/>
          <w:tab w:val="right" w:pos="7938"/>
          <w:tab w:val="right" w:pos="9498"/>
          <w:tab w:val="right" w:pos="10915"/>
          <w:tab w:val="right" w:pos="12333"/>
          <w:tab w:val="right" w:pos="14003"/>
        </w:tabs>
        <w:suppressAutoHyphens w:val="0"/>
        <w:spacing w:line="216" w:lineRule="auto"/>
        <w:rPr>
          <w:rFonts w:ascii="Arial" w:hAnsi="Arial" w:cs="Arial"/>
          <w:sz w:val="16"/>
          <w:szCs w:val="16"/>
        </w:rPr>
      </w:pPr>
    </w:p>
    <w:p w:rsidR="00B34343" w:rsidRPr="00DA25F4" w:rsidRDefault="00B34343" w:rsidP="00490F07">
      <w:pPr>
        <w:pStyle w:val="Heading4"/>
        <w:keepNext w:val="0"/>
        <w:widowControl w:val="0"/>
        <w:tabs>
          <w:tab w:val="clear" w:pos="151"/>
          <w:tab w:val="clear" w:pos="288"/>
          <w:tab w:val="clear" w:pos="468"/>
          <w:tab w:val="clear" w:pos="7371"/>
          <w:tab w:val="clear" w:pos="8789"/>
        </w:tabs>
        <w:suppressAutoHyphens w:val="0"/>
        <w:spacing w:line="216" w:lineRule="auto"/>
        <w:jc w:val="left"/>
        <w:rPr>
          <w:rFonts w:ascii="Arial" w:hAnsi="Arial" w:cs="Arial"/>
          <w:sz w:val="20"/>
        </w:rPr>
      </w:pPr>
    </w:p>
    <w:p w:rsidR="00B34343" w:rsidRPr="00DA25F4" w:rsidRDefault="00B34343" w:rsidP="00490F07">
      <w:pPr>
        <w:pStyle w:val="Heading4"/>
        <w:keepNext w:val="0"/>
        <w:widowControl w:val="0"/>
        <w:tabs>
          <w:tab w:val="clear" w:pos="151"/>
          <w:tab w:val="clear" w:pos="288"/>
          <w:tab w:val="clear" w:pos="468"/>
          <w:tab w:val="clear" w:pos="7371"/>
          <w:tab w:val="clear" w:pos="8789"/>
        </w:tabs>
        <w:suppressAutoHyphens w:val="0"/>
        <w:spacing w:line="216" w:lineRule="auto"/>
        <w:jc w:val="left"/>
        <w:rPr>
          <w:rFonts w:ascii="Arial" w:hAnsi="Arial" w:cs="Arial"/>
          <w:sz w:val="20"/>
        </w:rPr>
      </w:pPr>
    </w:p>
    <w:p w:rsidR="00B34343" w:rsidRPr="00DA25F4" w:rsidRDefault="00B34343" w:rsidP="00490F07">
      <w:pPr>
        <w:pStyle w:val="Heading4"/>
        <w:keepNext w:val="0"/>
        <w:widowControl w:val="0"/>
        <w:tabs>
          <w:tab w:val="clear" w:pos="151"/>
          <w:tab w:val="clear" w:pos="288"/>
          <w:tab w:val="clear" w:pos="468"/>
          <w:tab w:val="clear" w:pos="7371"/>
          <w:tab w:val="clear" w:pos="8789"/>
        </w:tabs>
        <w:suppressAutoHyphens w:val="0"/>
        <w:spacing w:line="216" w:lineRule="auto"/>
        <w:jc w:val="left"/>
        <w:rPr>
          <w:rFonts w:ascii="Arial" w:hAnsi="Arial" w:cs="Arial"/>
          <w:sz w:val="20"/>
        </w:rPr>
      </w:pPr>
    </w:p>
    <w:p w:rsidR="00B34343" w:rsidRPr="00DA25F4" w:rsidRDefault="00B34343" w:rsidP="00490F07">
      <w:pPr>
        <w:pStyle w:val="Heading4"/>
        <w:keepNext w:val="0"/>
        <w:widowControl w:val="0"/>
        <w:tabs>
          <w:tab w:val="clear" w:pos="151"/>
          <w:tab w:val="clear" w:pos="288"/>
          <w:tab w:val="clear" w:pos="468"/>
          <w:tab w:val="clear" w:pos="7371"/>
          <w:tab w:val="clear" w:pos="8789"/>
        </w:tabs>
        <w:suppressAutoHyphens w:val="0"/>
        <w:spacing w:line="216" w:lineRule="auto"/>
        <w:jc w:val="left"/>
        <w:rPr>
          <w:rFonts w:ascii="Arial" w:hAnsi="Arial" w:cs="Arial"/>
          <w:sz w:val="20"/>
        </w:rPr>
      </w:pPr>
    </w:p>
    <w:p w:rsidR="00B34343" w:rsidRPr="00DA25F4" w:rsidRDefault="00B34343" w:rsidP="00490F07">
      <w:pPr>
        <w:pStyle w:val="Heading4"/>
        <w:keepNext w:val="0"/>
        <w:widowControl w:val="0"/>
        <w:tabs>
          <w:tab w:val="clear" w:pos="151"/>
          <w:tab w:val="clear" w:pos="288"/>
          <w:tab w:val="clear" w:pos="468"/>
          <w:tab w:val="clear" w:pos="7371"/>
          <w:tab w:val="clear" w:pos="8789"/>
        </w:tabs>
        <w:suppressAutoHyphens w:val="0"/>
        <w:spacing w:line="216" w:lineRule="auto"/>
        <w:jc w:val="left"/>
        <w:rPr>
          <w:rFonts w:ascii="Arial" w:hAnsi="Arial" w:cs="Arial"/>
          <w:sz w:val="20"/>
        </w:rPr>
      </w:pPr>
    </w:p>
    <w:p w:rsidR="00B34343" w:rsidRPr="00DA25F4" w:rsidRDefault="00B34343" w:rsidP="00490F07">
      <w:pPr>
        <w:pStyle w:val="Heading4"/>
        <w:keepNext w:val="0"/>
        <w:widowControl w:val="0"/>
        <w:tabs>
          <w:tab w:val="clear" w:pos="151"/>
          <w:tab w:val="clear" w:pos="288"/>
          <w:tab w:val="clear" w:pos="468"/>
          <w:tab w:val="clear" w:pos="7371"/>
          <w:tab w:val="clear" w:pos="8789"/>
        </w:tabs>
        <w:suppressAutoHyphens w:val="0"/>
        <w:spacing w:line="216" w:lineRule="auto"/>
        <w:jc w:val="left"/>
        <w:rPr>
          <w:rFonts w:ascii="Arial" w:hAnsi="Arial" w:cs="Arial"/>
          <w:sz w:val="20"/>
        </w:rPr>
      </w:pPr>
    </w:p>
    <w:p w:rsidR="00B34343" w:rsidRPr="00DA25F4" w:rsidRDefault="00B34343" w:rsidP="00490F07">
      <w:pPr>
        <w:pStyle w:val="Heading4"/>
        <w:keepNext w:val="0"/>
        <w:widowControl w:val="0"/>
        <w:tabs>
          <w:tab w:val="clear" w:pos="151"/>
          <w:tab w:val="clear" w:pos="288"/>
          <w:tab w:val="clear" w:pos="468"/>
          <w:tab w:val="clear" w:pos="7371"/>
          <w:tab w:val="clear" w:pos="8789"/>
        </w:tabs>
        <w:suppressAutoHyphens w:val="0"/>
        <w:spacing w:line="216" w:lineRule="auto"/>
        <w:jc w:val="left"/>
        <w:rPr>
          <w:rFonts w:ascii="Arial" w:hAnsi="Arial" w:cs="Arial"/>
          <w:sz w:val="20"/>
        </w:rPr>
      </w:pPr>
    </w:p>
    <w:p w:rsidR="00E84C60" w:rsidRPr="00DA25F4" w:rsidRDefault="00E84C60" w:rsidP="00490F07">
      <w:pPr>
        <w:pStyle w:val="Heading4"/>
        <w:keepNext w:val="0"/>
        <w:widowControl w:val="0"/>
        <w:tabs>
          <w:tab w:val="clear" w:pos="151"/>
          <w:tab w:val="clear" w:pos="288"/>
          <w:tab w:val="clear" w:pos="468"/>
          <w:tab w:val="clear" w:pos="7371"/>
          <w:tab w:val="clear" w:pos="8789"/>
        </w:tabs>
        <w:suppressAutoHyphens w:val="0"/>
        <w:jc w:val="left"/>
        <w:rPr>
          <w:rFonts w:ascii="Arial" w:hAnsi="Arial" w:cs="Arial"/>
          <w:b w:val="0"/>
          <w:sz w:val="20"/>
        </w:rPr>
      </w:pPr>
    </w:p>
    <w:p w:rsidR="00E84C60" w:rsidRPr="00DA25F4" w:rsidRDefault="00E84C60" w:rsidP="00490F07">
      <w:pPr>
        <w:pStyle w:val="Heading4"/>
        <w:keepNext w:val="0"/>
        <w:widowControl w:val="0"/>
        <w:tabs>
          <w:tab w:val="clear" w:pos="151"/>
          <w:tab w:val="clear" w:pos="288"/>
          <w:tab w:val="clear" w:pos="468"/>
          <w:tab w:val="clear" w:pos="7371"/>
          <w:tab w:val="clear" w:pos="8789"/>
        </w:tabs>
        <w:suppressAutoHyphens w:val="0"/>
        <w:jc w:val="left"/>
        <w:rPr>
          <w:rFonts w:ascii="Arial" w:hAnsi="Arial" w:cs="Arial"/>
          <w:b w:val="0"/>
          <w:sz w:val="20"/>
        </w:rPr>
      </w:pPr>
    </w:p>
    <w:p w:rsidR="00E84C60" w:rsidRPr="00DA25F4" w:rsidRDefault="00E84C60" w:rsidP="00490F07">
      <w:pPr>
        <w:pStyle w:val="Heading4"/>
        <w:keepNext w:val="0"/>
        <w:widowControl w:val="0"/>
        <w:tabs>
          <w:tab w:val="clear" w:pos="151"/>
          <w:tab w:val="clear" w:pos="288"/>
          <w:tab w:val="clear" w:pos="468"/>
          <w:tab w:val="clear" w:pos="7371"/>
          <w:tab w:val="clear" w:pos="8789"/>
        </w:tabs>
        <w:suppressAutoHyphens w:val="0"/>
        <w:jc w:val="left"/>
        <w:rPr>
          <w:rFonts w:ascii="Arial" w:hAnsi="Arial" w:cs="Arial"/>
          <w:b w:val="0"/>
          <w:sz w:val="20"/>
        </w:rPr>
      </w:pPr>
    </w:p>
    <w:p w:rsidR="00E84C60" w:rsidRPr="00DA25F4" w:rsidRDefault="00E84C60" w:rsidP="00490F07">
      <w:pPr>
        <w:pStyle w:val="Heading4"/>
        <w:keepNext w:val="0"/>
        <w:widowControl w:val="0"/>
        <w:tabs>
          <w:tab w:val="clear" w:pos="151"/>
          <w:tab w:val="clear" w:pos="288"/>
          <w:tab w:val="clear" w:pos="468"/>
          <w:tab w:val="clear" w:pos="7371"/>
          <w:tab w:val="clear" w:pos="8789"/>
        </w:tabs>
        <w:suppressAutoHyphens w:val="0"/>
        <w:jc w:val="left"/>
        <w:rPr>
          <w:rFonts w:ascii="Arial" w:hAnsi="Arial" w:cs="Arial"/>
          <w:b w:val="0"/>
          <w:sz w:val="20"/>
        </w:rPr>
      </w:pPr>
    </w:p>
    <w:p w:rsidR="00E84C60" w:rsidRPr="00DA25F4" w:rsidRDefault="00E84C60" w:rsidP="00490F07">
      <w:pPr>
        <w:pStyle w:val="Heading4"/>
        <w:keepNext w:val="0"/>
        <w:widowControl w:val="0"/>
        <w:tabs>
          <w:tab w:val="clear" w:pos="151"/>
          <w:tab w:val="clear" w:pos="288"/>
          <w:tab w:val="clear" w:pos="468"/>
          <w:tab w:val="clear" w:pos="7371"/>
          <w:tab w:val="clear" w:pos="8789"/>
        </w:tabs>
        <w:suppressAutoHyphens w:val="0"/>
        <w:jc w:val="left"/>
        <w:rPr>
          <w:rFonts w:ascii="Arial" w:hAnsi="Arial" w:cs="Arial"/>
          <w:b w:val="0"/>
          <w:sz w:val="20"/>
        </w:rPr>
      </w:pPr>
    </w:p>
    <w:p w:rsidR="00E84C60" w:rsidRPr="00DA25F4" w:rsidRDefault="00E84C60" w:rsidP="00490F07">
      <w:pPr>
        <w:pStyle w:val="Heading4"/>
        <w:keepNext w:val="0"/>
        <w:widowControl w:val="0"/>
        <w:tabs>
          <w:tab w:val="clear" w:pos="151"/>
          <w:tab w:val="clear" w:pos="288"/>
          <w:tab w:val="clear" w:pos="468"/>
          <w:tab w:val="clear" w:pos="7371"/>
          <w:tab w:val="clear" w:pos="8789"/>
        </w:tabs>
        <w:suppressAutoHyphens w:val="0"/>
        <w:jc w:val="left"/>
        <w:rPr>
          <w:rFonts w:ascii="Arial" w:hAnsi="Arial" w:cs="Arial"/>
          <w:b w:val="0"/>
          <w:sz w:val="22"/>
          <w:szCs w:val="22"/>
        </w:rPr>
      </w:pPr>
    </w:p>
    <w:p w:rsidR="00B34343" w:rsidRPr="00DA25F4" w:rsidRDefault="003D4842" w:rsidP="00490F07">
      <w:pPr>
        <w:pStyle w:val="Heading4"/>
        <w:keepNext w:val="0"/>
        <w:widowControl w:val="0"/>
        <w:tabs>
          <w:tab w:val="clear" w:pos="151"/>
          <w:tab w:val="clear" w:pos="288"/>
          <w:tab w:val="clear" w:pos="468"/>
          <w:tab w:val="clear" w:pos="7371"/>
          <w:tab w:val="clear" w:pos="8789"/>
        </w:tabs>
        <w:suppressAutoHyphens w:val="0"/>
        <w:jc w:val="left"/>
        <w:rPr>
          <w:rFonts w:ascii="Arial" w:hAnsi="Arial" w:cs="Arial"/>
          <w:sz w:val="20"/>
        </w:rPr>
      </w:pPr>
      <w:r w:rsidRPr="00DA25F4">
        <w:rPr>
          <w:rFonts w:ascii="Arial" w:hAnsi="Arial" w:cs="Arial"/>
          <w:b w:val="0"/>
          <w:sz w:val="20"/>
        </w:rPr>
        <w:t xml:space="preserve">Takip eden notlar </w:t>
      </w:r>
      <w:proofErr w:type="gramStart"/>
      <w:r w:rsidRPr="00DA25F4">
        <w:rPr>
          <w:rFonts w:ascii="Arial" w:hAnsi="Arial" w:cs="Arial"/>
          <w:b w:val="0"/>
          <w:sz w:val="20"/>
        </w:rPr>
        <w:t>konsolide</w:t>
      </w:r>
      <w:proofErr w:type="gramEnd"/>
      <w:r w:rsidRPr="00DA25F4">
        <w:rPr>
          <w:rFonts w:ascii="Arial" w:hAnsi="Arial" w:cs="Arial"/>
          <w:b w:val="0"/>
          <w:sz w:val="20"/>
        </w:rPr>
        <w:t xml:space="preserve"> finansal tabloların tamamlayıcı parçasını oluştururlar.</w:t>
      </w:r>
    </w:p>
    <w:p w:rsidR="00B34343" w:rsidRPr="00DA25F4" w:rsidRDefault="00B34343" w:rsidP="00490F07">
      <w:pPr>
        <w:pStyle w:val="Heading4"/>
        <w:keepNext w:val="0"/>
        <w:widowControl w:val="0"/>
        <w:tabs>
          <w:tab w:val="clear" w:pos="151"/>
          <w:tab w:val="clear" w:pos="288"/>
          <w:tab w:val="clear" w:pos="468"/>
          <w:tab w:val="clear" w:pos="7371"/>
          <w:tab w:val="clear" w:pos="8789"/>
        </w:tabs>
        <w:suppressAutoHyphens w:val="0"/>
        <w:spacing w:line="216" w:lineRule="auto"/>
        <w:jc w:val="left"/>
        <w:rPr>
          <w:rFonts w:ascii="Arial" w:hAnsi="Arial" w:cs="Arial"/>
          <w:sz w:val="20"/>
        </w:rPr>
        <w:sectPr w:rsidR="00B34343" w:rsidRPr="00DA25F4" w:rsidSect="003304CE">
          <w:headerReference w:type="default" r:id="rId26"/>
          <w:footerReference w:type="default" r:id="rId27"/>
          <w:pgSz w:w="16838" w:h="11906" w:orient="landscape" w:code="9"/>
          <w:pgMar w:top="1134" w:right="1134" w:bottom="1134" w:left="1701" w:header="851" w:footer="851" w:gutter="0"/>
          <w:pgNumType w:start="4"/>
          <w:cols w:space="708"/>
          <w:noEndnote/>
        </w:sectPr>
      </w:pPr>
    </w:p>
    <w:bookmarkEnd w:id="30"/>
    <w:bookmarkEnd w:id="31"/>
    <w:bookmarkEnd w:id="32"/>
    <w:bookmarkEnd w:id="33"/>
    <w:p w:rsidR="00704952" w:rsidRPr="00DA25F4" w:rsidRDefault="00704952" w:rsidP="00DA25F4">
      <w:pPr>
        <w:pStyle w:val="Heading4"/>
        <w:keepNext w:val="0"/>
        <w:widowControl w:val="0"/>
        <w:tabs>
          <w:tab w:val="clear" w:pos="151"/>
          <w:tab w:val="clear" w:pos="288"/>
          <w:tab w:val="clear" w:pos="468"/>
          <w:tab w:val="clear" w:pos="8789"/>
          <w:tab w:val="left" w:pos="-1440"/>
          <w:tab w:val="left" w:pos="-720"/>
          <w:tab w:val="right" w:pos="5812"/>
          <w:tab w:val="right" w:pos="7371"/>
          <w:tab w:val="right" w:pos="9071"/>
        </w:tabs>
        <w:suppressAutoHyphens w:val="0"/>
        <w:rPr>
          <w:rFonts w:ascii="Arial" w:hAnsi="Arial" w:cs="Arial"/>
          <w:sz w:val="18"/>
          <w:szCs w:val="18"/>
        </w:rPr>
      </w:pPr>
      <w:r w:rsidRPr="00DA25F4">
        <w:rPr>
          <w:rFonts w:ascii="Arial" w:hAnsi="Arial" w:cs="Arial"/>
          <w:sz w:val="18"/>
          <w:szCs w:val="18"/>
        </w:rPr>
        <w:tab/>
        <w:t>Dipnot</w:t>
      </w:r>
      <w:r w:rsidRPr="00DA25F4">
        <w:rPr>
          <w:rFonts w:ascii="Arial" w:hAnsi="Arial" w:cs="Arial"/>
          <w:sz w:val="18"/>
          <w:szCs w:val="18"/>
        </w:rPr>
        <w:tab/>
        <w:t>Cari Dönem</w:t>
      </w:r>
      <w:r w:rsidRPr="00DA25F4">
        <w:rPr>
          <w:rFonts w:ascii="Arial" w:hAnsi="Arial" w:cs="Arial"/>
          <w:sz w:val="18"/>
          <w:szCs w:val="18"/>
        </w:rPr>
        <w:tab/>
        <w:t>Önceki Dönem</w:t>
      </w:r>
    </w:p>
    <w:p w:rsidR="00704952" w:rsidRPr="00DA25F4" w:rsidRDefault="00704952" w:rsidP="00DA25F4">
      <w:pPr>
        <w:pStyle w:val="Heading4"/>
        <w:keepNext w:val="0"/>
        <w:widowControl w:val="0"/>
        <w:pBdr>
          <w:bottom w:val="single" w:sz="4" w:space="1" w:color="auto"/>
        </w:pBdr>
        <w:tabs>
          <w:tab w:val="clear" w:pos="151"/>
          <w:tab w:val="clear" w:pos="288"/>
          <w:tab w:val="clear" w:pos="468"/>
          <w:tab w:val="clear" w:pos="8789"/>
          <w:tab w:val="left" w:pos="-1440"/>
          <w:tab w:val="left" w:pos="-720"/>
          <w:tab w:val="right" w:pos="5812"/>
          <w:tab w:val="right" w:pos="7371"/>
          <w:tab w:val="right" w:pos="9071"/>
        </w:tabs>
        <w:suppressAutoHyphens w:val="0"/>
        <w:rPr>
          <w:rFonts w:ascii="Arial" w:hAnsi="Arial" w:cs="Arial"/>
          <w:sz w:val="18"/>
          <w:szCs w:val="18"/>
        </w:rPr>
      </w:pPr>
      <w:r w:rsidRPr="00DA25F4">
        <w:rPr>
          <w:rFonts w:ascii="Arial" w:hAnsi="Arial" w:cs="Arial"/>
          <w:sz w:val="18"/>
          <w:szCs w:val="18"/>
        </w:rPr>
        <w:tab/>
        <w:t>Referansı</w:t>
      </w:r>
      <w:r w:rsidRPr="00DA25F4">
        <w:rPr>
          <w:rFonts w:ascii="Arial" w:hAnsi="Arial" w:cs="Arial"/>
          <w:sz w:val="18"/>
          <w:szCs w:val="18"/>
        </w:rPr>
        <w:tab/>
        <w:t>31 Mart 2011</w:t>
      </w:r>
      <w:r w:rsidRPr="00DA25F4">
        <w:rPr>
          <w:rFonts w:ascii="Arial" w:hAnsi="Arial" w:cs="Arial"/>
          <w:sz w:val="18"/>
          <w:szCs w:val="18"/>
        </w:rPr>
        <w:tab/>
        <w:t>31 Mart 2010</w:t>
      </w:r>
    </w:p>
    <w:p w:rsidR="00704952" w:rsidRPr="00DA25F4" w:rsidRDefault="00704952" w:rsidP="00DA25F4">
      <w:pPr>
        <w:widowControl w:val="0"/>
        <w:tabs>
          <w:tab w:val="right" w:pos="5812"/>
          <w:tab w:val="right" w:pos="7371"/>
          <w:tab w:val="decimal" w:pos="9071"/>
        </w:tabs>
        <w:jc w:val="both"/>
        <w:rPr>
          <w:rFonts w:ascii="Arial" w:hAnsi="Arial" w:cs="Arial"/>
          <w:b/>
          <w:sz w:val="18"/>
          <w:szCs w:val="18"/>
        </w:rPr>
      </w:pPr>
    </w:p>
    <w:p w:rsidR="00704952" w:rsidRPr="00DA25F4" w:rsidRDefault="00704952" w:rsidP="00DA25F4">
      <w:pPr>
        <w:widowControl w:val="0"/>
        <w:tabs>
          <w:tab w:val="right" w:pos="5812"/>
          <w:tab w:val="right" w:pos="7371"/>
          <w:tab w:val="decimal" w:pos="9071"/>
        </w:tabs>
        <w:jc w:val="both"/>
        <w:rPr>
          <w:rFonts w:ascii="Arial" w:hAnsi="Arial" w:cs="Arial"/>
          <w:sz w:val="18"/>
          <w:szCs w:val="18"/>
        </w:rPr>
      </w:pPr>
      <w:r w:rsidRPr="00DA25F4">
        <w:rPr>
          <w:rFonts w:ascii="Arial" w:hAnsi="Arial" w:cs="Arial"/>
          <w:b/>
          <w:sz w:val="18"/>
          <w:szCs w:val="18"/>
        </w:rPr>
        <w:t>İşletme faaliyetleri:</w:t>
      </w:r>
    </w:p>
    <w:p w:rsidR="00704952" w:rsidRPr="00DA25F4" w:rsidRDefault="00704952" w:rsidP="00DA25F4">
      <w:pPr>
        <w:widowControl w:val="0"/>
        <w:tabs>
          <w:tab w:val="right" w:pos="5812"/>
          <w:tab w:val="right" w:pos="7371"/>
          <w:tab w:val="decimal" w:pos="9071"/>
        </w:tabs>
        <w:jc w:val="both"/>
        <w:rPr>
          <w:rFonts w:ascii="Arial" w:hAnsi="Arial" w:cs="Arial"/>
          <w:b/>
          <w:sz w:val="18"/>
          <w:szCs w:val="18"/>
        </w:rPr>
      </w:pPr>
    </w:p>
    <w:p w:rsidR="00704952" w:rsidRPr="00DA25F4" w:rsidRDefault="00704952" w:rsidP="00DA25F4">
      <w:pPr>
        <w:widowControl w:val="0"/>
        <w:tabs>
          <w:tab w:val="right" w:pos="5812"/>
          <w:tab w:val="right" w:pos="7371"/>
          <w:tab w:val="right" w:pos="9071"/>
        </w:tabs>
        <w:jc w:val="both"/>
        <w:rPr>
          <w:rFonts w:ascii="Arial" w:hAnsi="Arial" w:cs="Arial"/>
          <w:sz w:val="18"/>
          <w:szCs w:val="18"/>
        </w:rPr>
      </w:pPr>
      <w:bookmarkStart w:id="44" w:name="OLE_LINK374"/>
      <w:r w:rsidRPr="00DA25F4">
        <w:rPr>
          <w:rFonts w:ascii="Arial" w:hAnsi="Arial" w:cs="Arial"/>
          <w:sz w:val="18"/>
          <w:szCs w:val="20"/>
        </w:rPr>
        <w:t>Sürdürülen faaliyetler vergi öncesi zararı</w:t>
      </w:r>
      <w:r w:rsidRPr="00DA25F4">
        <w:rPr>
          <w:rFonts w:ascii="Arial" w:hAnsi="Arial" w:cs="Arial"/>
          <w:sz w:val="18"/>
          <w:szCs w:val="18"/>
        </w:rPr>
        <w:tab/>
      </w:r>
      <w:r w:rsidRPr="00DA25F4">
        <w:rPr>
          <w:rFonts w:ascii="Arial" w:hAnsi="Arial" w:cs="Arial"/>
          <w:sz w:val="18"/>
          <w:szCs w:val="18"/>
        </w:rPr>
        <w:tab/>
      </w:r>
      <w:bookmarkStart w:id="45" w:name="OLE_LINK233"/>
      <w:bookmarkStart w:id="46" w:name="OLE_LINK373"/>
      <w:r w:rsidRPr="00DA25F4">
        <w:rPr>
          <w:rFonts w:ascii="Arial" w:hAnsi="Arial" w:cs="Arial"/>
          <w:sz w:val="18"/>
          <w:szCs w:val="18"/>
        </w:rPr>
        <w:t>(</w:t>
      </w:r>
      <w:r w:rsidR="00446F71" w:rsidRPr="00DA25F4">
        <w:rPr>
          <w:rFonts w:ascii="Arial" w:hAnsi="Arial" w:cs="Arial"/>
          <w:sz w:val="18"/>
          <w:szCs w:val="18"/>
        </w:rPr>
        <w:t>1.5</w:t>
      </w:r>
      <w:r w:rsidR="00EB1EDD">
        <w:rPr>
          <w:rFonts w:ascii="Arial" w:hAnsi="Arial" w:cs="Arial"/>
          <w:sz w:val="18"/>
          <w:szCs w:val="18"/>
        </w:rPr>
        <w:t>2</w:t>
      </w:r>
      <w:r w:rsidR="003B63C2">
        <w:rPr>
          <w:rFonts w:ascii="Arial" w:hAnsi="Arial" w:cs="Arial"/>
          <w:sz w:val="18"/>
          <w:szCs w:val="18"/>
        </w:rPr>
        <w:t>0</w:t>
      </w:r>
      <w:r w:rsidR="00EB1EDD">
        <w:rPr>
          <w:rFonts w:ascii="Arial" w:hAnsi="Arial" w:cs="Arial"/>
          <w:sz w:val="18"/>
          <w:szCs w:val="18"/>
        </w:rPr>
        <w:t>.</w:t>
      </w:r>
      <w:r w:rsidR="003B63C2">
        <w:rPr>
          <w:rFonts w:ascii="Arial" w:hAnsi="Arial" w:cs="Arial"/>
          <w:sz w:val="18"/>
          <w:szCs w:val="18"/>
        </w:rPr>
        <w:t>861</w:t>
      </w:r>
      <w:r w:rsidRPr="00DA25F4">
        <w:rPr>
          <w:rFonts w:ascii="Arial" w:hAnsi="Arial" w:cs="Arial"/>
          <w:sz w:val="18"/>
          <w:szCs w:val="18"/>
        </w:rPr>
        <w:t>)</w:t>
      </w:r>
      <w:r w:rsidRPr="00DA25F4">
        <w:rPr>
          <w:rFonts w:ascii="Arial" w:hAnsi="Arial" w:cs="Arial"/>
          <w:sz w:val="18"/>
          <w:szCs w:val="18"/>
        </w:rPr>
        <w:tab/>
        <w:t>(1</w:t>
      </w:r>
      <w:bookmarkEnd w:id="45"/>
      <w:bookmarkEnd w:id="46"/>
      <w:r w:rsidR="0006198D" w:rsidRPr="00DA25F4">
        <w:rPr>
          <w:rFonts w:ascii="Arial" w:hAnsi="Arial" w:cs="Arial"/>
          <w:sz w:val="18"/>
          <w:szCs w:val="18"/>
        </w:rPr>
        <w:t>.168.084)</w:t>
      </w:r>
    </w:p>
    <w:p w:rsidR="00704952" w:rsidRPr="00DA25F4" w:rsidRDefault="00704952" w:rsidP="00DA25F4">
      <w:pPr>
        <w:widowControl w:val="0"/>
        <w:tabs>
          <w:tab w:val="right" w:pos="5812"/>
          <w:tab w:val="right" w:pos="7371"/>
          <w:tab w:val="right" w:pos="9071"/>
        </w:tabs>
        <w:jc w:val="both"/>
        <w:rPr>
          <w:rFonts w:ascii="Arial" w:hAnsi="Arial" w:cs="Arial"/>
          <w:b/>
          <w:sz w:val="18"/>
          <w:szCs w:val="18"/>
        </w:rPr>
      </w:pPr>
      <w:r w:rsidRPr="00DA25F4">
        <w:rPr>
          <w:rFonts w:ascii="Arial" w:hAnsi="Arial" w:cs="Arial"/>
          <w:b/>
          <w:sz w:val="18"/>
          <w:szCs w:val="18"/>
        </w:rPr>
        <w:t xml:space="preserve"> </w:t>
      </w:r>
    </w:p>
    <w:p w:rsidR="00704952" w:rsidRPr="00DA25F4" w:rsidRDefault="00704952" w:rsidP="00DA25F4">
      <w:pPr>
        <w:widowControl w:val="0"/>
        <w:tabs>
          <w:tab w:val="right" w:pos="5812"/>
          <w:tab w:val="right" w:pos="7371"/>
          <w:tab w:val="right" w:pos="9071"/>
        </w:tabs>
        <w:jc w:val="both"/>
        <w:rPr>
          <w:rFonts w:ascii="Arial" w:hAnsi="Arial" w:cs="Arial"/>
          <w:b/>
          <w:sz w:val="18"/>
          <w:szCs w:val="18"/>
        </w:rPr>
      </w:pPr>
      <w:r w:rsidRPr="00DA25F4">
        <w:rPr>
          <w:rFonts w:ascii="Arial" w:hAnsi="Arial" w:cs="Arial"/>
          <w:b/>
          <w:sz w:val="18"/>
          <w:szCs w:val="18"/>
        </w:rPr>
        <w:t>Düzeltmeler:</w:t>
      </w:r>
    </w:p>
    <w:p w:rsidR="00704952" w:rsidRPr="00DA25F4" w:rsidRDefault="009C3ACC" w:rsidP="00DA25F4">
      <w:pPr>
        <w:widowControl w:val="0"/>
        <w:tabs>
          <w:tab w:val="right" w:pos="5812"/>
          <w:tab w:val="right" w:pos="7371"/>
          <w:tab w:val="right" w:pos="9071"/>
        </w:tabs>
        <w:jc w:val="both"/>
        <w:rPr>
          <w:rFonts w:ascii="Arial" w:hAnsi="Arial" w:cs="Arial"/>
          <w:sz w:val="18"/>
          <w:szCs w:val="18"/>
        </w:rPr>
      </w:pPr>
      <w:r w:rsidRPr="00DA25F4">
        <w:rPr>
          <w:rFonts w:ascii="Arial" w:hAnsi="Arial" w:cs="Arial"/>
          <w:sz w:val="18"/>
          <w:szCs w:val="18"/>
        </w:rPr>
        <w:t>Faiz gideri</w:t>
      </w:r>
      <w:r w:rsidRPr="00DA25F4">
        <w:rPr>
          <w:rFonts w:ascii="Arial" w:hAnsi="Arial" w:cs="Arial"/>
          <w:sz w:val="18"/>
          <w:szCs w:val="18"/>
        </w:rPr>
        <w:tab/>
      </w:r>
      <w:r w:rsidR="00A8533A" w:rsidRPr="00DA25F4">
        <w:rPr>
          <w:rFonts w:ascii="Arial" w:hAnsi="Arial" w:cs="Arial"/>
          <w:sz w:val="18"/>
          <w:szCs w:val="18"/>
        </w:rPr>
        <w:tab/>
        <w:t>386.332</w:t>
      </w:r>
      <w:r w:rsidR="00704952" w:rsidRPr="00DA25F4">
        <w:rPr>
          <w:rFonts w:ascii="Arial" w:hAnsi="Arial" w:cs="Arial"/>
          <w:sz w:val="18"/>
          <w:szCs w:val="18"/>
        </w:rPr>
        <w:tab/>
      </w:r>
      <w:r w:rsidR="0006198D" w:rsidRPr="00DA25F4">
        <w:rPr>
          <w:rFonts w:ascii="Arial" w:hAnsi="Arial" w:cs="Arial"/>
          <w:sz w:val="18"/>
          <w:szCs w:val="18"/>
        </w:rPr>
        <w:t>150.690</w:t>
      </w:r>
      <w:r w:rsidR="00704952" w:rsidRPr="00DA25F4">
        <w:rPr>
          <w:rFonts w:ascii="Arial" w:hAnsi="Arial" w:cs="Arial"/>
          <w:sz w:val="18"/>
          <w:szCs w:val="18"/>
        </w:rPr>
        <w:t xml:space="preserve"> </w:t>
      </w:r>
    </w:p>
    <w:p w:rsidR="00704952" w:rsidRPr="00DA25F4" w:rsidRDefault="00704952" w:rsidP="00DA25F4">
      <w:pPr>
        <w:widowControl w:val="0"/>
        <w:tabs>
          <w:tab w:val="right" w:pos="5812"/>
          <w:tab w:val="right" w:pos="7371"/>
          <w:tab w:val="right" w:pos="9071"/>
        </w:tabs>
        <w:jc w:val="both"/>
        <w:rPr>
          <w:rFonts w:ascii="Arial" w:hAnsi="Arial" w:cs="Arial"/>
          <w:sz w:val="18"/>
          <w:szCs w:val="18"/>
        </w:rPr>
      </w:pPr>
      <w:r w:rsidRPr="00DA25F4">
        <w:rPr>
          <w:rFonts w:ascii="Arial" w:hAnsi="Arial" w:cs="Arial"/>
          <w:sz w:val="18"/>
          <w:szCs w:val="18"/>
        </w:rPr>
        <w:t>Türev araçları</w:t>
      </w:r>
      <w:r w:rsidR="00AB15F2" w:rsidRPr="00DA25F4">
        <w:rPr>
          <w:rFonts w:ascii="Arial" w:hAnsi="Arial" w:cs="Arial"/>
          <w:sz w:val="18"/>
          <w:szCs w:val="18"/>
        </w:rPr>
        <w:t xml:space="preserve"> giderleri</w:t>
      </w:r>
      <w:r w:rsidRPr="00DA25F4">
        <w:rPr>
          <w:rFonts w:ascii="Arial" w:hAnsi="Arial" w:cs="Arial"/>
          <w:sz w:val="18"/>
          <w:szCs w:val="18"/>
        </w:rPr>
        <w:tab/>
      </w:r>
      <w:r w:rsidRPr="00DA25F4">
        <w:rPr>
          <w:rFonts w:ascii="Arial" w:hAnsi="Arial" w:cs="Arial"/>
          <w:sz w:val="18"/>
          <w:szCs w:val="18"/>
        </w:rPr>
        <w:tab/>
      </w:r>
      <w:r w:rsidR="00AB15F2" w:rsidRPr="00DA25F4">
        <w:rPr>
          <w:rFonts w:ascii="Arial" w:hAnsi="Arial" w:cs="Arial"/>
          <w:sz w:val="18"/>
          <w:szCs w:val="18"/>
        </w:rPr>
        <w:t>45.754</w:t>
      </w:r>
      <w:r w:rsidRPr="00DA25F4">
        <w:rPr>
          <w:rFonts w:ascii="Arial" w:hAnsi="Arial" w:cs="Arial"/>
          <w:sz w:val="18"/>
          <w:szCs w:val="18"/>
        </w:rPr>
        <w:tab/>
        <w:t>-</w:t>
      </w:r>
    </w:p>
    <w:p w:rsidR="00704952" w:rsidRPr="00DA25F4" w:rsidRDefault="00704952" w:rsidP="00DA25F4">
      <w:pPr>
        <w:widowControl w:val="0"/>
        <w:tabs>
          <w:tab w:val="right" w:pos="5812"/>
          <w:tab w:val="right" w:pos="7371"/>
          <w:tab w:val="right" w:pos="9071"/>
        </w:tabs>
        <w:jc w:val="both"/>
        <w:rPr>
          <w:rFonts w:ascii="Arial" w:hAnsi="Arial" w:cs="Arial"/>
          <w:sz w:val="18"/>
          <w:szCs w:val="18"/>
        </w:rPr>
      </w:pPr>
      <w:r w:rsidRPr="00DA25F4">
        <w:rPr>
          <w:rFonts w:ascii="Arial" w:hAnsi="Arial" w:cs="Arial"/>
          <w:sz w:val="18"/>
          <w:szCs w:val="18"/>
        </w:rPr>
        <w:t>Kıdem tazminatındaki (azalış) /</w:t>
      </w:r>
      <w:r w:rsidR="009C3ACC" w:rsidRPr="00DA25F4">
        <w:rPr>
          <w:rFonts w:ascii="Arial" w:hAnsi="Arial" w:cs="Arial"/>
          <w:sz w:val="18"/>
          <w:szCs w:val="18"/>
        </w:rPr>
        <w:t xml:space="preserve">artış </w:t>
      </w:r>
      <w:r w:rsidR="009C3ACC" w:rsidRPr="00DA25F4">
        <w:rPr>
          <w:rFonts w:ascii="Arial" w:hAnsi="Arial" w:cs="Arial"/>
          <w:sz w:val="18"/>
          <w:szCs w:val="18"/>
        </w:rPr>
        <w:tab/>
      </w:r>
      <w:r w:rsidRPr="00DA25F4">
        <w:rPr>
          <w:rFonts w:ascii="Arial" w:hAnsi="Arial" w:cs="Arial"/>
          <w:sz w:val="18"/>
          <w:szCs w:val="18"/>
        </w:rPr>
        <w:tab/>
        <w:t>(54.352)</w:t>
      </w:r>
      <w:r w:rsidRPr="00DA25F4">
        <w:rPr>
          <w:rFonts w:ascii="Arial" w:hAnsi="Arial" w:cs="Arial"/>
          <w:sz w:val="18"/>
          <w:szCs w:val="18"/>
        </w:rPr>
        <w:tab/>
      </w:r>
      <w:r w:rsidR="0006198D" w:rsidRPr="00DA25F4">
        <w:rPr>
          <w:rFonts w:ascii="Arial" w:hAnsi="Arial" w:cs="Arial"/>
          <w:sz w:val="18"/>
          <w:szCs w:val="18"/>
        </w:rPr>
        <w:t>(3.447</w:t>
      </w:r>
      <w:r w:rsidRPr="00DA25F4">
        <w:rPr>
          <w:rFonts w:ascii="Arial" w:hAnsi="Arial" w:cs="Arial"/>
          <w:sz w:val="18"/>
          <w:szCs w:val="18"/>
        </w:rPr>
        <w:t>)</w:t>
      </w:r>
    </w:p>
    <w:p w:rsidR="00704952" w:rsidRPr="00DA25F4" w:rsidRDefault="00704952" w:rsidP="00DA25F4">
      <w:pPr>
        <w:widowControl w:val="0"/>
        <w:tabs>
          <w:tab w:val="right" w:pos="5812"/>
          <w:tab w:val="right" w:pos="7371"/>
          <w:tab w:val="right" w:pos="9071"/>
        </w:tabs>
        <w:jc w:val="both"/>
        <w:rPr>
          <w:rFonts w:ascii="Arial" w:hAnsi="Arial" w:cs="Arial"/>
          <w:sz w:val="18"/>
          <w:szCs w:val="18"/>
        </w:rPr>
      </w:pPr>
      <w:r w:rsidRPr="00DA25F4">
        <w:rPr>
          <w:rFonts w:ascii="Arial" w:hAnsi="Arial" w:cs="Arial"/>
          <w:sz w:val="18"/>
          <w:szCs w:val="18"/>
        </w:rPr>
        <w:t>Amortisman ve itfa payları</w:t>
      </w:r>
      <w:r w:rsidRPr="00DA25F4">
        <w:rPr>
          <w:rFonts w:ascii="Arial" w:hAnsi="Arial" w:cs="Arial"/>
          <w:sz w:val="18"/>
          <w:szCs w:val="18"/>
        </w:rPr>
        <w:tab/>
      </w:r>
      <w:r w:rsidR="00636975" w:rsidRPr="00DA25F4">
        <w:rPr>
          <w:rFonts w:ascii="Arial" w:hAnsi="Arial" w:cs="Arial"/>
          <w:sz w:val="18"/>
          <w:szCs w:val="18"/>
        </w:rPr>
        <w:t>7,</w:t>
      </w:r>
      <w:r w:rsidR="009C3ACC" w:rsidRPr="00DA25F4">
        <w:rPr>
          <w:rFonts w:ascii="Arial" w:hAnsi="Arial" w:cs="Arial"/>
          <w:sz w:val="18"/>
          <w:szCs w:val="18"/>
        </w:rPr>
        <w:t>8</w:t>
      </w:r>
      <w:r w:rsidRPr="00DA25F4">
        <w:rPr>
          <w:rFonts w:ascii="Arial" w:hAnsi="Arial" w:cs="Arial"/>
          <w:sz w:val="18"/>
          <w:szCs w:val="18"/>
        </w:rPr>
        <w:tab/>
      </w:r>
      <w:r w:rsidR="00EB1EDD">
        <w:rPr>
          <w:rFonts w:ascii="Arial" w:hAnsi="Arial" w:cs="Arial"/>
          <w:sz w:val="18"/>
          <w:szCs w:val="18"/>
        </w:rPr>
        <w:t>74.475</w:t>
      </w:r>
      <w:r w:rsidRPr="00DA25F4">
        <w:rPr>
          <w:rFonts w:ascii="Arial" w:hAnsi="Arial" w:cs="Arial"/>
          <w:sz w:val="18"/>
          <w:szCs w:val="18"/>
        </w:rPr>
        <w:tab/>
      </w:r>
      <w:r w:rsidR="0006198D" w:rsidRPr="00DA25F4">
        <w:rPr>
          <w:rFonts w:ascii="Arial" w:hAnsi="Arial" w:cs="Arial"/>
          <w:sz w:val="18"/>
          <w:szCs w:val="18"/>
        </w:rPr>
        <w:t>47.086</w:t>
      </w:r>
    </w:p>
    <w:p w:rsidR="00704952" w:rsidRPr="00DA25F4" w:rsidRDefault="009C3ACC" w:rsidP="00DA25F4">
      <w:pPr>
        <w:widowControl w:val="0"/>
        <w:pBdr>
          <w:bottom w:val="single" w:sz="4" w:space="1" w:color="auto"/>
        </w:pBdr>
        <w:tabs>
          <w:tab w:val="right" w:pos="5812"/>
          <w:tab w:val="right" w:pos="7371"/>
          <w:tab w:val="right" w:pos="9071"/>
        </w:tabs>
        <w:jc w:val="both"/>
        <w:rPr>
          <w:rFonts w:ascii="Arial" w:hAnsi="Arial" w:cs="Arial"/>
          <w:sz w:val="18"/>
          <w:szCs w:val="18"/>
        </w:rPr>
      </w:pPr>
      <w:r w:rsidRPr="00DA25F4">
        <w:rPr>
          <w:rFonts w:ascii="Arial" w:hAnsi="Arial" w:cs="Arial"/>
          <w:sz w:val="18"/>
          <w:szCs w:val="18"/>
        </w:rPr>
        <w:t>Faiz geliri</w:t>
      </w:r>
      <w:r w:rsidRPr="00DA25F4">
        <w:rPr>
          <w:rFonts w:ascii="Arial" w:hAnsi="Arial" w:cs="Arial"/>
          <w:sz w:val="18"/>
          <w:szCs w:val="18"/>
        </w:rPr>
        <w:tab/>
      </w:r>
      <w:r w:rsidR="00704952" w:rsidRPr="00DA25F4">
        <w:rPr>
          <w:rFonts w:ascii="Arial" w:hAnsi="Arial" w:cs="Arial"/>
          <w:sz w:val="18"/>
          <w:szCs w:val="18"/>
        </w:rPr>
        <w:tab/>
        <w:t>(11.09</w:t>
      </w:r>
      <w:r w:rsidR="001216C6" w:rsidRPr="00DA25F4">
        <w:rPr>
          <w:rFonts w:ascii="Arial" w:hAnsi="Arial" w:cs="Arial"/>
          <w:sz w:val="18"/>
          <w:szCs w:val="18"/>
        </w:rPr>
        <w:t>9</w:t>
      </w:r>
      <w:r w:rsidR="00704952" w:rsidRPr="00DA25F4">
        <w:rPr>
          <w:rFonts w:ascii="Arial" w:hAnsi="Arial" w:cs="Arial"/>
          <w:sz w:val="18"/>
          <w:szCs w:val="18"/>
        </w:rPr>
        <w:t>)</w:t>
      </w:r>
      <w:r w:rsidR="00704952" w:rsidRPr="00DA25F4">
        <w:rPr>
          <w:rFonts w:ascii="Arial" w:hAnsi="Arial" w:cs="Arial"/>
          <w:sz w:val="18"/>
          <w:szCs w:val="18"/>
        </w:rPr>
        <w:tab/>
        <w:t>(</w:t>
      </w:r>
      <w:r w:rsidR="0006198D" w:rsidRPr="00DA25F4">
        <w:rPr>
          <w:rFonts w:ascii="Arial" w:hAnsi="Arial" w:cs="Arial"/>
          <w:sz w:val="18"/>
          <w:szCs w:val="18"/>
        </w:rPr>
        <w:t>19.511</w:t>
      </w:r>
      <w:r w:rsidR="00704952" w:rsidRPr="00DA25F4">
        <w:rPr>
          <w:rFonts w:ascii="Arial" w:hAnsi="Arial" w:cs="Arial"/>
          <w:sz w:val="18"/>
          <w:szCs w:val="18"/>
        </w:rPr>
        <w:t>)</w:t>
      </w:r>
      <w:r w:rsidR="00704952" w:rsidRPr="00DA25F4">
        <w:rPr>
          <w:rFonts w:ascii="Arial" w:hAnsi="Arial" w:cs="Arial"/>
          <w:sz w:val="18"/>
          <w:szCs w:val="18"/>
        </w:rPr>
        <w:tab/>
      </w:r>
    </w:p>
    <w:bookmarkEnd w:id="44"/>
    <w:p w:rsidR="00704952" w:rsidRPr="00DA25F4" w:rsidRDefault="00704952" w:rsidP="00DA25F4">
      <w:pPr>
        <w:widowControl w:val="0"/>
        <w:tabs>
          <w:tab w:val="right" w:pos="5812"/>
          <w:tab w:val="right" w:pos="7371"/>
          <w:tab w:val="right" w:pos="9071"/>
        </w:tabs>
        <w:jc w:val="both"/>
        <w:rPr>
          <w:rFonts w:ascii="Arial" w:hAnsi="Arial" w:cs="Arial"/>
          <w:b/>
          <w:sz w:val="18"/>
          <w:szCs w:val="18"/>
        </w:rPr>
      </w:pPr>
    </w:p>
    <w:p w:rsidR="00704952" w:rsidRPr="00DA25F4" w:rsidRDefault="00704952" w:rsidP="00DA25F4">
      <w:pPr>
        <w:widowControl w:val="0"/>
        <w:tabs>
          <w:tab w:val="right" w:pos="5812"/>
          <w:tab w:val="right" w:pos="7371"/>
          <w:tab w:val="right" w:pos="9071"/>
        </w:tabs>
        <w:jc w:val="both"/>
        <w:rPr>
          <w:rFonts w:ascii="Arial" w:hAnsi="Arial" w:cs="Arial"/>
          <w:b/>
          <w:bCs/>
          <w:sz w:val="18"/>
          <w:szCs w:val="18"/>
        </w:rPr>
      </w:pPr>
      <w:r w:rsidRPr="00DA25F4">
        <w:rPr>
          <w:rFonts w:ascii="Arial" w:hAnsi="Arial" w:cs="Arial"/>
          <w:b/>
          <w:bCs/>
          <w:sz w:val="18"/>
          <w:szCs w:val="18"/>
        </w:rPr>
        <w:t xml:space="preserve">İşletme varlık ve yükümlülüklerindeki değişiklik </w:t>
      </w:r>
    </w:p>
    <w:p w:rsidR="00704952" w:rsidRPr="00DA25F4" w:rsidRDefault="00704952" w:rsidP="00DA25F4">
      <w:pPr>
        <w:widowControl w:val="0"/>
        <w:pBdr>
          <w:bottom w:val="single" w:sz="4" w:space="1" w:color="auto"/>
        </w:pBdr>
        <w:tabs>
          <w:tab w:val="right" w:pos="5812"/>
          <w:tab w:val="right" w:pos="7371"/>
          <w:tab w:val="right" w:pos="9071"/>
        </w:tabs>
        <w:jc w:val="both"/>
        <w:rPr>
          <w:rFonts w:ascii="Arial" w:hAnsi="Arial" w:cs="Arial"/>
          <w:b/>
          <w:bCs/>
          <w:sz w:val="18"/>
          <w:szCs w:val="18"/>
        </w:rPr>
      </w:pPr>
      <w:r w:rsidRPr="00DA25F4">
        <w:rPr>
          <w:rFonts w:ascii="Arial" w:hAnsi="Arial" w:cs="Arial"/>
          <w:b/>
          <w:bCs/>
          <w:sz w:val="18"/>
          <w:szCs w:val="18"/>
        </w:rPr>
        <w:t xml:space="preserve">   </w:t>
      </w:r>
      <w:proofErr w:type="gramStart"/>
      <w:r w:rsidRPr="00DA25F4">
        <w:rPr>
          <w:rFonts w:ascii="Arial" w:hAnsi="Arial" w:cs="Arial"/>
          <w:b/>
          <w:bCs/>
          <w:sz w:val="18"/>
          <w:szCs w:val="18"/>
        </w:rPr>
        <w:t>öncesi</w:t>
      </w:r>
      <w:proofErr w:type="gramEnd"/>
      <w:r w:rsidRPr="00DA25F4">
        <w:rPr>
          <w:rFonts w:ascii="Arial" w:hAnsi="Arial" w:cs="Arial"/>
          <w:b/>
          <w:bCs/>
          <w:sz w:val="18"/>
          <w:szCs w:val="18"/>
        </w:rPr>
        <w:t xml:space="preserve"> işletme faaliyetlerinde </w:t>
      </w:r>
      <w:r w:rsidR="00446F71" w:rsidRPr="00DA25F4">
        <w:rPr>
          <w:rFonts w:ascii="Arial" w:hAnsi="Arial" w:cs="Arial"/>
          <w:b/>
          <w:bCs/>
          <w:sz w:val="18"/>
          <w:szCs w:val="18"/>
        </w:rPr>
        <w:t>kullanılan net nakit</w:t>
      </w:r>
      <w:r w:rsidR="00446F71" w:rsidRPr="00DA25F4">
        <w:rPr>
          <w:rFonts w:ascii="Arial" w:hAnsi="Arial" w:cs="Arial"/>
          <w:b/>
          <w:bCs/>
          <w:sz w:val="18"/>
          <w:szCs w:val="18"/>
        </w:rPr>
        <w:tab/>
      </w:r>
      <w:r w:rsidR="00446F71" w:rsidRPr="00DA25F4">
        <w:rPr>
          <w:rFonts w:ascii="Arial" w:hAnsi="Arial" w:cs="Arial"/>
          <w:b/>
          <w:bCs/>
          <w:sz w:val="18"/>
          <w:szCs w:val="18"/>
        </w:rPr>
        <w:tab/>
        <w:t>(1.079.75</w:t>
      </w:r>
      <w:r w:rsidR="00D22B7D" w:rsidRPr="00DA25F4">
        <w:rPr>
          <w:rFonts w:ascii="Arial" w:hAnsi="Arial" w:cs="Arial"/>
          <w:b/>
          <w:bCs/>
          <w:sz w:val="18"/>
          <w:szCs w:val="18"/>
        </w:rPr>
        <w:t>1</w:t>
      </w:r>
      <w:r w:rsidR="00AB15F2" w:rsidRPr="00DA25F4">
        <w:rPr>
          <w:rFonts w:ascii="Arial" w:hAnsi="Arial" w:cs="Arial"/>
          <w:b/>
          <w:bCs/>
          <w:sz w:val="18"/>
          <w:szCs w:val="18"/>
        </w:rPr>
        <w:t>)</w:t>
      </w:r>
      <w:r w:rsidR="0006198D" w:rsidRPr="00DA25F4">
        <w:rPr>
          <w:rFonts w:ascii="Arial" w:hAnsi="Arial" w:cs="Arial"/>
          <w:b/>
          <w:bCs/>
          <w:sz w:val="18"/>
          <w:szCs w:val="18"/>
        </w:rPr>
        <w:tab/>
        <w:t>(993.266</w:t>
      </w:r>
      <w:r w:rsidRPr="00DA25F4">
        <w:rPr>
          <w:rFonts w:ascii="Arial" w:hAnsi="Arial" w:cs="Arial"/>
          <w:b/>
          <w:bCs/>
          <w:sz w:val="18"/>
          <w:szCs w:val="18"/>
        </w:rPr>
        <w:t>)</w:t>
      </w:r>
      <w:r w:rsidRPr="00DA25F4">
        <w:rPr>
          <w:rFonts w:ascii="Arial" w:hAnsi="Arial" w:cs="Arial"/>
          <w:b/>
          <w:bCs/>
          <w:sz w:val="18"/>
          <w:szCs w:val="18"/>
        </w:rPr>
        <w:tab/>
      </w:r>
    </w:p>
    <w:p w:rsidR="00704952" w:rsidRPr="00DA25F4" w:rsidRDefault="00704952" w:rsidP="00DA25F4">
      <w:pPr>
        <w:widowControl w:val="0"/>
        <w:tabs>
          <w:tab w:val="right" w:pos="5812"/>
          <w:tab w:val="right" w:pos="7371"/>
          <w:tab w:val="right" w:pos="9071"/>
        </w:tabs>
        <w:jc w:val="both"/>
        <w:rPr>
          <w:rFonts w:ascii="Arial" w:hAnsi="Arial" w:cs="Arial"/>
          <w:b/>
          <w:sz w:val="18"/>
          <w:szCs w:val="18"/>
        </w:rPr>
      </w:pPr>
    </w:p>
    <w:p w:rsidR="00704952" w:rsidRPr="00DA25F4" w:rsidRDefault="00704952" w:rsidP="00DA25F4">
      <w:pPr>
        <w:widowControl w:val="0"/>
        <w:tabs>
          <w:tab w:val="right" w:pos="5812"/>
          <w:tab w:val="right" w:pos="7371"/>
          <w:tab w:val="right" w:pos="9071"/>
        </w:tabs>
        <w:jc w:val="both"/>
        <w:rPr>
          <w:rFonts w:ascii="Arial" w:hAnsi="Arial" w:cs="Arial"/>
          <w:sz w:val="18"/>
          <w:szCs w:val="18"/>
        </w:rPr>
      </w:pPr>
      <w:bookmarkStart w:id="47" w:name="OLE_LINK489"/>
      <w:r w:rsidRPr="00DA25F4">
        <w:rPr>
          <w:rFonts w:ascii="Arial" w:hAnsi="Arial" w:cs="Arial"/>
          <w:sz w:val="18"/>
          <w:szCs w:val="18"/>
        </w:rPr>
        <w:t>Ticari alacaklardaki değişim</w:t>
      </w:r>
      <w:r w:rsidRPr="00DA25F4">
        <w:rPr>
          <w:rFonts w:ascii="Arial" w:hAnsi="Arial" w:cs="Arial"/>
          <w:sz w:val="18"/>
          <w:szCs w:val="18"/>
        </w:rPr>
        <w:tab/>
      </w:r>
      <w:r w:rsidRPr="00DA25F4">
        <w:rPr>
          <w:rFonts w:ascii="Arial" w:hAnsi="Arial" w:cs="Arial"/>
          <w:sz w:val="18"/>
          <w:szCs w:val="18"/>
        </w:rPr>
        <w:tab/>
        <w:t>(231.696)</w:t>
      </w:r>
      <w:r w:rsidRPr="00DA25F4">
        <w:rPr>
          <w:rFonts w:ascii="Arial" w:hAnsi="Arial" w:cs="Arial"/>
          <w:sz w:val="18"/>
          <w:szCs w:val="18"/>
        </w:rPr>
        <w:tab/>
      </w:r>
      <w:r w:rsidR="0006198D" w:rsidRPr="00DA25F4">
        <w:rPr>
          <w:rFonts w:ascii="Arial" w:hAnsi="Arial" w:cs="Arial"/>
          <w:sz w:val="18"/>
          <w:szCs w:val="18"/>
        </w:rPr>
        <w:t>(79.002)</w:t>
      </w:r>
    </w:p>
    <w:p w:rsidR="00704952" w:rsidRPr="00DA25F4" w:rsidRDefault="00704952" w:rsidP="00DA25F4">
      <w:pPr>
        <w:widowControl w:val="0"/>
        <w:tabs>
          <w:tab w:val="right" w:pos="5812"/>
          <w:tab w:val="right" w:pos="7371"/>
          <w:tab w:val="right" w:pos="9071"/>
        </w:tabs>
        <w:jc w:val="both"/>
        <w:rPr>
          <w:rFonts w:ascii="Arial" w:hAnsi="Arial" w:cs="Arial"/>
          <w:sz w:val="18"/>
          <w:szCs w:val="18"/>
        </w:rPr>
      </w:pPr>
      <w:r w:rsidRPr="00DA25F4">
        <w:rPr>
          <w:rFonts w:ascii="Arial" w:hAnsi="Arial" w:cs="Arial"/>
          <w:sz w:val="18"/>
          <w:szCs w:val="18"/>
        </w:rPr>
        <w:t>Stoklardaki değişim</w:t>
      </w:r>
      <w:r w:rsidRPr="00DA25F4">
        <w:rPr>
          <w:rFonts w:ascii="Arial" w:hAnsi="Arial" w:cs="Arial"/>
          <w:sz w:val="18"/>
          <w:szCs w:val="18"/>
        </w:rPr>
        <w:tab/>
      </w:r>
      <w:r w:rsidR="009C3ACC" w:rsidRPr="00DA25F4">
        <w:rPr>
          <w:rFonts w:ascii="Arial" w:hAnsi="Arial" w:cs="Arial"/>
          <w:sz w:val="18"/>
          <w:szCs w:val="18"/>
        </w:rPr>
        <w:t>5</w:t>
      </w:r>
      <w:r w:rsidRPr="00DA25F4">
        <w:rPr>
          <w:rFonts w:ascii="Arial" w:hAnsi="Arial" w:cs="Arial"/>
          <w:sz w:val="18"/>
          <w:szCs w:val="18"/>
        </w:rPr>
        <w:tab/>
        <w:t>(15.385)</w:t>
      </w:r>
      <w:r w:rsidRPr="00DA25F4">
        <w:rPr>
          <w:rFonts w:ascii="Arial" w:hAnsi="Arial" w:cs="Arial"/>
          <w:sz w:val="18"/>
          <w:szCs w:val="18"/>
        </w:rPr>
        <w:tab/>
      </w:r>
      <w:r w:rsidR="0006198D" w:rsidRPr="00DA25F4">
        <w:rPr>
          <w:rFonts w:ascii="Arial" w:hAnsi="Arial" w:cs="Arial"/>
          <w:sz w:val="18"/>
          <w:szCs w:val="18"/>
        </w:rPr>
        <w:t>(256.588)</w:t>
      </w:r>
    </w:p>
    <w:p w:rsidR="00704952" w:rsidRPr="00DA25F4" w:rsidRDefault="00704952" w:rsidP="00DA25F4">
      <w:pPr>
        <w:widowControl w:val="0"/>
        <w:tabs>
          <w:tab w:val="right" w:pos="5812"/>
          <w:tab w:val="right" w:pos="7371"/>
          <w:tab w:val="right" w:pos="9071"/>
        </w:tabs>
        <w:jc w:val="both"/>
        <w:rPr>
          <w:rFonts w:ascii="Arial" w:hAnsi="Arial" w:cs="Arial"/>
          <w:sz w:val="18"/>
          <w:szCs w:val="18"/>
        </w:rPr>
      </w:pPr>
      <w:r w:rsidRPr="00DA25F4">
        <w:rPr>
          <w:rFonts w:ascii="Arial" w:hAnsi="Arial" w:cs="Arial"/>
          <w:sz w:val="18"/>
          <w:szCs w:val="18"/>
        </w:rPr>
        <w:t>Diğer dönen ve duran varlıklardaki değişim</w:t>
      </w:r>
      <w:r w:rsidRPr="00DA25F4">
        <w:rPr>
          <w:rFonts w:ascii="Arial" w:hAnsi="Arial" w:cs="Arial"/>
          <w:sz w:val="18"/>
          <w:szCs w:val="18"/>
        </w:rPr>
        <w:tab/>
      </w:r>
      <w:r w:rsidR="009C3ACC" w:rsidRPr="00DA25F4">
        <w:rPr>
          <w:rFonts w:ascii="Arial" w:hAnsi="Arial" w:cs="Arial"/>
          <w:sz w:val="18"/>
          <w:szCs w:val="18"/>
        </w:rPr>
        <w:t>4,10</w:t>
      </w:r>
      <w:r w:rsidRPr="00DA25F4">
        <w:rPr>
          <w:rFonts w:ascii="Arial" w:hAnsi="Arial" w:cs="Arial"/>
          <w:sz w:val="18"/>
          <w:szCs w:val="18"/>
        </w:rPr>
        <w:tab/>
        <w:t>(288.978)</w:t>
      </w:r>
      <w:r w:rsidR="0006198D" w:rsidRPr="00DA25F4">
        <w:rPr>
          <w:rFonts w:ascii="Arial" w:hAnsi="Arial" w:cs="Arial"/>
          <w:sz w:val="18"/>
          <w:szCs w:val="18"/>
        </w:rPr>
        <w:tab/>
        <w:t>188.723</w:t>
      </w:r>
    </w:p>
    <w:p w:rsidR="009C3ACC" w:rsidRPr="00DA25F4" w:rsidRDefault="00704952" w:rsidP="00DA25F4">
      <w:pPr>
        <w:widowControl w:val="0"/>
        <w:tabs>
          <w:tab w:val="right" w:pos="5812"/>
          <w:tab w:val="right" w:pos="7371"/>
          <w:tab w:val="right" w:pos="9071"/>
        </w:tabs>
        <w:jc w:val="both"/>
        <w:rPr>
          <w:rFonts w:ascii="Arial" w:hAnsi="Arial" w:cs="Arial"/>
          <w:sz w:val="18"/>
          <w:szCs w:val="18"/>
        </w:rPr>
      </w:pPr>
      <w:r w:rsidRPr="00DA25F4">
        <w:rPr>
          <w:rFonts w:ascii="Arial" w:hAnsi="Arial" w:cs="Arial"/>
          <w:sz w:val="18"/>
          <w:szCs w:val="18"/>
        </w:rPr>
        <w:t xml:space="preserve">Ticari, diğer borçlar, borç karşılıkları ile kısa vadeli </w:t>
      </w:r>
    </w:p>
    <w:p w:rsidR="00704952" w:rsidRPr="00DA25F4" w:rsidRDefault="009C3ACC" w:rsidP="00DA25F4">
      <w:pPr>
        <w:widowControl w:val="0"/>
        <w:tabs>
          <w:tab w:val="right" w:pos="5812"/>
          <w:tab w:val="right" w:pos="7371"/>
          <w:tab w:val="right" w:pos="9071"/>
        </w:tabs>
        <w:jc w:val="both"/>
        <w:rPr>
          <w:rFonts w:ascii="Arial" w:hAnsi="Arial" w:cs="Arial"/>
          <w:sz w:val="18"/>
          <w:szCs w:val="18"/>
        </w:rPr>
      </w:pPr>
      <w:r w:rsidRPr="00DA25F4">
        <w:rPr>
          <w:rFonts w:ascii="Arial" w:hAnsi="Arial" w:cs="Arial"/>
          <w:sz w:val="18"/>
          <w:szCs w:val="18"/>
        </w:rPr>
        <w:t xml:space="preserve">   </w:t>
      </w:r>
      <w:proofErr w:type="gramStart"/>
      <w:r w:rsidR="00704952" w:rsidRPr="00DA25F4">
        <w:rPr>
          <w:rFonts w:ascii="Arial" w:hAnsi="Arial" w:cs="Arial"/>
          <w:sz w:val="18"/>
          <w:szCs w:val="18"/>
        </w:rPr>
        <w:t>yükümlülüklerdeki</w:t>
      </w:r>
      <w:proofErr w:type="gramEnd"/>
      <w:r w:rsidR="00704952" w:rsidRPr="00DA25F4">
        <w:rPr>
          <w:rFonts w:ascii="Arial" w:hAnsi="Arial" w:cs="Arial"/>
          <w:sz w:val="18"/>
          <w:szCs w:val="18"/>
        </w:rPr>
        <w:t xml:space="preserve"> değişim</w:t>
      </w:r>
      <w:r w:rsidR="00704952" w:rsidRPr="00DA25F4">
        <w:rPr>
          <w:rFonts w:ascii="Arial" w:hAnsi="Arial" w:cs="Arial"/>
          <w:sz w:val="18"/>
          <w:szCs w:val="18"/>
        </w:rPr>
        <w:tab/>
      </w:r>
      <w:r w:rsidRPr="00DA25F4">
        <w:rPr>
          <w:rFonts w:ascii="Arial" w:hAnsi="Arial" w:cs="Arial"/>
          <w:sz w:val="18"/>
          <w:szCs w:val="18"/>
        </w:rPr>
        <w:t>4,10</w:t>
      </w:r>
      <w:r w:rsidR="00704952" w:rsidRPr="00DA25F4">
        <w:rPr>
          <w:rFonts w:ascii="Arial" w:hAnsi="Arial" w:cs="Arial"/>
          <w:sz w:val="18"/>
          <w:szCs w:val="18"/>
        </w:rPr>
        <w:t xml:space="preserve">              </w:t>
      </w:r>
      <w:r w:rsidRPr="00DA25F4">
        <w:rPr>
          <w:rFonts w:ascii="Arial" w:hAnsi="Arial" w:cs="Arial"/>
          <w:sz w:val="18"/>
          <w:szCs w:val="18"/>
        </w:rPr>
        <w:tab/>
      </w:r>
      <w:r w:rsidR="00704952" w:rsidRPr="00DA25F4">
        <w:rPr>
          <w:rFonts w:ascii="Arial" w:hAnsi="Arial" w:cs="Arial"/>
          <w:sz w:val="18"/>
          <w:szCs w:val="18"/>
        </w:rPr>
        <w:t>290.711</w:t>
      </w:r>
      <w:r w:rsidR="00704952" w:rsidRPr="00DA25F4">
        <w:rPr>
          <w:rFonts w:ascii="Arial" w:hAnsi="Arial" w:cs="Arial"/>
          <w:sz w:val="18"/>
          <w:szCs w:val="18"/>
        </w:rPr>
        <w:tab/>
      </w:r>
      <w:r w:rsidR="0006198D" w:rsidRPr="00DA25F4">
        <w:rPr>
          <w:rFonts w:ascii="Arial" w:hAnsi="Arial" w:cs="Arial"/>
          <w:sz w:val="18"/>
          <w:szCs w:val="18"/>
        </w:rPr>
        <w:t>115.277</w:t>
      </w:r>
    </w:p>
    <w:p w:rsidR="00704952" w:rsidRPr="00DA25F4" w:rsidRDefault="00704952" w:rsidP="00DA25F4">
      <w:pPr>
        <w:widowControl w:val="0"/>
        <w:tabs>
          <w:tab w:val="right" w:pos="5812"/>
          <w:tab w:val="right" w:pos="7371"/>
          <w:tab w:val="right" w:pos="9071"/>
        </w:tabs>
        <w:jc w:val="both"/>
        <w:rPr>
          <w:rFonts w:ascii="Arial" w:hAnsi="Arial" w:cs="Arial"/>
          <w:sz w:val="18"/>
          <w:szCs w:val="18"/>
        </w:rPr>
      </w:pPr>
      <w:r w:rsidRPr="00DA25F4">
        <w:rPr>
          <w:rFonts w:ascii="Arial" w:hAnsi="Arial" w:cs="Arial"/>
          <w:sz w:val="18"/>
          <w:szCs w:val="18"/>
        </w:rPr>
        <w:t>Alınan avanslardaki değişim</w:t>
      </w:r>
      <w:r w:rsidRPr="00DA25F4">
        <w:rPr>
          <w:rFonts w:ascii="Arial" w:hAnsi="Arial" w:cs="Arial"/>
          <w:sz w:val="18"/>
          <w:szCs w:val="18"/>
        </w:rPr>
        <w:tab/>
      </w:r>
      <w:r w:rsidR="009C3ACC" w:rsidRPr="00DA25F4">
        <w:rPr>
          <w:rFonts w:ascii="Arial" w:hAnsi="Arial" w:cs="Arial"/>
          <w:sz w:val="18"/>
          <w:szCs w:val="18"/>
        </w:rPr>
        <w:t>10</w:t>
      </w:r>
      <w:r w:rsidR="00BF4B1C" w:rsidRPr="00DA25F4">
        <w:rPr>
          <w:rFonts w:ascii="Arial" w:hAnsi="Arial" w:cs="Arial"/>
          <w:sz w:val="18"/>
          <w:szCs w:val="18"/>
        </w:rPr>
        <w:tab/>
        <w:t>-</w:t>
      </w:r>
      <w:r w:rsidR="00BF4B1C" w:rsidRPr="00DA25F4">
        <w:rPr>
          <w:rFonts w:ascii="Arial" w:hAnsi="Arial" w:cs="Arial"/>
          <w:sz w:val="18"/>
          <w:szCs w:val="18"/>
        </w:rPr>
        <w:tab/>
      </w:r>
      <w:r w:rsidR="0006198D" w:rsidRPr="00DA25F4">
        <w:rPr>
          <w:rFonts w:ascii="Arial" w:hAnsi="Arial" w:cs="Arial"/>
          <w:sz w:val="18"/>
          <w:szCs w:val="18"/>
        </w:rPr>
        <w:t>28.411</w:t>
      </w:r>
    </w:p>
    <w:p w:rsidR="00704952" w:rsidRPr="00DA25F4" w:rsidRDefault="00704952" w:rsidP="00DA25F4">
      <w:pPr>
        <w:widowControl w:val="0"/>
        <w:tabs>
          <w:tab w:val="right" w:pos="5812"/>
          <w:tab w:val="right" w:pos="7371"/>
          <w:tab w:val="right" w:pos="9071"/>
        </w:tabs>
        <w:jc w:val="both"/>
        <w:rPr>
          <w:rFonts w:ascii="Arial" w:hAnsi="Arial" w:cs="Arial"/>
          <w:sz w:val="18"/>
          <w:szCs w:val="18"/>
        </w:rPr>
      </w:pPr>
      <w:r w:rsidRPr="00DA25F4">
        <w:rPr>
          <w:rFonts w:ascii="Arial" w:hAnsi="Arial" w:cs="Arial"/>
          <w:sz w:val="18"/>
          <w:szCs w:val="18"/>
        </w:rPr>
        <w:t>Satış amacıyla elde tutulan varlıklardaki değişim</w:t>
      </w:r>
      <w:r w:rsidRPr="00DA25F4">
        <w:rPr>
          <w:rFonts w:ascii="Arial" w:hAnsi="Arial" w:cs="Arial"/>
          <w:sz w:val="18"/>
          <w:szCs w:val="18"/>
        </w:rPr>
        <w:tab/>
      </w:r>
      <w:r w:rsidRPr="00DA25F4">
        <w:rPr>
          <w:rFonts w:ascii="Arial" w:hAnsi="Arial" w:cs="Arial"/>
          <w:sz w:val="18"/>
          <w:szCs w:val="18"/>
        </w:rPr>
        <w:tab/>
        <w:t>-</w:t>
      </w:r>
      <w:r w:rsidRPr="00DA25F4">
        <w:rPr>
          <w:rFonts w:ascii="Arial" w:hAnsi="Arial" w:cs="Arial"/>
          <w:sz w:val="18"/>
          <w:szCs w:val="18"/>
        </w:rPr>
        <w:tab/>
      </w:r>
      <w:r w:rsidR="00A5385E" w:rsidRPr="00DA25F4">
        <w:rPr>
          <w:rFonts w:ascii="Arial" w:hAnsi="Arial" w:cs="Arial"/>
          <w:sz w:val="18"/>
          <w:szCs w:val="18"/>
        </w:rPr>
        <w:t>-</w:t>
      </w:r>
    </w:p>
    <w:p w:rsidR="00704952" w:rsidRPr="00DA25F4" w:rsidRDefault="00704952" w:rsidP="00DA25F4">
      <w:pPr>
        <w:widowControl w:val="0"/>
        <w:tabs>
          <w:tab w:val="right" w:pos="5812"/>
          <w:tab w:val="right" w:pos="7371"/>
          <w:tab w:val="right" w:pos="9071"/>
        </w:tabs>
        <w:jc w:val="both"/>
        <w:rPr>
          <w:rFonts w:ascii="Arial" w:hAnsi="Arial" w:cs="Arial"/>
          <w:sz w:val="18"/>
          <w:szCs w:val="18"/>
        </w:rPr>
      </w:pPr>
      <w:r w:rsidRPr="00DA25F4">
        <w:rPr>
          <w:rFonts w:ascii="Arial" w:hAnsi="Arial" w:cs="Arial"/>
          <w:sz w:val="18"/>
          <w:szCs w:val="18"/>
        </w:rPr>
        <w:t>Diğer duran varlıklardaki değişim</w:t>
      </w:r>
      <w:r w:rsidRPr="00DA25F4">
        <w:rPr>
          <w:rFonts w:ascii="Arial" w:hAnsi="Arial" w:cs="Arial"/>
          <w:sz w:val="18"/>
          <w:szCs w:val="18"/>
        </w:rPr>
        <w:tab/>
      </w:r>
      <w:r w:rsidRPr="00DA25F4">
        <w:rPr>
          <w:rFonts w:ascii="Arial" w:hAnsi="Arial" w:cs="Arial"/>
          <w:sz w:val="18"/>
          <w:szCs w:val="18"/>
        </w:rPr>
        <w:tab/>
      </w:r>
      <w:r w:rsidR="00446F71" w:rsidRPr="00DA25F4">
        <w:rPr>
          <w:rFonts w:ascii="Arial" w:hAnsi="Arial" w:cs="Arial"/>
          <w:sz w:val="18"/>
          <w:szCs w:val="18"/>
        </w:rPr>
        <w:t>(</w:t>
      </w:r>
      <w:r w:rsidRPr="00DA25F4">
        <w:rPr>
          <w:rFonts w:ascii="Arial" w:hAnsi="Arial" w:cs="Arial"/>
          <w:sz w:val="18"/>
          <w:szCs w:val="18"/>
        </w:rPr>
        <w:t>905</w:t>
      </w:r>
      <w:r w:rsidR="00446F71" w:rsidRPr="00DA25F4">
        <w:rPr>
          <w:rFonts w:ascii="Arial" w:hAnsi="Arial" w:cs="Arial"/>
          <w:sz w:val="18"/>
          <w:szCs w:val="18"/>
        </w:rPr>
        <w:t>)</w:t>
      </w:r>
      <w:r w:rsidR="0006198D" w:rsidRPr="00DA25F4">
        <w:rPr>
          <w:rFonts w:ascii="Arial" w:hAnsi="Arial" w:cs="Arial"/>
          <w:sz w:val="18"/>
          <w:szCs w:val="18"/>
        </w:rPr>
        <w:tab/>
        <w:t>2.053</w:t>
      </w:r>
    </w:p>
    <w:p w:rsidR="00704952" w:rsidRPr="00DA25F4" w:rsidRDefault="00704952" w:rsidP="00DA25F4">
      <w:pPr>
        <w:widowControl w:val="0"/>
        <w:pBdr>
          <w:bottom w:val="single" w:sz="4" w:space="0" w:color="auto"/>
        </w:pBdr>
        <w:tabs>
          <w:tab w:val="right" w:pos="5812"/>
          <w:tab w:val="right" w:pos="7371"/>
          <w:tab w:val="right" w:pos="9071"/>
        </w:tabs>
        <w:jc w:val="both"/>
        <w:rPr>
          <w:rFonts w:ascii="Arial" w:hAnsi="Arial" w:cs="Arial"/>
          <w:sz w:val="18"/>
          <w:szCs w:val="18"/>
        </w:rPr>
      </w:pPr>
      <w:bookmarkStart w:id="48" w:name="OLE_LINK267"/>
      <w:bookmarkStart w:id="49" w:name="OLE_LINK39"/>
      <w:bookmarkEnd w:id="47"/>
      <w:r w:rsidRPr="00DA25F4">
        <w:rPr>
          <w:rFonts w:ascii="Arial" w:hAnsi="Arial" w:cs="Arial"/>
          <w:sz w:val="18"/>
          <w:szCs w:val="18"/>
        </w:rPr>
        <w:t>Ödenen dönem vergi gideri</w:t>
      </w:r>
      <w:bookmarkEnd w:id="48"/>
      <w:r w:rsidRPr="00DA25F4">
        <w:rPr>
          <w:rFonts w:ascii="Arial" w:hAnsi="Arial" w:cs="Arial"/>
          <w:sz w:val="18"/>
          <w:szCs w:val="18"/>
        </w:rPr>
        <w:tab/>
        <w:t>22</w:t>
      </w:r>
      <w:r w:rsidRPr="00DA25F4">
        <w:rPr>
          <w:rFonts w:ascii="Arial" w:hAnsi="Arial" w:cs="Arial"/>
          <w:sz w:val="18"/>
          <w:szCs w:val="18"/>
        </w:rPr>
        <w:tab/>
      </w:r>
      <w:bookmarkStart w:id="50" w:name="OLE_LINK268"/>
      <w:r w:rsidRPr="00DA25F4">
        <w:rPr>
          <w:rFonts w:ascii="Arial" w:hAnsi="Arial" w:cs="Arial"/>
          <w:sz w:val="18"/>
          <w:szCs w:val="18"/>
        </w:rPr>
        <w:t>(5.034)</w:t>
      </w:r>
      <w:r w:rsidRPr="00DA25F4">
        <w:rPr>
          <w:rFonts w:ascii="Arial" w:hAnsi="Arial" w:cs="Arial"/>
          <w:sz w:val="18"/>
          <w:szCs w:val="18"/>
        </w:rPr>
        <w:tab/>
        <w:t>(</w:t>
      </w:r>
      <w:bookmarkEnd w:id="50"/>
      <w:r w:rsidR="0006198D" w:rsidRPr="00DA25F4">
        <w:rPr>
          <w:rFonts w:ascii="Arial" w:hAnsi="Arial" w:cs="Arial"/>
          <w:sz w:val="18"/>
          <w:szCs w:val="18"/>
        </w:rPr>
        <w:t>7.137)</w:t>
      </w:r>
    </w:p>
    <w:p w:rsidR="00704952" w:rsidRPr="00DA25F4" w:rsidRDefault="00704952" w:rsidP="00DA25F4">
      <w:pPr>
        <w:widowControl w:val="0"/>
        <w:pBdr>
          <w:bottom w:val="single" w:sz="4" w:space="0" w:color="auto"/>
        </w:pBdr>
        <w:tabs>
          <w:tab w:val="right" w:pos="5812"/>
          <w:tab w:val="right" w:pos="7371"/>
          <w:tab w:val="right" w:pos="9071"/>
        </w:tabs>
        <w:jc w:val="both"/>
        <w:rPr>
          <w:rFonts w:ascii="Arial" w:hAnsi="Arial" w:cs="Arial"/>
          <w:sz w:val="18"/>
          <w:szCs w:val="18"/>
        </w:rPr>
      </w:pPr>
      <w:r w:rsidRPr="00DA25F4">
        <w:rPr>
          <w:rFonts w:ascii="Arial" w:hAnsi="Arial" w:cs="Arial"/>
          <w:sz w:val="18"/>
          <w:szCs w:val="18"/>
        </w:rPr>
        <w:t>Türev finansal araçlardaki değişim</w:t>
      </w:r>
      <w:r w:rsidRPr="00DA25F4">
        <w:rPr>
          <w:rFonts w:ascii="Arial" w:hAnsi="Arial" w:cs="Arial"/>
          <w:sz w:val="18"/>
          <w:szCs w:val="18"/>
        </w:rPr>
        <w:tab/>
      </w:r>
      <w:r w:rsidRPr="00DA25F4">
        <w:rPr>
          <w:rFonts w:ascii="Arial" w:hAnsi="Arial" w:cs="Arial"/>
          <w:sz w:val="18"/>
          <w:szCs w:val="18"/>
        </w:rPr>
        <w:tab/>
      </w:r>
      <w:r w:rsidR="00AB15F2" w:rsidRPr="00DA25F4">
        <w:rPr>
          <w:rFonts w:ascii="Arial" w:hAnsi="Arial" w:cs="Arial"/>
          <w:sz w:val="18"/>
          <w:szCs w:val="18"/>
        </w:rPr>
        <w:t>486.740</w:t>
      </w:r>
      <w:r w:rsidR="0006198D" w:rsidRPr="00DA25F4">
        <w:rPr>
          <w:rFonts w:ascii="Arial" w:hAnsi="Arial" w:cs="Arial"/>
          <w:sz w:val="18"/>
          <w:szCs w:val="18"/>
        </w:rPr>
        <w:tab/>
        <w:t>-</w:t>
      </w:r>
    </w:p>
    <w:bookmarkEnd w:id="49"/>
    <w:p w:rsidR="00704952" w:rsidRPr="00DA25F4" w:rsidRDefault="00704952" w:rsidP="00DA25F4">
      <w:pPr>
        <w:widowControl w:val="0"/>
        <w:tabs>
          <w:tab w:val="right" w:pos="5812"/>
          <w:tab w:val="right" w:pos="7371"/>
          <w:tab w:val="right" w:pos="9071"/>
        </w:tabs>
        <w:jc w:val="both"/>
        <w:rPr>
          <w:rFonts w:ascii="Arial" w:hAnsi="Arial" w:cs="Arial"/>
          <w:b/>
          <w:sz w:val="18"/>
          <w:szCs w:val="18"/>
        </w:rPr>
      </w:pPr>
    </w:p>
    <w:p w:rsidR="00704952" w:rsidRPr="00DA25F4" w:rsidRDefault="00704952" w:rsidP="00DA25F4">
      <w:pPr>
        <w:widowControl w:val="0"/>
        <w:pBdr>
          <w:bottom w:val="single" w:sz="4" w:space="1" w:color="auto"/>
        </w:pBdr>
        <w:tabs>
          <w:tab w:val="right" w:pos="5812"/>
          <w:tab w:val="right" w:pos="7371"/>
          <w:tab w:val="right" w:pos="9071"/>
        </w:tabs>
        <w:jc w:val="both"/>
        <w:rPr>
          <w:rFonts w:ascii="Arial" w:hAnsi="Arial" w:cs="Arial"/>
          <w:b/>
          <w:bCs/>
          <w:sz w:val="18"/>
          <w:szCs w:val="18"/>
        </w:rPr>
      </w:pPr>
      <w:r w:rsidRPr="00DA25F4">
        <w:rPr>
          <w:rFonts w:ascii="Arial" w:hAnsi="Arial" w:cs="Arial"/>
          <w:b/>
          <w:bCs/>
          <w:sz w:val="18"/>
          <w:szCs w:val="18"/>
        </w:rPr>
        <w:t>İşletme faaliyetlerinden (kullanılan)/sağlanan net nakit</w:t>
      </w:r>
      <w:r w:rsidRPr="00DA25F4">
        <w:rPr>
          <w:rFonts w:ascii="Arial" w:hAnsi="Arial" w:cs="Arial"/>
          <w:b/>
          <w:bCs/>
          <w:sz w:val="18"/>
          <w:szCs w:val="18"/>
        </w:rPr>
        <w:tab/>
      </w:r>
      <w:r w:rsidRPr="00DA25F4">
        <w:rPr>
          <w:rFonts w:ascii="Arial" w:hAnsi="Arial" w:cs="Arial"/>
          <w:b/>
          <w:bCs/>
          <w:sz w:val="18"/>
          <w:szCs w:val="18"/>
        </w:rPr>
        <w:tab/>
      </w:r>
      <w:bookmarkStart w:id="51" w:name="OLE_LINK201"/>
      <w:bookmarkStart w:id="52" w:name="OLE_LINK238"/>
      <w:r w:rsidR="00AB15F2" w:rsidRPr="00DA25F4">
        <w:rPr>
          <w:rFonts w:ascii="Arial" w:hAnsi="Arial" w:cs="Arial"/>
          <w:b/>
          <w:bCs/>
          <w:sz w:val="18"/>
          <w:szCs w:val="18"/>
        </w:rPr>
        <w:t>(844.29</w:t>
      </w:r>
      <w:r w:rsidR="00D22B7D" w:rsidRPr="00DA25F4">
        <w:rPr>
          <w:rFonts w:ascii="Arial" w:hAnsi="Arial" w:cs="Arial"/>
          <w:b/>
          <w:bCs/>
          <w:sz w:val="18"/>
          <w:szCs w:val="18"/>
        </w:rPr>
        <w:t>8</w:t>
      </w:r>
      <w:r w:rsidRPr="00DA25F4">
        <w:rPr>
          <w:rFonts w:ascii="Arial" w:hAnsi="Arial" w:cs="Arial"/>
          <w:b/>
          <w:bCs/>
          <w:sz w:val="18"/>
          <w:szCs w:val="18"/>
        </w:rPr>
        <w:t>)</w:t>
      </w:r>
      <w:r w:rsidRPr="00DA25F4">
        <w:rPr>
          <w:rFonts w:ascii="Arial" w:hAnsi="Arial" w:cs="Arial"/>
          <w:b/>
          <w:bCs/>
          <w:sz w:val="18"/>
          <w:szCs w:val="18"/>
        </w:rPr>
        <w:tab/>
      </w:r>
      <w:bookmarkEnd w:id="51"/>
      <w:bookmarkEnd w:id="52"/>
      <w:r w:rsidR="0006198D" w:rsidRPr="00DA25F4">
        <w:rPr>
          <w:rFonts w:ascii="Arial" w:hAnsi="Arial" w:cs="Arial"/>
          <w:b/>
          <w:bCs/>
          <w:sz w:val="18"/>
          <w:szCs w:val="18"/>
        </w:rPr>
        <w:t>(1.001.529)</w:t>
      </w:r>
    </w:p>
    <w:p w:rsidR="00704952" w:rsidRPr="00DA25F4" w:rsidRDefault="00704952" w:rsidP="00DA25F4">
      <w:pPr>
        <w:widowControl w:val="0"/>
        <w:tabs>
          <w:tab w:val="right" w:pos="5812"/>
          <w:tab w:val="right" w:pos="7371"/>
          <w:tab w:val="right" w:pos="9071"/>
        </w:tabs>
        <w:jc w:val="both"/>
        <w:rPr>
          <w:rFonts w:ascii="Arial" w:hAnsi="Arial" w:cs="Arial"/>
          <w:b/>
          <w:sz w:val="18"/>
          <w:szCs w:val="18"/>
        </w:rPr>
      </w:pPr>
    </w:p>
    <w:p w:rsidR="00704952" w:rsidRPr="00DA25F4" w:rsidRDefault="00704952" w:rsidP="00DA25F4">
      <w:pPr>
        <w:widowControl w:val="0"/>
        <w:tabs>
          <w:tab w:val="right" w:pos="5812"/>
          <w:tab w:val="right" w:pos="7371"/>
          <w:tab w:val="right" w:pos="9071"/>
        </w:tabs>
        <w:jc w:val="both"/>
        <w:rPr>
          <w:rFonts w:ascii="Arial" w:hAnsi="Arial" w:cs="Arial"/>
          <w:b/>
          <w:sz w:val="18"/>
          <w:szCs w:val="18"/>
        </w:rPr>
      </w:pPr>
      <w:r w:rsidRPr="00DA25F4">
        <w:rPr>
          <w:rFonts w:ascii="Arial" w:hAnsi="Arial" w:cs="Arial"/>
          <w:b/>
          <w:bCs/>
          <w:sz w:val="18"/>
          <w:szCs w:val="18"/>
        </w:rPr>
        <w:t>Yatırım faaliyetleri:</w:t>
      </w:r>
    </w:p>
    <w:p w:rsidR="00704952" w:rsidRPr="00DA25F4" w:rsidRDefault="00704952" w:rsidP="00DA25F4">
      <w:pPr>
        <w:widowControl w:val="0"/>
        <w:pBdr>
          <w:bottom w:val="single" w:sz="4" w:space="1" w:color="auto"/>
        </w:pBdr>
        <w:tabs>
          <w:tab w:val="right" w:pos="5812"/>
          <w:tab w:val="right" w:pos="7371"/>
          <w:tab w:val="right" w:pos="9071"/>
        </w:tabs>
        <w:jc w:val="both"/>
        <w:rPr>
          <w:rFonts w:ascii="Arial" w:hAnsi="Arial" w:cs="Arial"/>
          <w:sz w:val="18"/>
          <w:szCs w:val="18"/>
        </w:rPr>
      </w:pPr>
      <w:r w:rsidRPr="00DA25F4">
        <w:rPr>
          <w:rFonts w:ascii="Arial" w:hAnsi="Arial" w:cs="Arial"/>
          <w:sz w:val="18"/>
          <w:szCs w:val="18"/>
        </w:rPr>
        <w:t>Maddi ve maddi olmayan duran varlık satın</w:t>
      </w:r>
      <w:r w:rsidR="009C3ACC" w:rsidRPr="00DA25F4">
        <w:rPr>
          <w:rFonts w:ascii="Arial" w:hAnsi="Arial" w:cs="Arial"/>
          <w:sz w:val="18"/>
          <w:szCs w:val="18"/>
        </w:rPr>
        <w:t xml:space="preserve"> alımı</w:t>
      </w:r>
      <w:r w:rsidR="009C3ACC" w:rsidRPr="00DA25F4">
        <w:rPr>
          <w:rFonts w:ascii="Arial" w:hAnsi="Arial" w:cs="Arial"/>
          <w:sz w:val="18"/>
          <w:szCs w:val="18"/>
        </w:rPr>
        <w:tab/>
        <w:t>7,8</w:t>
      </w:r>
      <w:r w:rsidRPr="00DA25F4">
        <w:rPr>
          <w:rFonts w:ascii="Arial" w:hAnsi="Arial" w:cs="Arial"/>
          <w:sz w:val="18"/>
          <w:szCs w:val="18"/>
        </w:rPr>
        <w:tab/>
      </w:r>
      <w:r w:rsidR="0006198D" w:rsidRPr="00DA25F4">
        <w:rPr>
          <w:rFonts w:ascii="Arial" w:hAnsi="Arial" w:cs="Arial"/>
          <w:sz w:val="18"/>
          <w:szCs w:val="18"/>
        </w:rPr>
        <w:t>(27.111</w:t>
      </w:r>
      <w:r w:rsidRPr="00DA25F4">
        <w:rPr>
          <w:rFonts w:ascii="Arial" w:hAnsi="Arial" w:cs="Arial"/>
          <w:sz w:val="18"/>
          <w:szCs w:val="18"/>
        </w:rPr>
        <w:t>)</w:t>
      </w:r>
      <w:r w:rsidR="0006198D" w:rsidRPr="00DA25F4">
        <w:rPr>
          <w:rFonts w:ascii="Arial" w:hAnsi="Arial" w:cs="Arial"/>
          <w:sz w:val="18"/>
          <w:szCs w:val="18"/>
        </w:rPr>
        <w:tab/>
        <w:t>(20.829</w:t>
      </w:r>
      <w:r w:rsidRPr="00DA25F4">
        <w:rPr>
          <w:rFonts w:ascii="Arial" w:hAnsi="Arial" w:cs="Arial"/>
          <w:sz w:val="18"/>
          <w:szCs w:val="18"/>
        </w:rPr>
        <w:t>)</w:t>
      </w:r>
    </w:p>
    <w:p w:rsidR="00704952" w:rsidRPr="00DA25F4" w:rsidRDefault="00704952" w:rsidP="00DA25F4">
      <w:pPr>
        <w:widowControl w:val="0"/>
        <w:tabs>
          <w:tab w:val="right" w:pos="5812"/>
          <w:tab w:val="right" w:pos="7371"/>
          <w:tab w:val="right" w:pos="9071"/>
        </w:tabs>
        <w:jc w:val="both"/>
        <w:rPr>
          <w:rFonts w:ascii="Arial" w:hAnsi="Arial" w:cs="Arial"/>
          <w:b/>
          <w:sz w:val="18"/>
          <w:szCs w:val="18"/>
        </w:rPr>
      </w:pPr>
    </w:p>
    <w:p w:rsidR="00704952" w:rsidRPr="00DA25F4" w:rsidRDefault="00704952" w:rsidP="00DA25F4">
      <w:pPr>
        <w:widowControl w:val="0"/>
        <w:pBdr>
          <w:bottom w:val="single" w:sz="4" w:space="0" w:color="auto"/>
        </w:pBdr>
        <w:tabs>
          <w:tab w:val="right" w:pos="5812"/>
          <w:tab w:val="right" w:pos="7371"/>
          <w:tab w:val="right" w:pos="9071"/>
        </w:tabs>
        <w:jc w:val="both"/>
        <w:rPr>
          <w:rFonts w:ascii="Arial" w:hAnsi="Arial" w:cs="Arial"/>
          <w:b/>
          <w:bCs/>
          <w:sz w:val="18"/>
          <w:szCs w:val="18"/>
        </w:rPr>
      </w:pPr>
      <w:r w:rsidRPr="00DA25F4">
        <w:rPr>
          <w:rFonts w:ascii="Arial" w:hAnsi="Arial" w:cs="Arial"/>
          <w:b/>
          <w:bCs/>
          <w:sz w:val="18"/>
          <w:szCs w:val="18"/>
        </w:rPr>
        <w:t>Yatırım faaliyetlerinden (kullanılan)/sağlanan net nakit</w:t>
      </w:r>
      <w:r w:rsidRPr="00DA25F4">
        <w:rPr>
          <w:rFonts w:ascii="Arial" w:hAnsi="Arial" w:cs="Arial"/>
          <w:b/>
          <w:bCs/>
          <w:sz w:val="18"/>
          <w:szCs w:val="18"/>
        </w:rPr>
        <w:tab/>
      </w:r>
      <w:r w:rsidRPr="00DA25F4">
        <w:rPr>
          <w:rFonts w:ascii="Arial" w:hAnsi="Arial" w:cs="Arial"/>
          <w:b/>
          <w:bCs/>
          <w:sz w:val="18"/>
          <w:szCs w:val="18"/>
        </w:rPr>
        <w:tab/>
      </w:r>
      <w:bookmarkStart w:id="53" w:name="OLE_LINK207"/>
      <w:r w:rsidRPr="00DA25F4">
        <w:rPr>
          <w:rFonts w:ascii="Arial" w:hAnsi="Arial" w:cs="Arial"/>
          <w:b/>
          <w:bCs/>
          <w:sz w:val="18"/>
          <w:szCs w:val="18"/>
        </w:rPr>
        <w:t>(</w:t>
      </w:r>
      <w:r w:rsidR="0006198D" w:rsidRPr="00DA25F4">
        <w:rPr>
          <w:rFonts w:ascii="Arial" w:hAnsi="Arial" w:cs="Arial"/>
          <w:b/>
          <w:bCs/>
          <w:sz w:val="18"/>
          <w:szCs w:val="18"/>
        </w:rPr>
        <w:t>27.111)</w:t>
      </w:r>
      <w:r w:rsidRPr="00DA25F4">
        <w:rPr>
          <w:rFonts w:ascii="Arial" w:hAnsi="Arial" w:cs="Arial"/>
          <w:b/>
          <w:bCs/>
          <w:sz w:val="18"/>
          <w:szCs w:val="18"/>
        </w:rPr>
        <w:tab/>
      </w:r>
      <w:bookmarkEnd w:id="53"/>
      <w:r w:rsidR="0006198D" w:rsidRPr="00DA25F4">
        <w:rPr>
          <w:rFonts w:ascii="Arial" w:hAnsi="Arial" w:cs="Arial"/>
          <w:b/>
          <w:bCs/>
          <w:sz w:val="18"/>
          <w:szCs w:val="18"/>
        </w:rPr>
        <w:t>(20.829)</w:t>
      </w:r>
    </w:p>
    <w:p w:rsidR="00704952" w:rsidRPr="00DA25F4" w:rsidRDefault="00704952" w:rsidP="00DA25F4">
      <w:pPr>
        <w:widowControl w:val="0"/>
        <w:tabs>
          <w:tab w:val="right" w:pos="5812"/>
          <w:tab w:val="right" w:pos="7371"/>
          <w:tab w:val="right" w:pos="9071"/>
        </w:tabs>
        <w:jc w:val="both"/>
        <w:rPr>
          <w:rFonts w:ascii="Arial" w:hAnsi="Arial" w:cs="Arial"/>
          <w:b/>
          <w:sz w:val="18"/>
          <w:szCs w:val="18"/>
        </w:rPr>
      </w:pPr>
    </w:p>
    <w:p w:rsidR="00704952" w:rsidRPr="00DA25F4" w:rsidRDefault="00704952" w:rsidP="00DA25F4">
      <w:pPr>
        <w:pStyle w:val="Heading6"/>
        <w:keepNext w:val="0"/>
        <w:widowControl w:val="0"/>
        <w:tabs>
          <w:tab w:val="clear" w:pos="-1440"/>
          <w:tab w:val="clear" w:pos="-720"/>
          <w:tab w:val="clear" w:pos="98"/>
          <w:tab w:val="clear" w:pos="576"/>
          <w:tab w:val="clear" w:pos="864"/>
          <w:tab w:val="clear" w:pos="5245"/>
          <w:tab w:val="clear" w:pos="6804"/>
          <w:tab w:val="clear" w:pos="9072"/>
          <w:tab w:val="right" w:pos="5812"/>
          <w:tab w:val="right" w:pos="7371"/>
          <w:tab w:val="right" w:pos="9071"/>
        </w:tabs>
        <w:spacing w:line="240" w:lineRule="auto"/>
        <w:rPr>
          <w:rFonts w:ascii="Arial" w:hAnsi="Arial" w:cs="Arial"/>
          <w:sz w:val="18"/>
          <w:szCs w:val="18"/>
        </w:rPr>
      </w:pPr>
      <w:r w:rsidRPr="00DA25F4">
        <w:rPr>
          <w:rFonts w:ascii="Arial" w:hAnsi="Arial" w:cs="Arial"/>
          <w:sz w:val="18"/>
          <w:szCs w:val="18"/>
        </w:rPr>
        <w:t>Finansman faaliyetleri:</w:t>
      </w:r>
    </w:p>
    <w:p w:rsidR="00704952" w:rsidRPr="00DA25F4" w:rsidRDefault="00704952" w:rsidP="00DA25F4">
      <w:pPr>
        <w:widowControl w:val="0"/>
        <w:tabs>
          <w:tab w:val="right" w:pos="5812"/>
          <w:tab w:val="right" w:pos="7371"/>
          <w:tab w:val="right" w:pos="9071"/>
        </w:tabs>
        <w:jc w:val="both"/>
        <w:rPr>
          <w:rFonts w:ascii="Arial" w:hAnsi="Arial" w:cs="Arial"/>
          <w:sz w:val="18"/>
          <w:szCs w:val="18"/>
        </w:rPr>
      </w:pPr>
      <w:r w:rsidRPr="00DA25F4">
        <w:rPr>
          <w:rFonts w:ascii="Arial" w:hAnsi="Arial" w:cs="Arial"/>
          <w:sz w:val="18"/>
          <w:szCs w:val="18"/>
        </w:rPr>
        <w:t>Alınan faizler</w:t>
      </w:r>
      <w:r w:rsidRPr="00DA25F4">
        <w:rPr>
          <w:rFonts w:ascii="Arial" w:hAnsi="Arial" w:cs="Arial"/>
          <w:sz w:val="18"/>
          <w:szCs w:val="18"/>
        </w:rPr>
        <w:tab/>
      </w:r>
      <w:r w:rsidRPr="00DA25F4">
        <w:rPr>
          <w:rFonts w:ascii="Arial" w:hAnsi="Arial" w:cs="Arial"/>
          <w:sz w:val="18"/>
          <w:szCs w:val="18"/>
        </w:rPr>
        <w:tab/>
      </w:r>
      <w:r w:rsidR="0006198D" w:rsidRPr="00DA25F4">
        <w:rPr>
          <w:rFonts w:ascii="Arial" w:hAnsi="Arial" w:cs="Arial"/>
          <w:sz w:val="18"/>
          <w:szCs w:val="18"/>
        </w:rPr>
        <w:t>8.288</w:t>
      </w:r>
      <w:r w:rsidRPr="00DA25F4">
        <w:rPr>
          <w:rFonts w:ascii="Arial" w:hAnsi="Arial" w:cs="Arial"/>
          <w:sz w:val="18"/>
          <w:szCs w:val="18"/>
        </w:rPr>
        <w:tab/>
      </w:r>
      <w:r w:rsidR="0006198D" w:rsidRPr="00DA25F4">
        <w:rPr>
          <w:rFonts w:ascii="Arial" w:hAnsi="Arial" w:cs="Arial"/>
          <w:sz w:val="18"/>
          <w:szCs w:val="18"/>
        </w:rPr>
        <w:t>19.511</w:t>
      </w:r>
    </w:p>
    <w:p w:rsidR="00704952" w:rsidRPr="00DA25F4" w:rsidRDefault="00704952" w:rsidP="00DA25F4">
      <w:pPr>
        <w:widowControl w:val="0"/>
        <w:tabs>
          <w:tab w:val="right" w:pos="5812"/>
          <w:tab w:val="right" w:pos="7371"/>
          <w:tab w:val="right" w:pos="9071"/>
        </w:tabs>
        <w:jc w:val="both"/>
        <w:rPr>
          <w:rFonts w:ascii="Arial" w:hAnsi="Arial" w:cs="Arial"/>
          <w:sz w:val="18"/>
          <w:szCs w:val="18"/>
        </w:rPr>
      </w:pPr>
      <w:r w:rsidRPr="00DA25F4">
        <w:rPr>
          <w:rFonts w:ascii="Arial" w:hAnsi="Arial" w:cs="Arial"/>
          <w:sz w:val="18"/>
          <w:szCs w:val="18"/>
        </w:rPr>
        <w:t>Ana ortaklık dışı paylara ödenen temettüler</w:t>
      </w:r>
      <w:r w:rsidRPr="00DA25F4">
        <w:rPr>
          <w:rFonts w:ascii="Arial" w:hAnsi="Arial" w:cs="Arial"/>
          <w:sz w:val="18"/>
          <w:szCs w:val="18"/>
        </w:rPr>
        <w:tab/>
      </w:r>
      <w:r w:rsidRPr="00DA25F4">
        <w:rPr>
          <w:rFonts w:ascii="Arial" w:hAnsi="Arial" w:cs="Arial"/>
          <w:sz w:val="18"/>
          <w:szCs w:val="18"/>
        </w:rPr>
        <w:tab/>
      </w:r>
      <w:r w:rsidR="00BF4B1C" w:rsidRPr="00DA25F4">
        <w:rPr>
          <w:rFonts w:ascii="Arial" w:hAnsi="Arial" w:cs="Arial"/>
          <w:sz w:val="18"/>
          <w:szCs w:val="18"/>
        </w:rPr>
        <w:t>(</w:t>
      </w:r>
      <w:r w:rsidR="0006198D" w:rsidRPr="00DA25F4">
        <w:rPr>
          <w:rFonts w:ascii="Arial" w:hAnsi="Arial" w:cs="Arial"/>
          <w:sz w:val="18"/>
          <w:szCs w:val="18"/>
        </w:rPr>
        <w:t>44.585</w:t>
      </w:r>
      <w:r w:rsidR="00BF4B1C" w:rsidRPr="00DA25F4">
        <w:rPr>
          <w:rFonts w:ascii="Arial" w:hAnsi="Arial" w:cs="Arial"/>
          <w:sz w:val="18"/>
          <w:szCs w:val="18"/>
        </w:rPr>
        <w:t>)</w:t>
      </w:r>
      <w:r w:rsidRPr="00DA25F4">
        <w:rPr>
          <w:rFonts w:ascii="Arial" w:hAnsi="Arial" w:cs="Arial"/>
          <w:sz w:val="18"/>
          <w:szCs w:val="18"/>
        </w:rPr>
        <w:tab/>
      </w:r>
      <w:r w:rsidR="0006198D" w:rsidRPr="00DA25F4">
        <w:rPr>
          <w:rFonts w:ascii="Arial" w:hAnsi="Arial" w:cs="Arial"/>
          <w:sz w:val="18"/>
          <w:szCs w:val="18"/>
        </w:rPr>
        <w:t>-</w:t>
      </w:r>
    </w:p>
    <w:p w:rsidR="00704952" w:rsidRPr="00DA25F4" w:rsidRDefault="00704952" w:rsidP="00DA25F4">
      <w:pPr>
        <w:widowControl w:val="0"/>
        <w:tabs>
          <w:tab w:val="right" w:pos="5812"/>
          <w:tab w:val="right" w:pos="7371"/>
          <w:tab w:val="right" w:pos="9071"/>
        </w:tabs>
        <w:jc w:val="both"/>
        <w:rPr>
          <w:rFonts w:ascii="Arial" w:hAnsi="Arial" w:cs="Arial"/>
          <w:sz w:val="18"/>
          <w:szCs w:val="18"/>
        </w:rPr>
      </w:pPr>
      <w:r w:rsidRPr="00DA25F4">
        <w:rPr>
          <w:rFonts w:ascii="Arial" w:hAnsi="Arial" w:cs="Arial"/>
          <w:sz w:val="18"/>
          <w:szCs w:val="18"/>
        </w:rPr>
        <w:t>Ödenen faizler</w:t>
      </w:r>
      <w:r w:rsidRPr="00DA25F4">
        <w:rPr>
          <w:rFonts w:ascii="Arial" w:hAnsi="Arial" w:cs="Arial"/>
          <w:sz w:val="18"/>
          <w:szCs w:val="18"/>
        </w:rPr>
        <w:tab/>
      </w:r>
      <w:r w:rsidRPr="00DA25F4">
        <w:rPr>
          <w:rFonts w:ascii="Arial" w:hAnsi="Arial" w:cs="Arial"/>
          <w:sz w:val="18"/>
          <w:szCs w:val="18"/>
        </w:rPr>
        <w:tab/>
      </w:r>
      <w:r w:rsidR="00982265" w:rsidRPr="00DA25F4">
        <w:rPr>
          <w:rFonts w:ascii="Arial" w:hAnsi="Arial" w:cs="Arial"/>
          <w:sz w:val="18"/>
          <w:szCs w:val="18"/>
        </w:rPr>
        <w:t>(</w:t>
      </w:r>
      <w:r w:rsidR="0006198D" w:rsidRPr="00DA25F4">
        <w:rPr>
          <w:rFonts w:ascii="Arial" w:hAnsi="Arial" w:cs="Arial"/>
          <w:sz w:val="18"/>
          <w:szCs w:val="18"/>
        </w:rPr>
        <w:t>19.027</w:t>
      </w:r>
      <w:r w:rsidR="00982265" w:rsidRPr="00DA25F4">
        <w:rPr>
          <w:rFonts w:ascii="Arial" w:hAnsi="Arial" w:cs="Arial"/>
          <w:sz w:val="18"/>
          <w:szCs w:val="18"/>
        </w:rPr>
        <w:t>)</w:t>
      </w:r>
      <w:r w:rsidRPr="00DA25F4">
        <w:rPr>
          <w:rFonts w:ascii="Arial" w:hAnsi="Arial" w:cs="Arial"/>
          <w:sz w:val="18"/>
          <w:szCs w:val="18"/>
        </w:rPr>
        <w:tab/>
      </w:r>
      <w:r w:rsidR="0006198D" w:rsidRPr="00DA25F4">
        <w:rPr>
          <w:rFonts w:ascii="Arial" w:hAnsi="Arial" w:cs="Arial"/>
          <w:sz w:val="18"/>
          <w:szCs w:val="18"/>
        </w:rPr>
        <w:t>(28.826)</w:t>
      </w:r>
    </w:p>
    <w:p w:rsidR="00704952" w:rsidRPr="00DA25F4" w:rsidRDefault="00704952" w:rsidP="00DA25F4">
      <w:pPr>
        <w:widowControl w:val="0"/>
        <w:tabs>
          <w:tab w:val="right" w:pos="5812"/>
          <w:tab w:val="right" w:pos="7371"/>
          <w:tab w:val="right" w:pos="9071"/>
        </w:tabs>
        <w:jc w:val="both"/>
        <w:rPr>
          <w:rFonts w:ascii="Arial" w:hAnsi="Arial" w:cs="Arial"/>
          <w:sz w:val="18"/>
          <w:szCs w:val="18"/>
        </w:rPr>
      </w:pPr>
      <w:r w:rsidRPr="00DA25F4">
        <w:rPr>
          <w:rFonts w:ascii="Arial" w:hAnsi="Arial" w:cs="Arial"/>
          <w:sz w:val="18"/>
          <w:szCs w:val="18"/>
        </w:rPr>
        <w:t>Kredi alımları</w:t>
      </w:r>
      <w:r w:rsidRPr="00DA25F4">
        <w:rPr>
          <w:rFonts w:ascii="Arial" w:hAnsi="Arial" w:cs="Arial"/>
          <w:sz w:val="18"/>
          <w:szCs w:val="18"/>
        </w:rPr>
        <w:tab/>
      </w:r>
      <w:r w:rsidRPr="00DA25F4">
        <w:rPr>
          <w:rFonts w:ascii="Arial" w:hAnsi="Arial" w:cs="Arial"/>
          <w:sz w:val="18"/>
          <w:szCs w:val="18"/>
        </w:rPr>
        <w:tab/>
      </w:r>
      <w:bookmarkStart w:id="54" w:name="OLE_LINK194"/>
      <w:bookmarkStart w:id="55" w:name="OLE_LINK204"/>
      <w:bookmarkStart w:id="56" w:name="OLE_LINK208"/>
      <w:bookmarkStart w:id="57" w:name="OLE_LINK166"/>
      <w:r w:rsidR="0006198D" w:rsidRPr="00DA25F4">
        <w:rPr>
          <w:rFonts w:ascii="Arial" w:hAnsi="Arial" w:cs="Arial"/>
          <w:sz w:val="18"/>
          <w:szCs w:val="18"/>
        </w:rPr>
        <w:t>1.216.892</w:t>
      </w:r>
      <w:r w:rsidRPr="00DA25F4">
        <w:rPr>
          <w:rFonts w:ascii="Arial" w:hAnsi="Arial" w:cs="Arial"/>
          <w:sz w:val="18"/>
          <w:szCs w:val="18"/>
        </w:rPr>
        <w:tab/>
      </w:r>
      <w:bookmarkEnd w:id="54"/>
      <w:bookmarkEnd w:id="55"/>
      <w:bookmarkEnd w:id="56"/>
      <w:bookmarkEnd w:id="57"/>
      <w:r w:rsidR="0006198D" w:rsidRPr="00DA25F4">
        <w:rPr>
          <w:rFonts w:ascii="Arial" w:hAnsi="Arial" w:cs="Arial"/>
          <w:sz w:val="18"/>
          <w:szCs w:val="18"/>
        </w:rPr>
        <w:t>1.089.200</w:t>
      </w:r>
    </w:p>
    <w:p w:rsidR="00704952" w:rsidRPr="00DA25F4" w:rsidRDefault="00704952" w:rsidP="00DA25F4">
      <w:pPr>
        <w:widowControl w:val="0"/>
        <w:pBdr>
          <w:bottom w:val="single" w:sz="4" w:space="1" w:color="auto"/>
        </w:pBdr>
        <w:tabs>
          <w:tab w:val="right" w:pos="5812"/>
          <w:tab w:val="right" w:pos="7371"/>
          <w:tab w:val="right" w:pos="9071"/>
        </w:tabs>
        <w:jc w:val="both"/>
        <w:rPr>
          <w:rFonts w:ascii="Arial" w:hAnsi="Arial" w:cs="Arial"/>
          <w:sz w:val="18"/>
          <w:szCs w:val="18"/>
        </w:rPr>
      </w:pPr>
      <w:r w:rsidRPr="00DA25F4">
        <w:rPr>
          <w:rFonts w:ascii="Arial" w:hAnsi="Arial" w:cs="Arial"/>
          <w:sz w:val="18"/>
          <w:szCs w:val="18"/>
        </w:rPr>
        <w:t>Kredi ödemesi</w:t>
      </w:r>
      <w:r w:rsidRPr="00DA25F4">
        <w:rPr>
          <w:rFonts w:ascii="Arial" w:hAnsi="Arial" w:cs="Arial"/>
          <w:sz w:val="18"/>
          <w:szCs w:val="18"/>
        </w:rPr>
        <w:tab/>
      </w:r>
      <w:r w:rsidRPr="00DA25F4">
        <w:rPr>
          <w:rFonts w:ascii="Arial" w:hAnsi="Arial" w:cs="Arial"/>
          <w:sz w:val="18"/>
          <w:szCs w:val="18"/>
        </w:rPr>
        <w:tab/>
        <w:t xml:space="preserve">  </w:t>
      </w:r>
      <w:r w:rsidR="00446F71" w:rsidRPr="00DA25F4">
        <w:rPr>
          <w:rFonts w:ascii="Arial" w:hAnsi="Arial" w:cs="Arial"/>
          <w:sz w:val="18"/>
          <w:szCs w:val="18"/>
        </w:rPr>
        <w:t>(548.00</w:t>
      </w:r>
      <w:r w:rsidR="00D22B7D" w:rsidRPr="00DA25F4">
        <w:rPr>
          <w:rFonts w:ascii="Arial" w:hAnsi="Arial" w:cs="Arial"/>
          <w:sz w:val="18"/>
          <w:szCs w:val="18"/>
        </w:rPr>
        <w:t>7</w:t>
      </w:r>
      <w:r w:rsidRPr="00DA25F4">
        <w:rPr>
          <w:rFonts w:ascii="Arial" w:hAnsi="Arial" w:cs="Arial"/>
          <w:sz w:val="18"/>
          <w:szCs w:val="18"/>
        </w:rPr>
        <w:t xml:space="preserve">)       </w:t>
      </w:r>
      <w:r w:rsidRPr="00DA25F4">
        <w:rPr>
          <w:rFonts w:ascii="Arial" w:hAnsi="Arial" w:cs="Arial"/>
          <w:sz w:val="18"/>
          <w:szCs w:val="18"/>
        </w:rPr>
        <w:tab/>
        <w:t xml:space="preserve">  </w:t>
      </w:r>
      <w:r w:rsidR="0006198D" w:rsidRPr="00DA25F4">
        <w:rPr>
          <w:rFonts w:ascii="Arial" w:hAnsi="Arial" w:cs="Arial"/>
          <w:sz w:val="18"/>
          <w:szCs w:val="18"/>
        </w:rPr>
        <w:t>(67.138)</w:t>
      </w:r>
      <w:r w:rsidRPr="00DA25F4" w:rsidDel="00702E31">
        <w:rPr>
          <w:rFonts w:ascii="Arial" w:hAnsi="Arial" w:cs="Arial"/>
          <w:sz w:val="18"/>
          <w:szCs w:val="18"/>
        </w:rPr>
        <w:t xml:space="preserve"> </w:t>
      </w:r>
    </w:p>
    <w:p w:rsidR="00704952" w:rsidRPr="00DA25F4" w:rsidRDefault="00704952" w:rsidP="00DA25F4">
      <w:pPr>
        <w:widowControl w:val="0"/>
        <w:tabs>
          <w:tab w:val="right" w:pos="5812"/>
          <w:tab w:val="right" w:pos="7371"/>
          <w:tab w:val="right" w:pos="9071"/>
        </w:tabs>
        <w:jc w:val="both"/>
        <w:rPr>
          <w:rFonts w:ascii="Arial" w:hAnsi="Arial" w:cs="Arial"/>
          <w:b/>
          <w:sz w:val="18"/>
          <w:szCs w:val="18"/>
        </w:rPr>
      </w:pPr>
    </w:p>
    <w:p w:rsidR="00704952" w:rsidRPr="00DA25F4" w:rsidRDefault="00704952" w:rsidP="00DA25F4">
      <w:pPr>
        <w:widowControl w:val="0"/>
        <w:pBdr>
          <w:bottom w:val="single" w:sz="4" w:space="1" w:color="auto"/>
        </w:pBdr>
        <w:tabs>
          <w:tab w:val="right" w:pos="5812"/>
          <w:tab w:val="right" w:pos="7371"/>
          <w:tab w:val="right" w:pos="9071"/>
        </w:tabs>
        <w:jc w:val="both"/>
        <w:rPr>
          <w:rFonts w:ascii="Arial" w:hAnsi="Arial" w:cs="Arial"/>
          <w:b/>
          <w:bCs/>
          <w:sz w:val="18"/>
          <w:szCs w:val="18"/>
        </w:rPr>
      </w:pPr>
      <w:r w:rsidRPr="00DA25F4">
        <w:rPr>
          <w:rFonts w:ascii="Arial" w:hAnsi="Arial" w:cs="Arial"/>
          <w:b/>
          <w:bCs/>
          <w:sz w:val="18"/>
          <w:szCs w:val="18"/>
        </w:rPr>
        <w:t>Finansman faaliyetlerinde sağlanan/(kullanılan) net nakit</w:t>
      </w:r>
      <w:r w:rsidRPr="00DA25F4">
        <w:rPr>
          <w:rFonts w:ascii="Arial" w:hAnsi="Arial" w:cs="Arial"/>
          <w:b/>
          <w:bCs/>
          <w:sz w:val="18"/>
          <w:szCs w:val="18"/>
        </w:rPr>
        <w:tab/>
      </w:r>
      <w:r w:rsidRPr="00DA25F4">
        <w:rPr>
          <w:rFonts w:ascii="Arial" w:hAnsi="Arial" w:cs="Arial"/>
          <w:b/>
          <w:bCs/>
          <w:sz w:val="18"/>
          <w:szCs w:val="18"/>
        </w:rPr>
        <w:tab/>
      </w:r>
      <w:bookmarkStart w:id="58" w:name="OLE_LINK195"/>
      <w:bookmarkStart w:id="59" w:name="OLE_LINK205"/>
      <w:bookmarkStart w:id="60" w:name="OLE_LINK209"/>
      <w:bookmarkStart w:id="61" w:name="OLE_LINK167"/>
      <w:r w:rsidR="00446F71" w:rsidRPr="00DA25F4">
        <w:rPr>
          <w:rFonts w:ascii="Arial" w:hAnsi="Arial" w:cs="Arial"/>
          <w:b/>
          <w:bCs/>
          <w:sz w:val="18"/>
          <w:szCs w:val="18"/>
        </w:rPr>
        <w:t>613.56</w:t>
      </w:r>
      <w:r w:rsidR="00D22B7D" w:rsidRPr="00DA25F4">
        <w:rPr>
          <w:rFonts w:ascii="Arial" w:hAnsi="Arial" w:cs="Arial"/>
          <w:b/>
          <w:bCs/>
          <w:sz w:val="18"/>
          <w:szCs w:val="18"/>
        </w:rPr>
        <w:t>1</w:t>
      </w:r>
      <w:r w:rsidRPr="00DA25F4">
        <w:rPr>
          <w:rFonts w:ascii="Arial" w:hAnsi="Arial" w:cs="Arial"/>
          <w:b/>
          <w:bCs/>
          <w:sz w:val="18"/>
          <w:szCs w:val="18"/>
        </w:rPr>
        <w:tab/>
      </w:r>
      <w:bookmarkEnd w:id="58"/>
      <w:bookmarkEnd w:id="59"/>
      <w:bookmarkEnd w:id="60"/>
      <w:bookmarkEnd w:id="61"/>
      <w:r w:rsidR="0006198D" w:rsidRPr="00DA25F4">
        <w:rPr>
          <w:rFonts w:ascii="Arial" w:hAnsi="Arial" w:cs="Arial"/>
          <w:b/>
          <w:bCs/>
          <w:sz w:val="18"/>
          <w:szCs w:val="18"/>
        </w:rPr>
        <w:t>1.012.747</w:t>
      </w:r>
    </w:p>
    <w:p w:rsidR="00704952" w:rsidRPr="00DA25F4" w:rsidRDefault="00704952" w:rsidP="00DA25F4">
      <w:pPr>
        <w:widowControl w:val="0"/>
        <w:tabs>
          <w:tab w:val="right" w:pos="5812"/>
          <w:tab w:val="right" w:pos="7371"/>
          <w:tab w:val="right" w:pos="9071"/>
        </w:tabs>
        <w:jc w:val="both"/>
        <w:rPr>
          <w:rFonts w:ascii="Arial" w:hAnsi="Arial" w:cs="Arial"/>
          <w:b/>
          <w:sz w:val="18"/>
          <w:szCs w:val="18"/>
        </w:rPr>
      </w:pPr>
    </w:p>
    <w:p w:rsidR="00704952" w:rsidRPr="00DA25F4" w:rsidRDefault="00704952" w:rsidP="00DA25F4">
      <w:pPr>
        <w:widowControl w:val="0"/>
        <w:pBdr>
          <w:bottom w:val="single" w:sz="4" w:space="1" w:color="auto"/>
        </w:pBdr>
        <w:tabs>
          <w:tab w:val="right" w:pos="5812"/>
          <w:tab w:val="right" w:pos="7371"/>
          <w:tab w:val="right" w:pos="9071"/>
        </w:tabs>
        <w:jc w:val="both"/>
        <w:rPr>
          <w:rFonts w:ascii="Arial" w:hAnsi="Arial" w:cs="Arial"/>
          <w:b/>
          <w:bCs/>
          <w:sz w:val="18"/>
          <w:szCs w:val="18"/>
        </w:rPr>
      </w:pPr>
      <w:r w:rsidRPr="00DA25F4">
        <w:rPr>
          <w:rFonts w:ascii="Arial" w:hAnsi="Arial" w:cs="Arial"/>
          <w:b/>
          <w:bCs/>
          <w:sz w:val="18"/>
          <w:szCs w:val="18"/>
        </w:rPr>
        <w:t>Nakit ve nakit benzeri değerlerdeki net artış/(azalış)</w:t>
      </w:r>
      <w:r w:rsidRPr="00DA25F4">
        <w:rPr>
          <w:rFonts w:ascii="Arial" w:hAnsi="Arial" w:cs="Arial"/>
          <w:b/>
          <w:bCs/>
          <w:sz w:val="18"/>
          <w:szCs w:val="18"/>
        </w:rPr>
        <w:tab/>
      </w:r>
      <w:r w:rsidRPr="00DA25F4">
        <w:rPr>
          <w:rFonts w:ascii="Arial" w:hAnsi="Arial" w:cs="Arial"/>
          <w:b/>
          <w:bCs/>
          <w:sz w:val="18"/>
          <w:szCs w:val="18"/>
        </w:rPr>
        <w:tab/>
      </w:r>
      <w:bookmarkStart w:id="62" w:name="OLE_LINK168"/>
      <w:r w:rsidR="0006198D" w:rsidRPr="00DA25F4">
        <w:rPr>
          <w:rFonts w:ascii="Arial" w:hAnsi="Arial" w:cs="Arial"/>
          <w:b/>
          <w:bCs/>
          <w:sz w:val="18"/>
          <w:szCs w:val="18"/>
        </w:rPr>
        <w:t>(257.848)</w:t>
      </w:r>
      <w:r w:rsidRPr="00DA25F4">
        <w:rPr>
          <w:rFonts w:ascii="Arial" w:hAnsi="Arial" w:cs="Arial"/>
          <w:b/>
          <w:bCs/>
          <w:sz w:val="18"/>
          <w:szCs w:val="18"/>
        </w:rPr>
        <w:tab/>
      </w:r>
      <w:r w:rsidR="0006198D" w:rsidRPr="00DA25F4">
        <w:rPr>
          <w:rFonts w:ascii="Arial" w:hAnsi="Arial" w:cs="Arial"/>
          <w:b/>
          <w:bCs/>
          <w:sz w:val="18"/>
          <w:szCs w:val="18"/>
        </w:rPr>
        <w:t>(9.611</w:t>
      </w:r>
      <w:r w:rsidRPr="00DA25F4">
        <w:rPr>
          <w:rFonts w:ascii="Arial" w:hAnsi="Arial" w:cs="Arial"/>
          <w:b/>
          <w:bCs/>
          <w:sz w:val="18"/>
          <w:szCs w:val="18"/>
        </w:rPr>
        <w:t>)</w:t>
      </w:r>
      <w:bookmarkEnd w:id="62"/>
    </w:p>
    <w:p w:rsidR="00704952" w:rsidRPr="00DA25F4" w:rsidRDefault="00704952" w:rsidP="00DA25F4">
      <w:pPr>
        <w:widowControl w:val="0"/>
        <w:tabs>
          <w:tab w:val="right" w:pos="5812"/>
          <w:tab w:val="right" w:pos="7371"/>
          <w:tab w:val="right" w:pos="9071"/>
        </w:tabs>
        <w:jc w:val="both"/>
        <w:rPr>
          <w:rFonts w:ascii="Arial" w:hAnsi="Arial" w:cs="Arial"/>
          <w:b/>
          <w:sz w:val="18"/>
          <w:szCs w:val="18"/>
        </w:rPr>
      </w:pPr>
    </w:p>
    <w:p w:rsidR="00704952" w:rsidRPr="00DA25F4" w:rsidRDefault="00704952" w:rsidP="00DA25F4">
      <w:pPr>
        <w:widowControl w:val="0"/>
        <w:pBdr>
          <w:bottom w:val="single" w:sz="4" w:space="1" w:color="auto"/>
        </w:pBdr>
        <w:tabs>
          <w:tab w:val="right" w:pos="5812"/>
          <w:tab w:val="right" w:pos="7371"/>
          <w:tab w:val="right" w:pos="9071"/>
        </w:tabs>
        <w:jc w:val="both"/>
        <w:rPr>
          <w:rFonts w:ascii="Arial" w:hAnsi="Arial" w:cs="Arial"/>
          <w:b/>
          <w:sz w:val="18"/>
          <w:szCs w:val="18"/>
        </w:rPr>
      </w:pPr>
      <w:r w:rsidRPr="00DA25F4">
        <w:rPr>
          <w:rFonts w:ascii="Arial" w:hAnsi="Arial" w:cs="Arial"/>
          <w:b/>
          <w:bCs/>
          <w:sz w:val="18"/>
          <w:szCs w:val="18"/>
        </w:rPr>
        <w:t>Nakit ve nakit benzeri değerlerin dönem başı bakiyesi</w:t>
      </w:r>
      <w:r w:rsidRPr="00DA25F4">
        <w:rPr>
          <w:rFonts w:ascii="Arial" w:hAnsi="Arial" w:cs="Arial"/>
          <w:b/>
          <w:sz w:val="18"/>
          <w:szCs w:val="18"/>
        </w:rPr>
        <w:tab/>
        <w:t>3</w:t>
      </w:r>
      <w:r w:rsidRPr="00DA25F4">
        <w:rPr>
          <w:rFonts w:ascii="Arial" w:hAnsi="Arial" w:cs="Arial"/>
          <w:b/>
          <w:sz w:val="18"/>
          <w:szCs w:val="18"/>
        </w:rPr>
        <w:tab/>
      </w:r>
      <w:bookmarkStart w:id="63" w:name="OLE_LINK169"/>
      <w:r w:rsidR="0006198D" w:rsidRPr="00DA25F4">
        <w:rPr>
          <w:rFonts w:ascii="Arial" w:hAnsi="Arial" w:cs="Arial"/>
          <w:b/>
          <w:sz w:val="18"/>
          <w:szCs w:val="18"/>
        </w:rPr>
        <w:t>1.041.160</w:t>
      </w:r>
      <w:r w:rsidRPr="00DA25F4">
        <w:rPr>
          <w:rFonts w:ascii="Arial" w:hAnsi="Arial" w:cs="Arial"/>
          <w:b/>
          <w:sz w:val="18"/>
          <w:szCs w:val="18"/>
        </w:rPr>
        <w:tab/>
      </w:r>
      <w:bookmarkEnd w:id="63"/>
      <w:r w:rsidR="0006198D" w:rsidRPr="00DA25F4">
        <w:rPr>
          <w:rFonts w:ascii="Arial" w:hAnsi="Arial" w:cs="Arial"/>
          <w:b/>
          <w:sz w:val="18"/>
          <w:szCs w:val="18"/>
        </w:rPr>
        <w:t>936.336</w:t>
      </w:r>
    </w:p>
    <w:p w:rsidR="00704952" w:rsidRPr="00DA25F4" w:rsidRDefault="00704952" w:rsidP="00DA25F4">
      <w:pPr>
        <w:widowControl w:val="0"/>
        <w:tabs>
          <w:tab w:val="right" w:pos="5812"/>
          <w:tab w:val="right" w:pos="7371"/>
          <w:tab w:val="right" w:pos="9071"/>
        </w:tabs>
        <w:jc w:val="both"/>
        <w:rPr>
          <w:rFonts w:ascii="Arial" w:hAnsi="Arial" w:cs="Arial"/>
          <w:b/>
          <w:sz w:val="18"/>
          <w:szCs w:val="18"/>
        </w:rPr>
      </w:pPr>
    </w:p>
    <w:p w:rsidR="00704952" w:rsidRPr="00DA25F4" w:rsidRDefault="00704952" w:rsidP="00DA25F4">
      <w:pPr>
        <w:widowControl w:val="0"/>
        <w:pBdr>
          <w:bottom w:val="single" w:sz="12" w:space="0" w:color="auto"/>
        </w:pBdr>
        <w:tabs>
          <w:tab w:val="right" w:pos="5812"/>
          <w:tab w:val="right" w:pos="7371"/>
          <w:tab w:val="right" w:pos="9071"/>
        </w:tabs>
        <w:jc w:val="both"/>
        <w:rPr>
          <w:rFonts w:ascii="Arial" w:hAnsi="Arial" w:cs="Arial"/>
          <w:b/>
          <w:bCs/>
          <w:sz w:val="18"/>
          <w:szCs w:val="18"/>
        </w:rPr>
      </w:pPr>
      <w:r w:rsidRPr="00DA25F4">
        <w:rPr>
          <w:rFonts w:ascii="Arial" w:hAnsi="Arial" w:cs="Arial"/>
          <w:b/>
          <w:bCs/>
          <w:sz w:val="18"/>
          <w:szCs w:val="18"/>
        </w:rPr>
        <w:t>Nakit ve nakit benzeri değerlerin dönem sonu bakiyesi</w:t>
      </w:r>
      <w:r w:rsidRPr="00DA25F4">
        <w:rPr>
          <w:rFonts w:ascii="Arial" w:hAnsi="Arial" w:cs="Arial"/>
          <w:b/>
          <w:bCs/>
          <w:sz w:val="18"/>
          <w:szCs w:val="18"/>
        </w:rPr>
        <w:tab/>
        <w:t>3</w:t>
      </w:r>
      <w:r w:rsidRPr="00DA25F4">
        <w:rPr>
          <w:rFonts w:ascii="Arial" w:hAnsi="Arial" w:cs="Arial"/>
          <w:b/>
          <w:bCs/>
          <w:sz w:val="18"/>
          <w:szCs w:val="18"/>
        </w:rPr>
        <w:tab/>
      </w:r>
      <w:bookmarkStart w:id="64" w:name="OLE_LINK170"/>
      <w:r w:rsidR="0006198D" w:rsidRPr="00DA25F4">
        <w:rPr>
          <w:rFonts w:ascii="Arial" w:hAnsi="Arial" w:cs="Arial"/>
          <w:b/>
          <w:bCs/>
          <w:sz w:val="18"/>
          <w:szCs w:val="18"/>
        </w:rPr>
        <w:t>783.312</w:t>
      </w:r>
      <w:r w:rsidRPr="00DA25F4">
        <w:rPr>
          <w:rFonts w:ascii="Arial" w:hAnsi="Arial" w:cs="Arial"/>
          <w:b/>
          <w:bCs/>
          <w:sz w:val="18"/>
          <w:szCs w:val="18"/>
        </w:rPr>
        <w:tab/>
        <w:t>9</w:t>
      </w:r>
      <w:bookmarkEnd w:id="64"/>
      <w:r w:rsidR="0006198D" w:rsidRPr="00DA25F4">
        <w:rPr>
          <w:rFonts w:ascii="Arial" w:hAnsi="Arial" w:cs="Arial"/>
          <w:b/>
          <w:bCs/>
          <w:sz w:val="18"/>
          <w:szCs w:val="18"/>
        </w:rPr>
        <w:t>26.725</w:t>
      </w:r>
    </w:p>
    <w:p w:rsidR="005923E9" w:rsidRPr="00DA25F4" w:rsidRDefault="005923E9" w:rsidP="00A752E9">
      <w:pPr>
        <w:widowControl w:val="0"/>
        <w:jc w:val="both"/>
        <w:rPr>
          <w:rFonts w:ascii="Arial" w:hAnsi="Arial" w:cs="Arial"/>
          <w:sz w:val="18"/>
          <w:szCs w:val="18"/>
        </w:rPr>
      </w:pPr>
    </w:p>
    <w:p w:rsidR="00802227" w:rsidRPr="00DA25F4" w:rsidRDefault="00802227" w:rsidP="00A752E9">
      <w:pPr>
        <w:widowControl w:val="0"/>
        <w:jc w:val="both"/>
        <w:rPr>
          <w:rFonts w:ascii="Arial" w:hAnsi="Arial" w:cs="Arial"/>
          <w:sz w:val="20"/>
          <w:szCs w:val="20"/>
        </w:rPr>
      </w:pPr>
    </w:p>
    <w:p w:rsidR="00E447F4" w:rsidRPr="00DA25F4" w:rsidRDefault="00E447F4" w:rsidP="00A752E9">
      <w:pPr>
        <w:widowControl w:val="0"/>
        <w:jc w:val="both"/>
        <w:rPr>
          <w:rFonts w:ascii="Arial" w:hAnsi="Arial" w:cs="Arial"/>
          <w:sz w:val="20"/>
          <w:szCs w:val="20"/>
        </w:rPr>
      </w:pPr>
    </w:p>
    <w:p w:rsidR="00FA6F88" w:rsidRPr="00DA25F4" w:rsidRDefault="00FA6F88" w:rsidP="005C76BF">
      <w:pPr>
        <w:widowControl w:val="0"/>
        <w:spacing w:line="216" w:lineRule="auto"/>
        <w:rPr>
          <w:rFonts w:ascii="Arial" w:hAnsi="Arial" w:cs="Arial"/>
          <w:sz w:val="20"/>
          <w:szCs w:val="20"/>
        </w:rPr>
      </w:pPr>
    </w:p>
    <w:p w:rsidR="00FA6F88" w:rsidRPr="00DA25F4" w:rsidRDefault="00FA6F88" w:rsidP="005C76BF">
      <w:pPr>
        <w:widowControl w:val="0"/>
        <w:spacing w:line="216" w:lineRule="auto"/>
        <w:rPr>
          <w:rFonts w:ascii="Arial" w:hAnsi="Arial" w:cs="Arial"/>
          <w:sz w:val="20"/>
          <w:szCs w:val="20"/>
        </w:rPr>
      </w:pPr>
    </w:p>
    <w:p w:rsidR="00FA6F88" w:rsidRPr="00DA25F4" w:rsidRDefault="00FA6F88" w:rsidP="005C76BF">
      <w:pPr>
        <w:widowControl w:val="0"/>
        <w:spacing w:line="216" w:lineRule="auto"/>
        <w:rPr>
          <w:rFonts w:ascii="Arial" w:hAnsi="Arial" w:cs="Arial"/>
          <w:sz w:val="20"/>
          <w:szCs w:val="20"/>
        </w:rPr>
      </w:pPr>
    </w:p>
    <w:p w:rsidR="00FA6F88" w:rsidRPr="00DA25F4" w:rsidRDefault="00FA6F88" w:rsidP="005C76BF">
      <w:pPr>
        <w:widowControl w:val="0"/>
        <w:spacing w:line="216" w:lineRule="auto"/>
        <w:rPr>
          <w:rFonts w:ascii="Arial" w:hAnsi="Arial" w:cs="Arial"/>
          <w:sz w:val="20"/>
          <w:szCs w:val="20"/>
        </w:rPr>
      </w:pPr>
    </w:p>
    <w:p w:rsidR="00FA6F88" w:rsidRPr="00DA25F4" w:rsidRDefault="00FA6F88" w:rsidP="005C76BF">
      <w:pPr>
        <w:widowControl w:val="0"/>
        <w:spacing w:line="216" w:lineRule="auto"/>
        <w:rPr>
          <w:rFonts w:ascii="Arial" w:hAnsi="Arial" w:cs="Arial"/>
          <w:sz w:val="20"/>
          <w:szCs w:val="20"/>
        </w:rPr>
      </w:pPr>
    </w:p>
    <w:p w:rsidR="0010559B" w:rsidRPr="00DA25F4" w:rsidRDefault="003D4842" w:rsidP="005C76BF">
      <w:pPr>
        <w:widowControl w:val="0"/>
        <w:spacing w:line="216" w:lineRule="auto"/>
        <w:rPr>
          <w:rFonts w:ascii="Arial" w:hAnsi="Arial" w:cs="Arial"/>
          <w:b/>
          <w:sz w:val="22"/>
          <w:szCs w:val="22"/>
        </w:rPr>
      </w:pPr>
      <w:r w:rsidRPr="00DA25F4">
        <w:rPr>
          <w:rFonts w:ascii="Arial" w:hAnsi="Arial" w:cs="Arial"/>
          <w:sz w:val="20"/>
          <w:szCs w:val="20"/>
        </w:rPr>
        <w:t xml:space="preserve">Takip eden notlar </w:t>
      </w:r>
      <w:r w:rsidR="004A5F69" w:rsidRPr="00DA25F4">
        <w:rPr>
          <w:rFonts w:ascii="Arial" w:hAnsi="Arial" w:cs="Arial"/>
          <w:sz w:val="20"/>
          <w:szCs w:val="20"/>
        </w:rPr>
        <w:t xml:space="preserve">özet </w:t>
      </w:r>
      <w:proofErr w:type="gramStart"/>
      <w:r w:rsidRPr="00DA25F4">
        <w:rPr>
          <w:rFonts w:ascii="Arial" w:hAnsi="Arial" w:cs="Arial"/>
          <w:sz w:val="20"/>
          <w:szCs w:val="20"/>
        </w:rPr>
        <w:t>konsolide</w:t>
      </w:r>
      <w:proofErr w:type="gramEnd"/>
      <w:r w:rsidRPr="00DA25F4">
        <w:rPr>
          <w:rFonts w:ascii="Arial" w:hAnsi="Arial" w:cs="Arial"/>
          <w:sz w:val="20"/>
          <w:szCs w:val="20"/>
        </w:rPr>
        <w:t xml:space="preserve"> finansal tabloların tamamlayıcı parçasını oluştururlar.</w:t>
      </w:r>
    </w:p>
    <w:p w:rsidR="0010559B" w:rsidRPr="00DA25F4" w:rsidRDefault="0010559B" w:rsidP="006C515B">
      <w:pPr>
        <w:widowControl w:val="0"/>
        <w:spacing w:line="216" w:lineRule="auto"/>
        <w:jc w:val="center"/>
        <w:rPr>
          <w:rFonts w:ascii="Arial" w:hAnsi="Arial" w:cs="Arial"/>
          <w:b/>
          <w:sz w:val="22"/>
          <w:szCs w:val="22"/>
        </w:rPr>
        <w:sectPr w:rsidR="0010559B" w:rsidRPr="00DA25F4" w:rsidSect="003304CE">
          <w:headerReference w:type="default" r:id="rId28"/>
          <w:footerReference w:type="default" r:id="rId29"/>
          <w:pgSz w:w="11906" w:h="16838"/>
          <w:pgMar w:top="1134" w:right="1134" w:bottom="851" w:left="1701" w:header="851" w:footer="851" w:gutter="0"/>
          <w:pgNumType w:start="5"/>
          <w:cols w:space="708"/>
          <w:noEndnote/>
        </w:sectPr>
      </w:pPr>
    </w:p>
    <w:bookmarkEnd w:id="34"/>
    <w:p w:rsidR="00C12A98" w:rsidRPr="00DA25F4" w:rsidRDefault="00AA53BE" w:rsidP="00442296">
      <w:pPr>
        <w:pStyle w:val="BodyText"/>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left" w:pos="567"/>
        </w:tabs>
        <w:spacing w:line="240" w:lineRule="auto"/>
        <w:jc w:val="both"/>
        <w:outlineLvl w:val="0"/>
        <w:rPr>
          <w:rFonts w:ascii="Arial" w:hAnsi="Arial" w:cs="Arial"/>
          <w:b/>
          <w:sz w:val="20"/>
        </w:rPr>
      </w:pPr>
      <w:r w:rsidRPr="00DA25F4">
        <w:rPr>
          <w:rFonts w:ascii="Arial" w:hAnsi="Arial" w:cs="Arial"/>
          <w:b/>
          <w:sz w:val="20"/>
        </w:rPr>
        <w:t>1.</w:t>
      </w:r>
      <w:r w:rsidRPr="00DA25F4">
        <w:rPr>
          <w:rFonts w:ascii="Arial" w:hAnsi="Arial" w:cs="Arial"/>
          <w:b/>
          <w:sz w:val="20"/>
        </w:rPr>
        <w:tab/>
        <w:t>ŞİRKET’İN ORGANİZASYONU VE FAALİYET KONUSU</w:t>
      </w:r>
    </w:p>
    <w:bookmarkEnd w:id="14"/>
    <w:p w:rsidR="00C12A98" w:rsidRPr="00DA25F4" w:rsidRDefault="00C12A98" w:rsidP="003F22F5">
      <w:pPr>
        <w:widowControl w:val="0"/>
        <w:jc w:val="both"/>
        <w:rPr>
          <w:rFonts w:ascii="Arial" w:hAnsi="Arial" w:cs="Arial"/>
          <w:sz w:val="20"/>
          <w:szCs w:val="20"/>
        </w:rPr>
      </w:pPr>
    </w:p>
    <w:p w:rsidR="00C12A98" w:rsidRPr="00DA25F4" w:rsidRDefault="003D4842" w:rsidP="003F22F5">
      <w:pPr>
        <w:widowControl w:val="0"/>
        <w:jc w:val="both"/>
        <w:outlineLvl w:val="0"/>
        <w:rPr>
          <w:rFonts w:ascii="Arial" w:hAnsi="Arial" w:cs="Arial"/>
          <w:b/>
          <w:sz w:val="20"/>
          <w:szCs w:val="20"/>
        </w:rPr>
      </w:pPr>
      <w:r w:rsidRPr="00DA25F4">
        <w:rPr>
          <w:rFonts w:ascii="Arial" w:hAnsi="Arial" w:cs="Arial"/>
          <w:sz w:val="20"/>
          <w:szCs w:val="20"/>
        </w:rPr>
        <w:t xml:space="preserve">Yapı Kredi Koray Gayrimenkul Yatırım Ortaklığı A.Ş. (“YK Koray” veya “ Şirket”)’in ana faaliyet konusu gayrimenkul </w:t>
      </w:r>
      <w:proofErr w:type="gramStart"/>
      <w:r w:rsidRPr="00DA25F4">
        <w:rPr>
          <w:rFonts w:ascii="Arial" w:hAnsi="Arial" w:cs="Arial"/>
          <w:sz w:val="20"/>
          <w:szCs w:val="20"/>
        </w:rPr>
        <w:t>portföyü</w:t>
      </w:r>
      <w:proofErr w:type="gramEnd"/>
      <w:r w:rsidRPr="00DA25F4">
        <w:rPr>
          <w:rFonts w:ascii="Arial" w:hAnsi="Arial" w:cs="Arial"/>
          <w:sz w:val="20"/>
          <w:szCs w:val="20"/>
        </w:rPr>
        <w:t xml:space="preserve"> oluşturmak ve bunu geliştirmek ve gayrimenkule dayalı sermaye piyasası araçlarına yatırım yapmaktır. Şirket, 25 Aralık 1996 tarihinde kurulmuştur. Şirket’in merkez ofisi, Meşrutiyet Mahallesi 19 Mayıs Cad. İsmet </w:t>
      </w:r>
      <w:proofErr w:type="spellStart"/>
      <w:r w:rsidRPr="00DA25F4">
        <w:rPr>
          <w:rFonts w:ascii="Arial" w:hAnsi="Arial" w:cs="Arial"/>
          <w:sz w:val="20"/>
          <w:szCs w:val="20"/>
        </w:rPr>
        <w:t>Öztürk</w:t>
      </w:r>
      <w:proofErr w:type="spellEnd"/>
      <w:r w:rsidRPr="00DA25F4">
        <w:rPr>
          <w:rFonts w:ascii="Arial" w:hAnsi="Arial" w:cs="Arial"/>
          <w:sz w:val="20"/>
          <w:szCs w:val="20"/>
        </w:rPr>
        <w:t xml:space="preserve"> Sokak No:17 Elit </w:t>
      </w:r>
      <w:proofErr w:type="spellStart"/>
      <w:r w:rsidRPr="00DA25F4">
        <w:rPr>
          <w:rFonts w:ascii="Arial" w:hAnsi="Arial" w:cs="Arial"/>
          <w:sz w:val="20"/>
          <w:szCs w:val="20"/>
        </w:rPr>
        <w:t>Residence</w:t>
      </w:r>
      <w:proofErr w:type="spellEnd"/>
      <w:r w:rsidRPr="00DA25F4">
        <w:rPr>
          <w:rFonts w:ascii="Arial" w:hAnsi="Arial" w:cs="Arial"/>
          <w:sz w:val="20"/>
          <w:szCs w:val="20"/>
        </w:rPr>
        <w:t xml:space="preserve"> Kat: 17 Daire 42 Şişli/İstanbul Türkiye adresinde kayıtlıdır.</w:t>
      </w:r>
    </w:p>
    <w:p w:rsidR="00C12A98" w:rsidRPr="00DA25F4" w:rsidRDefault="00C12A98" w:rsidP="003F22F5">
      <w:pPr>
        <w:widowControl w:val="0"/>
        <w:jc w:val="both"/>
        <w:rPr>
          <w:rFonts w:ascii="Arial" w:hAnsi="Arial" w:cs="Arial"/>
          <w:sz w:val="20"/>
          <w:szCs w:val="20"/>
        </w:rPr>
      </w:pPr>
    </w:p>
    <w:p w:rsidR="00C12A98" w:rsidRPr="00DA25F4" w:rsidRDefault="003D4842" w:rsidP="003F22F5">
      <w:pPr>
        <w:widowControl w:val="0"/>
        <w:jc w:val="both"/>
        <w:rPr>
          <w:rFonts w:ascii="Arial" w:hAnsi="Arial" w:cs="Arial"/>
          <w:sz w:val="20"/>
          <w:szCs w:val="20"/>
        </w:rPr>
      </w:pPr>
      <w:r w:rsidRPr="00DA25F4">
        <w:rPr>
          <w:rFonts w:ascii="Arial" w:hAnsi="Arial" w:cs="Arial"/>
          <w:sz w:val="20"/>
          <w:szCs w:val="20"/>
        </w:rPr>
        <w:t xml:space="preserve">Şirket, Sermaye Piyasası Kurulu’na (“SPK”) kayıtlıdır ve hisseleri 1998 yılından beri İstanbul Menkul Kıymetler Borsası’nda (“İMKB”) işlem görmektedir. Şirket; </w:t>
      </w:r>
      <w:proofErr w:type="spellStart"/>
      <w:r w:rsidRPr="00DA25F4">
        <w:rPr>
          <w:rFonts w:ascii="Arial" w:hAnsi="Arial" w:cs="Arial"/>
          <w:sz w:val="20"/>
          <w:szCs w:val="20"/>
        </w:rPr>
        <w:t>SPK’nın</w:t>
      </w:r>
      <w:proofErr w:type="spellEnd"/>
      <w:r w:rsidRPr="00DA25F4">
        <w:rPr>
          <w:rFonts w:ascii="Arial" w:hAnsi="Arial" w:cs="Arial"/>
          <w:sz w:val="20"/>
          <w:szCs w:val="20"/>
        </w:rPr>
        <w:t xml:space="preserve"> faaliyet esasları, </w:t>
      </w:r>
      <w:proofErr w:type="gramStart"/>
      <w:r w:rsidRPr="00DA25F4">
        <w:rPr>
          <w:rFonts w:ascii="Arial" w:hAnsi="Arial" w:cs="Arial"/>
          <w:sz w:val="20"/>
          <w:szCs w:val="20"/>
        </w:rPr>
        <w:t>portföy</w:t>
      </w:r>
      <w:proofErr w:type="gramEnd"/>
      <w:r w:rsidRPr="00DA25F4">
        <w:rPr>
          <w:rFonts w:ascii="Arial" w:hAnsi="Arial" w:cs="Arial"/>
          <w:sz w:val="20"/>
          <w:szCs w:val="20"/>
        </w:rPr>
        <w:t xml:space="preserve"> yatırım politikaları ve yönetim sınırlamalarındaki düzenlemelerine ve ilgili mevzuata uymakla yükümlüdür. </w:t>
      </w:r>
      <w:r w:rsidR="00195716" w:rsidRPr="00DA25F4">
        <w:rPr>
          <w:rFonts w:ascii="Arial" w:hAnsi="Arial" w:cs="Arial"/>
          <w:sz w:val="20"/>
          <w:szCs w:val="20"/>
        </w:rPr>
        <w:t>31 Mart 2011</w:t>
      </w:r>
      <w:r w:rsidRPr="00DA25F4">
        <w:rPr>
          <w:rFonts w:ascii="Arial" w:hAnsi="Arial" w:cs="Arial"/>
          <w:sz w:val="20"/>
          <w:szCs w:val="20"/>
        </w:rPr>
        <w:t xml:space="preserve"> tarihi itibariyle, Şirket’in </w:t>
      </w:r>
      <w:proofErr w:type="spellStart"/>
      <w:r w:rsidRPr="00DA25F4">
        <w:rPr>
          <w:rFonts w:ascii="Arial" w:hAnsi="Arial" w:cs="Arial"/>
          <w:sz w:val="20"/>
          <w:szCs w:val="20"/>
        </w:rPr>
        <w:t>İMKB’na</w:t>
      </w:r>
      <w:proofErr w:type="spellEnd"/>
      <w:r w:rsidRPr="00DA25F4">
        <w:rPr>
          <w:rFonts w:ascii="Arial" w:hAnsi="Arial" w:cs="Arial"/>
          <w:sz w:val="20"/>
          <w:szCs w:val="20"/>
        </w:rPr>
        <w:t xml:space="preserve"> kayıtlı %49 oranında hissesi mevcuttur ve Şirket’in hisselerinin çoğunluğunu elinde bulunduran hissedarlar ve hisse oranları</w:t>
      </w:r>
      <w:r w:rsidR="00B5750A" w:rsidRPr="00DA25F4">
        <w:rPr>
          <w:rFonts w:ascii="Arial" w:hAnsi="Arial" w:cs="Arial"/>
          <w:sz w:val="20"/>
          <w:szCs w:val="20"/>
        </w:rPr>
        <w:t xml:space="preserve"> aşağıdaki gibidir</w:t>
      </w:r>
      <w:r w:rsidRPr="00DA25F4">
        <w:rPr>
          <w:rFonts w:ascii="Arial" w:hAnsi="Arial" w:cs="Arial"/>
          <w:sz w:val="20"/>
          <w:szCs w:val="20"/>
        </w:rPr>
        <w:t>:</w:t>
      </w:r>
    </w:p>
    <w:p w:rsidR="00DA25F4" w:rsidRPr="00DA25F4" w:rsidRDefault="00DA25F4" w:rsidP="003F22F5">
      <w:pPr>
        <w:widowControl w:val="0"/>
        <w:pBdr>
          <w:bottom w:val="single" w:sz="4" w:space="1" w:color="auto"/>
        </w:pBdr>
        <w:tabs>
          <w:tab w:val="right" w:pos="9071"/>
        </w:tabs>
        <w:jc w:val="both"/>
        <w:rPr>
          <w:rFonts w:ascii="Arial" w:hAnsi="Arial" w:cs="Arial"/>
          <w:sz w:val="20"/>
          <w:szCs w:val="20"/>
        </w:rPr>
      </w:pPr>
    </w:p>
    <w:p w:rsidR="00C12A98" w:rsidRPr="00DA25F4" w:rsidRDefault="003D4842" w:rsidP="003F22F5">
      <w:pPr>
        <w:widowControl w:val="0"/>
        <w:pBdr>
          <w:bottom w:val="single" w:sz="4" w:space="1" w:color="auto"/>
        </w:pBdr>
        <w:tabs>
          <w:tab w:val="right" w:pos="9071"/>
        </w:tabs>
        <w:jc w:val="both"/>
        <w:rPr>
          <w:rFonts w:ascii="Arial" w:hAnsi="Arial" w:cs="Arial"/>
          <w:sz w:val="20"/>
          <w:szCs w:val="20"/>
        </w:rPr>
      </w:pPr>
      <w:r w:rsidRPr="00DA25F4">
        <w:rPr>
          <w:rFonts w:ascii="Arial" w:hAnsi="Arial" w:cs="Arial"/>
          <w:sz w:val="20"/>
          <w:szCs w:val="20"/>
        </w:rPr>
        <w:tab/>
        <w:t>%</w:t>
      </w:r>
    </w:p>
    <w:p w:rsidR="00C12A98" w:rsidRPr="00DA25F4" w:rsidRDefault="00C12A98" w:rsidP="003F22F5">
      <w:pPr>
        <w:widowControl w:val="0"/>
        <w:tabs>
          <w:tab w:val="right" w:pos="9071"/>
        </w:tabs>
        <w:jc w:val="both"/>
        <w:rPr>
          <w:rFonts w:ascii="Arial" w:hAnsi="Arial" w:cs="Arial"/>
          <w:sz w:val="20"/>
          <w:szCs w:val="20"/>
        </w:rPr>
      </w:pPr>
    </w:p>
    <w:p w:rsidR="00123304" w:rsidRPr="00DA25F4" w:rsidRDefault="003D4842" w:rsidP="003F22F5">
      <w:pPr>
        <w:widowControl w:val="0"/>
        <w:pBdr>
          <w:bottom w:val="single" w:sz="4" w:space="1" w:color="auto"/>
        </w:pBdr>
        <w:tabs>
          <w:tab w:val="right" w:pos="9071"/>
        </w:tabs>
        <w:jc w:val="both"/>
        <w:rPr>
          <w:rFonts w:ascii="Arial" w:hAnsi="Arial" w:cs="Arial"/>
          <w:sz w:val="20"/>
          <w:szCs w:val="20"/>
        </w:rPr>
      </w:pPr>
      <w:bookmarkStart w:id="65" w:name="OLE_LINK237"/>
      <w:r w:rsidRPr="00DA25F4">
        <w:rPr>
          <w:rFonts w:ascii="Arial" w:hAnsi="Arial" w:cs="Arial"/>
          <w:sz w:val="20"/>
          <w:szCs w:val="20"/>
        </w:rPr>
        <w:t>Yapı ve Kredi Bankası A.Ş.</w:t>
      </w:r>
      <w:r w:rsidRPr="00DA25F4">
        <w:rPr>
          <w:rFonts w:ascii="Arial" w:hAnsi="Arial" w:cs="Arial"/>
          <w:sz w:val="20"/>
          <w:szCs w:val="20"/>
        </w:rPr>
        <w:tab/>
        <w:t>26,01</w:t>
      </w:r>
    </w:p>
    <w:p w:rsidR="00123304" w:rsidRPr="00DA25F4" w:rsidRDefault="003D4842" w:rsidP="003F22F5">
      <w:pPr>
        <w:widowControl w:val="0"/>
        <w:pBdr>
          <w:bottom w:val="single" w:sz="4" w:space="1" w:color="auto"/>
        </w:pBdr>
        <w:tabs>
          <w:tab w:val="right" w:pos="9071"/>
        </w:tabs>
        <w:jc w:val="both"/>
        <w:rPr>
          <w:rFonts w:ascii="Arial" w:hAnsi="Arial" w:cs="Arial"/>
          <w:sz w:val="20"/>
          <w:szCs w:val="20"/>
        </w:rPr>
      </w:pPr>
      <w:r w:rsidRPr="00DA25F4">
        <w:rPr>
          <w:rFonts w:ascii="Arial" w:hAnsi="Arial" w:cs="Arial"/>
          <w:sz w:val="20"/>
          <w:szCs w:val="20"/>
        </w:rPr>
        <w:t>Koray Yapı Endüstrisi ve Ticaret A.Ş.</w:t>
      </w:r>
      <w:r w:rsidRPr="00DA25F4">
        <w:rPr>
          <w:rFonts w:ascii="Arial" w:hAnsi="Arial" w:cs="Arial"/>
          <w:sz w:val="20"/>
          <w:szCs w:val="20"/>
        </w:rPr>
        <w:tab/>
        <w:t>7,54</w:t>
      </w:r>
    </w:p>
    <w:p w:rsidR="00123304" w:rsidRPr="00DA25F4" w:rsidRDefault="003D4842" w:rsidP="003F22F5">
      <w:pPr>
        <w:widowControl w:val="0"/>
        <w:pBdr>
          <w:bottom w:val="single" w:sz="4" w:space="1" w:color="auto"/>
        </w:pBdr>
        <w:tabs>
          <w:tab w:val="right" w:pos="9071"/>
        </w:tabs>
        <w:jc w:val="both"/>
        <w:rPr>
          <w:rFonts w:ascii="Arial" w:hAnsi="Arial" w:cs="Arial"/>
          <w:sz w:val="20"/>
          <w:szCs w:val="20"/>
        </w:rPr>
      </w:pPr>
      <w:r w:rsidRPr="00DA25F4">
        <w:rPr>
          <w:rFonts w:ascii="Arial" w:hAnsi="Arial" w:cs="Arial"/>
          <w:sz w:val="20"/>
          <w:szCs w:val="20"/>
        </w:rPr>
        <w:t>Murat Koray</w:t>
      </w:r>
      <w:r w:rsidRPr="00DA25F4">
        <w:rPr>
          <w:rFonts w:ascii="Arial" w:hAnsi="Arial" w:cs="Arial"/>
          <w:sz w:val="20"/>
          <w:szCs w:val="20"/>
        </w:rPr>
        <w:tab/>
        <w:t>5,00</w:t>
      </w:r>
    </w:p>
    <w:p w:rsidR="00123304" w:rsidRPr="00DA25F4" w:rsidRDefault="003D4842" w:rsidP="003F22F5">
      <w:pPr>
        <w:widowControl w:val="0"/>
        <w:pBdr>
          <w:bottom w:val="single" w:sz="4" w:space="1" w:color="auto"/>
        </w:pBdr>
        <w:tabs>
          <w:tab w:val="right" w:pos="9071"/>
        </w:tabs>
        <w:jc w:val="both"/>
        <w:rPr>
          <w:rFonts w:ascii="Arial" w:hAnsi="Arial" w:cs="Arial"/>
          <w:sz w:val="20"/>
          <w:szCs w:val="20"/>
        </w:rPr>
      </w:pPr>
      <w:r w:rsidRPr="00DA25F4">
        <w:rPr>
          <w:rFonts w:ascii="Arial" w:hAnsi="Arial" w:cs="Arial"/>
          <w:sz w:val="20"/>
          <w:szCs w:val="20"/>
        </w:rPr>
        <w:t>Selim Koray</w:t>
      </w:r>
      <w:r w:rsidRPr="00DA25F4">
        <w:rPr>
          <w:rFonts w:ascii="Arial" w:hAnsi="Arial" w:cs="Arial"/>
          <w:sz w:val="20"/>
          <w:szCs w:val="20"/>
        </w:rPr>
        <w:tab/>
        <w:t>5,00</w:t>
      </w:r>
    </w:p>
    <w:p w:rsidR="00123304" w:rsidRPr="00DA25F4" w:rsidRDefault="003D4842" w:rsidP="003F22F5">
      <w:pPr>
        <w:widowControl w:val="0"/>
        <w:pBdr>
          <w:bottom w:val="single" w:sz="4" w:space="1" w:color="auto"/>
        </w:pBdr>
        <w:tabs>
          <w:tab w:val="right" w:pos="9071"/>
        </w:tabs>
        <w:jc w:val="both"/>
        <w:rPr>
          <w:rFonts w:ascii="Arial" w:hAnsi="Arial" w:cs="Arial"/>
          <w:sz w:val="20"/>
          <w:szCs w:val="20"/>
        </w:rPr>
      </w:pPr>
      <w:r w:rsidRPr="00DA25F4">
        <w:rPr>
          <w:rFonts w:ascii="Arial" w:hAnsi="Arial" w:cs="Arial"/>
          <w:sz w:val="20"/>
          <w:szCs w:val="20"/>
        </w:rPr>
        <w:t>Semra Turgut</w:t>
      </w:r>
      <w:r w:rsidRPr="00DA25F4">
        <w:rPr>
          <w:rFonts w:ascii="Arial" w:hAnsi="Arial" w:cs="Arial"/>
          <w:sz w:val="20"/>
          <w:szCs w:val="20"/>
        </w:rPr>
        <w:tab/>
        <w:t>5,00</w:t>
      </w:r>
    </w:p>
    <w:p w:rsidR="00123304" w:rsidRPr="00DA25F4" w:rsidRDefault="003D4842" w:rsidP="003F22F5">
      <w:pPr>
        <w:widowControl w:val="0"/>
        <w:pBdr>
          <w:bottom w:val="single" w:sz="4" w:space="1" w:color="auto"/>
        </w:pBdr>
        <w:tabs>
          <w:tab w:val="right" w:pos="9071"/>
        </w:tabs>
        <w:jc w:val="both"/>
        <w:rPr>
          <w:rFonts w:ascii="Arial" w:hAnsi="Arial" w:cs="Arial"/>
          <w:sz w:val="20"/>
          <w:szCs w:val="20"/>
        </w:rPr>
      </w:pPr>
      <w:r w:rsidRPr="00DA25F4">
        <w:rPr>
          <w:rFonts w:ascii="Arial" w:hAnsi="Arial" w:cs="Arial"/>
          <w:sz w:val="20"/>
          <w:szCs w:val="20"/>
        </w:rPr>
        <w:t>Mustafa Zeki Gönül</w:t>
      </w:r>
      <w:r w:rsidRPr="00DA25F4">
        <w:rPr>
          <w:rFonts w:ascii="Arial" w:hAnsi="Arial" w:cs="Arial"/>
          <w:sz w:val="20"/>
          <w:szCs w:val="20"/>
        </w:rPr>
        <w:tab/>
        <w:t>1,00</w:t>
      </w:r>
    </w:p>
    <w:p w:rsidR="00123304" w:rsidRPr="00DA25F4" w:rsidRDefault="003D4842" w:rsidP="003F22F5">
      <w:pPr>
        <w:widowControl w:val="0"/>
        <w:pBdr>
          <w:bottom w:val="single" w:sz="4" w:space="1" w:color="auto"/>
        </w:pBdr>
        <w:tabs>
          <w:tab w:val="right" w:pos="9071"/>
        </w:tabs>
        <w:jc w:val="both"/>
        <w:rPr>
          <w:rFonts w:ascii="Arial" w:hAnsi="Arial" w:cs="Arial"/>
          <w:sz w:val="20"/>
          <w:szCs w:val="20"/>
        </w:rPr>
      </w:pPr>
      <w:r w:rsidRPr="00DA25F4">
        <w:rPr>
          <w:rFonts w:ascii="Arial" w:hAnsi="Arial" w:cs="Arial"/>
          <w:sz w:val="20"/>
          <w:szCs w:val="20"/>
        </w:rPr>
        <w:t xml:space="preserve">Süleyman </w:t>
      </w:r>
      <w:proofErr w:type="spellStart"/>
      <w:r w:rsidRPr="00DA25F4">
        <w:rPr>
          <w:rFonts w:ascii="Arial" w:hAnsi="Arial" w:cs="Arial"/>
          <w:sz w:val="20"/>
          <w:szCs w:val="20"/>
        </w:rPr>
        <w:t>Yerçil</w:t>
      </w:r>
      <w:proofErr w:type="spellEnd"/>
      <w:r w:rsidRPr="00DA25F4">
        <w:rPr>
          <w:rFonts w:ascii="Arial" w:hAnsi="Arial" w:cs="Arial"/>
          <w:sz w:val="20"/>
          <w:szCs w:val="20"/>
        </w:rPr>
        <w:tab/>
        <w:t>0,80</w:t>
      </w:r>
    </w:p>
    <w:p w:rsidR="00123304" w:rsidRPr="00DA25F4" w:rsidRDefault="003D4842" w:rsidP="003F22F5">
      <w:pPr>
        <w:widowControl w:val="0"/>
        <w:pBdr>
          <w:bottom w:val="single" w:sz="4" w:space="1" w:color="auto"/>
        </w:pBdr>
        <w:tabs>
          <w:tab w:val="right" w:pos="9071"/>
        </w:tabs>
        <w:jc w:val="both"/>
        <w:rPr>
          <w:rFonts w:ascii="Arial" w:hAnsi="Arial" w:cs="Arial"/>
          <w:sz w:val="20"/>
          <w:szCs w:val="20"/>
        </w:rPr>
      </w:pPr>
      <w:r w:rsidRPr="00DA25F4">
        <w:rPr>
          <w:rFonts w:ascii="Arial" w:hAnsi="Arial" w:cs="Arial"/>
          <w:sz w:val="20"/>
          <w:szCs w:val="20"/>
        </w:rPr>
        <w:t>Zeynel Abidin Erdoğan</w:t>
      </w:r>
      <w:r w:rsidRPr="00DA25F4">
        <w:rPr>
          <w:rFonts w:ascii="Arial" w:hAnsi="Arial" w:cs="Arial"/>
          <w:sz w:val="20"/>
          <w:szCs w:val="20"/>
        </w:rPr>
        <w:tab/>
        <w:t>0,40</w:t>
      </w:r>
    </w:p>
    <w:p w:rsidR="00123304" w:rsidRPr="00DA25F4" w:rsidRDefault="003D4842" w:rsidP="003F22F5">
      <w:pPr>
        <w:widowControl w:val="0"/>
        <w:pBdr>
          <w:bottom w:val="single" w:sz="4" w:space="1" w:color="auto"/>
        </w:pBdr>
        <w:tabs>
          <w:tab w:val="right" w:pos="9071"/>
        </w:tabs>
        <w:jc w:val="both"/>
        <w:rPr>
          <w:rFonts w:ascii="Arial" w:hAnsi="Arial" w:cs="Arial"/>
          <w:sz w:val="20"/>
          <w:szCs w:val="20"/>
        </w:rPr>
      </w:pPr>
      <w:r w:rsidRPr="00DA25F4">
        <w:rPr>
          <w:rFonts w:ascii="Arial" w:hAnsi="Arial" w:cs="Arial"/>
          <w:sz w:val="20"/>
          <w:szCs w:val="20"/>
        </w:rPr>
        <w:t>Koray İnşaat Sanayi ve Ticaret A.Ş.</w:t>
      </w:r>
      <w:r w:rsidRPr="00DA25F4">
        <w:rPr>
          <w:rFonts w:ascii="Arial" w:hAnsi="Arial" w:cs="Arial"/>
          <w:sz w:val="20"/>
          <w:szCs w:val="20"/>
        </w:rPr>
        <w:tab/>
        <w:t>0,24</w:t>
      </w:r>
    </w:p>
    <w:p w:rsidR="00123304" w:rsidRPr="00DA25F4" w:rsidRDefault="003D4842" w:rsidP="003F22F5">
      <w:pPr>
        <w:widowControl w:val="0"/>
        <w:pBdr>
          <w:bottom w:val="single" w:sz="4" w:space="1" w:color="auto"/>
        </w:pBdr>
        <w:tabs>
          <w:tab w:val="right" w:pos="9071"/>
        </w:tabs>
        <w:jc w:val="both"/>
        <w:rPr>
          <w:rFonts w:ascii="Arial" w:hAnsi="Arial" w:cs="Arial"/>
          <w:sz w:val="20"/>
          <w:szCs w:val="20"/>
        </w:rPr>
      </w:pPr>
      <w:r w:rsidRPr="00DA25F4">
        <w:rPr>
          <w:rFonts w:ascii="Arial" w:hAnsi="Arial" w:cs="Arial"/>
          <w:sz w:val="20"/>
          <w:szCs w:val="20"/>
        </w:rPr>
        <w:t xml:space="preserve">Necdet </w:t>
      </w:r>
      <w:proofErr w:type="spellStart"/>
      <w:r w:rsidRPr="00DA25F4">
        <w:rPr>
          <w:rFonts w:ascii="Arial" w:hAnsi="Arial" w:cs="Arial"/>
          <w:sz w:val="20"/>
          <w:szCs w:val="20"/>
        </w:rPr>
        <w:t>Öztürk</w:t>
      </w:r>
      <w:proofErr w:type="spellEnd"/>
      <w:r w:rsidRPr="00DA25F4">
        <w:rPr>
          <w:rFonts w:ascii="Arial" w:hAnsi="Arial" w:cs="Arial"/>
          <w:sz w:val="20"/>
          <w:szCs w:val="20"/>
        </w:rPr>
        <w:tab/>
        <w:t>0,01</w:t>
      </w:r>
    </w:p>
    <w:p w:rsidR="00123304" w:rsidRPr="00DA25F4" w:rsidRDefault="003D4842" w:rsidP="003F22F5">
      <w:pPr>
        <w:widowControl w:val="0"/>
        <w:pBdr>
          <w:bottom w:val="single" w:sz="4" w:space="1" w:color="auto"/>
        </w:pBdr>
        <w:tabs>
          <w:tab w:val="right" w:pos="9071"/>
        </w:tabs>
        <w:jc w:val="both"/>
        <w:rPr>
          <w:rFonts w:ascii="Arial" w:hAnsi="Arial" w:cs="Arial"/>
          <w:sz w:val="20"/>
          <w:szCs w:val="20"/>
        </w:rPr>
      </w:pPr>
      <w:r w:rsidRPr="00DA25F4">
        <w:rPr>
          <w:rFonts w:ascii="Arial" w:hAnsi="Arial" w:cs="Arial"/>
          <w:sz w:val="20"/>
          <w:szCs w:val="20"/>
        </w:rPr>
        <w:t>Diğer (Halka açık kısım)</w:t>
      </w:r>
      <w:r w:rsidRPr="00DA25F4">
        <w:rPr>
          <w:rFonts w:ascii="Arial" w:hAnsi="Arial" w:cs="Arial"/>
          <w:sz w:val="20"/>
          <w:szCs w:val="20"/>
        </w:rPr>
        <w:tab/>
        <w:t>49,00</w:t>
      </w:r>
    </w:p>
    <w:p w:rsidR="00123304" w:rsidRPr="00DA25F4" w:rsidRDefault="00123304" w:rsidP="003F22F5">
      <w:pPr>
        <w:widowControl w:val="0"/>
        <w:jc w:val="both"/>
        <w:rPr>
          <w:rFonts w:ascii="Arial" w:hAnsi="Arial" w:cs="Arial"/>
          <w:sz w:val="20"/>
          <w:szCs w:val="20"/>
        </w:rPr>
      </w:pPr>
    </w:p>
    <w:p w:rsidR="00123304" w:rsidRPr="00DA25F4" w:rsidRDefault="003D4842" w:rsidP="003F22F5">
      <w:pPr>
        <w:widowControl w:val="0"/>
        <w:pBdr>
          <w:bottom w:val="single" w:sz="12" w:space="1" w:color="auto"/>
        </w:pBdr>
        <w:tabs>
          <w:tab w:val="right" w:pos="9071"/>
        </w:tabs>
        <w:jc w:val="both"/>
        <w:rPr>
          <w:rFonts w:ascii="Arial" w:hAnsi="Arial" w:cs="Arial"/>
          <w:b/>
          <w:sz w:val="20"/>
          <w:szCs w:val="20"/>
        </w:rPr>
      </w:pPr>
      <w:r w:rsidRPr="00DA25F4">
        <w:rPr>
          <w:rFonts w:ascii="Arial" w:hAnsi="Arial" w:cs="Arial"/>
          <w:b/>
          <w:sz w:val="20"/>
          <w:szCs w:val="20"/>
        </w:rPr>
        <w:tab/>
        <w:t>100,00</w:t>
      </w:r>
    </w:p>
    <w:bookmarkEnd w:id="65"/>
    <w:p w:rsidR="00C12A98" w:rsidRPr="00DA25F4" w:rsidRDefault="00C12A98" w:rsidP="003F22F5">
      <w:pPr>
        <w:widowControl w:val="0"/>
        <w:tabs>
          <w:tab w:val="right" w:pos="9071"/>
        </w:tabs>
        <w:jc w:val="both"/>
        <w:rPr>
          <w:rFonts w:ascii="Arial" w:hAnsi="Arial" w:cs="Arial"/>
          <w:sz w:val="20"/>
          <w:szCs w:val="20"/>
        </w:rPr>
      </w:pPr>
    </w:p>
    <w:p w:rsidR="006E135D" w:rsidRPr="00DA25F4" w:rsidRDefault="003D4842" w:rsidP="003F22F5">
      <w:pPr>
        <w:widowControl w:val="0"/>
        <w:jc w:val="both"/>
        <w:rPr>
          <w:rFonts w:ascii="Arial" w:hAnsi="Arial" w:cs="Arial"/>
          <w:sz w:val="20"/>
          <w:szCs w:val="20"/>
        </w:rPr>
      </w:pPr>
      <w:r w:rsidRPr="00DA25F4">
        <w:rPr>
          <w:rFonts w:ascii="Arial" w:hAnsi="Arial" w:cs="Arial"/>
          <w:sz w:val="20"/>
          <w:szCs w:val="20"/>
        </w:rPr>
        <w:t xml:space="preserve">Şirket’in bağlı ortaklıkları ve müşterek yönetime tabi ortaklıkları (“Grup”) Dipnot 2’de açıklanmıştır. </w:t>
      </w:r>
    </w:p>
    <w:p w:rsidR="006E135D" w:rsidRPr="00DA25F4" w:rsidRDefault="006E135D" w:rsidP="003F22F5">
      <w:pPr>
        <w:widowControl w:val="0"/>
        <w:jc w:val="both"/>
        <w:rPr>
          <w:rFonts w:ascii="Arial" w:hAnsi="Arial" w:cs="Arial"/>
          <w:sz w:val="20"/>
          <w:szCs w:val="20"/>
        </w:rPr>
      </w:pPr>
    </w:p>
    <w:p w:rsidR="00485309" w:rsidRPr="00DA25F4" w:rsidRDefault="003D4842" w:rsidP="003F22F5">
      <w:pPr>
        <w:widowControl w:val="0"/>
        <w:jc w:val="both"/>
        <w:rPr>
          <w:rFonts w:ascii="Arial" w:hAnsi="Arial" w:cs="Arial"/>
          <w:sz w:val="20"/>
          <w:szCs w:val="20"/>
        </w:rPr>
      </w:pPr>
      <w:r w:rsidRPr="00DA25F4">
        <w:rPr>
          <w:rFonts w:ascii="Arial" w:hAnsi="Arial" w:cs="Arial"/>
          <w:sz w:val="20"/>
          <w:szCs w:val="20"/>
        </w:rPr>
        <w:t xml:space="preserve">Grup’un </w:t>
      </w:r>
      <w:r w:rsidR="00195716" w:rsidRPr="00DA25F4">
        <w:rPr>
          <w:rFonts w:ascii="Arial" w:hAnsi="Arial" w:cs="Arial"/>
          <w:sz w:val="20"/>
          <w:szCs w:val="20"/>
        </w:rPr>
        <w:t>31 Mart 2011</w:t>
      </w:r>
      <w:r w:rsidRPr="00DA25F4">
        <w:rPr>
          <w:rFonts w:ascii="Arial" w:hAnsi="Arial" w:cs="Arial"/>
          <w:sz w:val="20"/>
          <w:szCs w:val="20"/>
        </w:rPr>
        <w:t xml:space="preserve"> tarihi itibariyle çalışan sayısı </w:t>
      </w:r>
      <w:r w:rsidR="00D82D93" w:rsidRPr="00DA25F4">
        <w:rPr>
          <w:rFonts w:ascii="Arial" w:hAnsi="Arial" w:cs="Arial"/>
          <w:sz w:val="20"/>
          <w:szCs w:val="20"/>
        </w:rPr>
        <w:t>125</w:t>
      </w:r>
      <w:r w:rsidRPr="00DA25F4">
        <w:rPr>
          <w:rFonts w:ascii="Arial" w:hAnsi="Arial" w:cs="Arial"/>
          <w:sz w:val="20"/>
          <w:szCs w:val="20"/>
        </w:rPr>
        <w:t xml:space="preserve"> kişidir (31 Aralık </w:t>
      </w:r>
      <w:r w:rsidR="00195716" w:rsidRPr="00DA25F4">
        <w:rPr>
          <w:rFonts w:ascii="Arial" w:hAnsi="Arial" w:cs="Arial"/>
          <w:sz w:val="20"/>
          <w:szCs w:val="20"/>
        </w:rPr>
        <w:t>2010</w:t>
      </w:r>
      <w:r w:rsidR="008431C4" w:rsidRPr="00DA25F4">
        <w:rPr>
          <w:rFonts w:ascii="Arial" w:hAnsi="Arial" w:cs="Arial"/>
          <w:sz w:val="20"/>
          <w:szCs w:val="20"/>
        </w:rPr>
        <w:t>: 43</w:t>
      </w:r>
      <w:r w:rsidRPr="00DA25F4">
        <w:rPr>
          <w:rFonts w:ascii="Arial" w:hAnsi="Arial" w:cs="Arial"/>
          <w:sz w:val="20"/>
          <w:szCs w:val="20"/>
        </w:rPr>
        <w:t xml:space="preserve"> kişi).</w:t>
      </w:r>
    </w:p>
    <w:p w:rsidR="00786935" w:rsidRPr="00DA25F4" w:rsidRDefault="00786935" w:rsidP="003F22F5">
      <w:pPr>
        <w:widowControl w:val="0"/>
        <w:jc w:val="both"/>
        <w:rPr>
          <w:rFonts w:ascii="Arial" w:hAnsi="Arial" w:cs="Arial"/>
          <w:sz w:val="20"/>
          <w:szCs w:val="20"/>
        </w:rPr>
      </w:pPr>
    </w:p>
    <w:p w:rsidR="00086CDA" w:rsidRPr="00DA25F4" w:rsidRDefault="003D4842" w:rsidP="003F22F5">
      <w:pPr>
        <w:widowControl w:val="0"/>
        <w:tabs>
          <w:tab w:val="right" w:pos="9071"/>
        </w:tabs>
        <w:jc w:val="both"/>
        <w:rPr>
          <w:rFonts w:ascii="Arial" w:hAnsi="Arial" w:cs="Arial"/>
          <w:sz w:val="20"/>
          <w:szCs w:val="20"/>
        </w:rPr>
      </w:pPr>
      <w:r w:rsidRPr="00DA25F4">
        <w:rPr>
          <w:rFonts w:ascii="Arial" w:hAnsi="Arial" w:cs="Arial"/>
          <w:sz w:val="20"/>
          <w:szCs w:val="20"/>
        </w:rPr>
        <w:t xml:space="preserve">Grup’un ana faaliyet konusu gayrimenkul yönetimi hizmetleri sunmak ve hizmet sunduğu bölge Türkiye olduğundan </w:t>
      </w:r>
      <w:r w:rsidR="00195716" w:rsidRPr="00DA25F4">
        <w:rPr>
          <w:rFonts w:ascii="Arial" w:hAnsi="Arial" w:cs="Arial"/>
          <w:sz w:val="20"/>
          <w:szCs w:val="20"/>
        </w:rPr>
        <w:t>31 Mart 2011</w:t>
      </w:r>
      <w:r w:rsidRPr="00DA25F4">
        <w:rPr>
          <w:rFonts w:ascii="Arial" w:hAnsi="Arial" w:cs="Arial"/>
          <w:sz w:val="20"/>
          <w:szCs w:val="20"/>
        </w:rPr>
        <w:t xml:space="preserve"> </w:t>
      </w:r>
      <w:r w:rsidR="00D70EB9" w:rsidRPr="00DA25F4">
        <w:rPr>
          <w:rFonts w:ascii="Arial" w:hAnsi="Arial" w:cs="Arial"/>
          <w:sz w:val="20"/>
          <w:szCs w:val="20"/>
        </w:rPr>
        <w:t>tarihinde</w:t>
      </w:r>
      <w:r w:rsidRPr="00DA25F4">
        <w:rPr>
          <w:rFonts w:ascii="Arial" w:hAnsi="Arial" w:cs="Arial"/>
          <w:sz w:val="20"/>
          <w:szCs w:val="20"/>
        </w:rPr>
        <w:t xml:space="preserve"> sona eren </w:t>
      </w:r>
      <w:r w:rsidR="006A0962" w:rsidRPr="00DA25F4">
        <w:rPr>
          <w:rFonts w:ascii="Arial" w:hAnsi="Arial" w:cs="Arial"/>
          <w:sz w:val="20"/>
          <w:szCs w:val="20"/>
        </w:rPr>
        <w:t xml:space="preserve">özet </w:t>
      </w:r>
      <w:proofErr w:type="gramStart"/>
      <w:r w:rsidRPr="00DA25F4">
        <w:rPr>
          <w:rFonts w:ascii="Arial" w:hAnsi="Arial" w:cs="Arial"/>
          <w:sz w:val="20"/>
          <w:szCs w:val="20"/>
        </w:rPr>
        <w:t>konsolide</w:t>
      </w:r>
      <w:proofErr w:type="gramEnd"/>
      <w:r w:rsidRPr="00DA25F4">
        <w:rPr>
          <w:rFonts w:ascii="Arial" w:hAnsi="Arial" w:cs="Arial"/>
          <w:sz w:val="20"/>
          <w:szCs w:val="20"/>
        </w:rPr>
        <w:t xml:space="preserve"> finansal tablolarda ayrıca bölümlere göre raporlama yapılmamıştır.</w:t>
      </w:r>
    </w:p>
    <w:p w:rsidR="00086CDA" w:rsidRPr="00DA25F4" w:rsidRDefault="00086CDA" w:rsidP="003F22F5">
      <w:pPr>
        <w:widowControl w:val="0"/>
        <w:jc w:val="both"/>
        <w:rPr>
          <w:rFonts w:ascii="Arial" w:hAnsi="Arial" w:cs="Arial"/>
          <w:sz w:val="20"/>
          <w:szCs w:val="20"/>
        </w:rPr>
      </w:pPr>
    </w:p>
    <w:p w:rsidR="00786935" w:rsidRPr="00DA25F4" w:rsidRDefault="00195716" w:rsidP="003F22F5">
      <w:pPr>
        <w:pStyle w:val="Heading4"/>
        <w:keepNext w:val="0"/>
        <w:widowControl w:val="0"/>
        <w:tabs>
          <w:tab w:val="clear" w:pos="151"/>
          <w:tab w:val="clear" w:pos="288"/>
          <w:tab w:val="clear" w:pos="468"/>
          <w:tab w:val="clear" w:pos="7371"/>
          <w:tab w:val="clear" w:pos="8789"/>
        </w:tabs>
        <w:suppressAutoHyphens w:val="0"/>
        <w:rPr>
          <w:rFonts w:ascii="Arial" w:hAnsi="Arial" w:cs="Arial"/>
          <w:b w:val="0"/>
          <w:sz w:val="20"/>
        </w:rPr>
      </w:pPr>
      <w:r w:rsidRPr="00DA25F4">
        <w:rPr>
          <w:rFonts w:ascii="Arial" w:hAnsi="Arial" w:cs="Arial"/>
          <w:b w:val="0"/>
          <w:sz w:val="20"/>
        </w:rPr>
        <w:t>31 Mart 2011</w:t>
      </w:r>
      <w:r w:rsidR="00AA53BE" w:rsidRPr="00DA25F4">
        <w:rPr>
          <w:rFonts w:ascii="Arial" w:hAnsi="Arial" w:cs="Arial"/>
          <w:b w:val="0"/>
          <w:sz w:val="20"/>
        </w:rPr>
        <w:t xml:space="preserve"> tarihi </w:t>
      </w:r>
      <w:r w:rsidR="00D70EB9" w:rsidRPr="00DA25F4">
        <w:rPr>
          <w:rFonts w:ascii="Arial" w:hAnsi="Arial" w:cs="Arial"/>
          <w:b w:val="0"/>
          <w:sz w:val="20"/>
        </w:rPr>
        <w:t xml:space="preserve">itibariyle </w:t>
      </w:r>
      <w:r w:rsidR="00AA53BE" w:rsidRPr="00DA25F4">
        <w:rPr>
          <w:rFonts w:ascii="Arial" w:hAnsi="Arial" w:cs="Arial"/>
          <w:b w:val="0"/>
          <w:sz w:val="20"/>
        </w:rPr>
        <w:t xml:space="preserve">ve bu tarihte sona eren ara </w:t>
      </w:r>
      <w:r w:rsidR="008723F7" w:rsidRPr="00DA25F4">
        <w:rPr>
          <w:rFonts w:ascii="Arial" w:hAnsi="Arial" w:cs="Arial"/>
          <w:b w:val="0"/>
          <w:sz w:val="20"/>
        </w:rPr>
        <w:t xml:space="preserve">hesap dönemine ait olarak hazırlanan </w:t>
      </w:r>
      <w:r w:rsidR="00E313A1" w:rsidRPr="00DA25F4">
        <w:rPr>
          <w:rFonts w:ascii="Arial" w:hAnsi="Arial" w:cs="Arial"/>
          <w:b w:val="0"/>
          <w:sz w:val="20"/>
        </w:rPr>
        <w:t xml:space="preserve">özet </w:t>
      </w:r>
      <w:proofErr w:type="gramStart"/>
      <w:r w:rsidR="008723F7" w:rsidRPr="00DA25F4">
        <w:rPr>
          <w:rFonts w:ascii="Arial" w:hAnsi="Arial" w:cs="Arial"/>
          <w:b w:val="0"/>
          <w:sz w:val="20"/>
        </w:rPr>
        <w:t>konsolide</w:t>
      </w:r>
      <w:proofErr w:type="gramEnd"/>
      <w:r w:rsidR="008723F7" w:rsidRPr="00DA25F4">
        <w:rPr>
          <w:rFonts w:ascii="Arial" w:hAnsi="Arial" w:cs="Arial"/>
          <w:b w:val="0"/>
          <w:sz w:val="20"/>
        </w:rPr>
        <w:t xml:space="preserve"> finansal tablolar, </w:t>
      </w:r>
      <w:r w:rsidR="00CC4849" w:rsidRPr="00DA25F4">
        <w:rPr>
          <w:rFonts w:ascii="Arial" w:hAnsi="Arial" w:cs="Arial"/>
          <w:b w:val="0"/>
          <w:sz w:val="20"/>
        </w:rPr>
        <w:t xml:space="preserve">Yönetim Kurulu tarafından </w:t>
      </w:r>
      <w:r w:rsidR="00C53E8D" w:rsidRPr="00C53E8D">
        <w:rPr>
          <w:rFonts w:ascii="Arial" w:hAnsi="Arial" w:cs="Arial"/>
          <w:b w:val="0"/>
          <w:sz w:val="20"/>
        </w:rPr>
        <w:t>10 Mayıs 201</w:t>
      </w:r>
      <w:r w:rsidR="00050D29" w:rsidRPr="00DA25F4">
        <w:rPr>
          <w:rFonts w:ascii="Arial" w:hAnsi="Arial" w:cs="Arial"/>
          <w:b w:val="0"/>
          <w:sz w:val="20"/>
        </w:rPr>
        <w:t xml:space="preserve">1 </w:t>
      </w:r>
      <w:r w:rsidR="008723F7" w:rsidRPr="00DA25F4">
        <w:rPr>
          <w:rFonts w:ascii="Arial" w:hAnsi="Arial" w:cs="Arial"/>
          <w:b w:val="0"/>
          <w:sz w:val="20"/>
        </w:rPr>
        <w:t xml:space="preserve">tarihinde onaylanmıştır. Genel Kurul ve bazı düzenleyici kurumlar onaylanan </w:t>
      </w:r>
      <w:r w:rsidR="006A0962" w:rsidRPr="00DA25F4">
        <w:rPr>
          <w:rFonts w:ascii="Arial" w:hAnsi="Arial" w:cs="Arial"/>
          <w:b w:val="0"/>
          <w:sz w:val="20"/>
        </w:rPr>
        <w:t xml:space="preserve">özet </w:t>
      </w:r>
      <w:proofErr w:type="gramStart"/>
      <w:r w:rsidR="008723F7" w:rsidRPr="00DA25F4">
        <w:rPr>
          <w:rFonts w:ascii="Arial" w:hAnsi="Arial" w:cs="Arial"/>
          <w:b w:val="0"/>
          <w:sz w:val="20"/>
        </w:rPr>
        <w:t>konsolide</w:t>
      </w:r>
      <w:proofErr w:type="gramEnd"/>
      <w:r w:rsidR="008723F7" w:rsidRPr="00DA25F4">
        <w:rPr>
          <w:rFonts w:ascii="Arial" w:hAnsi="Arial" w:cs="Arial"/>
          <w:b w:val="0"/>
          <w:sz w:val="20"/>
        </w:rPr>
        <w:t xml:space="preserve"> finansal tabloları değiştirme yetkisine sahiptir.</w:t>
      </w:r>
    </w:p>
    <w:p w:rsidR="007B02C6" w:rsidRPr="00DA25F4" w:rsidRDefault="007B02C6" w:rsidP="00C3689F">
      <w:pPr>
        <w:pStyle w:val="Heading4"/>
        <w:keepNext w:val="0"/>
        <w:widowControl w:val="0"/>
        <w:tabs>
          <w:tab w:val="clear" w:pos="151"/>
          <w:tab w:val="clear" w:pos="288"/>
          <w:tab w:val="clear" w:pos="468"/>
          <w:tab w:val="clear" w:pos="7371"/>
          <w:tab w:val="clear" w:pos="8789"/>
          <w:tab w:val="left" w:pos="567"/>
        </w:tabs>
        <w:suppressAutoHyphens w:val="0"/>
        <w:rPr>
          <w:rFonts w:ascii="Arial" w:hAnsi="Arial" w:cs="Arial"/>
          <w:sz w:val="20"/>
        </w:rPr>
      </w:pPr>
    </w:p>
    <w:p w:rsidR="005923E9" w:rsidRPr="00DA25F4" w:rsidRDefault="005923E9" w:rsidP="005923E9">
      <w:pPr>
        <w:rPr>
          <w:rFonts w:ascii="Arial" w:hAnsi="Arial" w:cs="Arial"/>
          <w:sz w:val="20"/>
          <w:szCs w:val="20"/>
        </w:rPr>
        <w:sectPr w:rsidR="005923E9" w:rsidRPr="00DA25F4" w:rsidSect="003304CE">
          <w:headerReference w:type="even" r:id="rId30"/>
          <w:headerReference w:type="default" r:id="rId31"/>
          <w:footerReference w:type="default" r:id="rId32"/>
          <w:headerReference w:type="first" r:id="rId33"/>
          <w:pgSz w:w="11906" w:h="16838" w:code="9"/>
          <w:pgMar w:top="1134" w:right="1134" w:bottom="1134" w:left="1701" w:header="851" w:footer="851" w:gutter="0"/>
          <w:pgNumType w:start="6"/>
          <w:cols w:space="708"/>
          <w:docGrid w:linePitch="360"/>
        </w:sectPr>
      </w:pPr>
    </w:p>
    <w:p w:rsidR="00086CDA" w:rsidRPr="00DA25F4" w:rsidRDefault="008723F7" w:rsidP="00C3689F">
      <w:pPr>
        <w:pStyle w:val="Heading4"/>
        <w:keepNext w:val="0"/>
        <w:widowControl w:val="0"/>
        <w:tabs>
          <w:tab w:val="clear" w:pos="151"/>
          <w:tab w:val="clear" w:pos="288"/>
          <w:tab w:val="clear" w:pos="468"/>
          <w:tab w:val="clear" w:pos="7371"/>
          <w:tab w:val="clear" w:pos="8789"/>
          <w:tab w:val="left" w:pos="567"/>
        </w:tabs>
        <w:suppressAutoHyphens w:val="0"/>
        <w:rPr>
          <w:rFonts w:ascii="Arial" w:hAnsi="Arial" w:cs="Arial"/>
          <w:sz w:val="20"/>
        </w:rPr>
      </w:pPr>
      <w:r w:rsidRPr="00DA25F4">
        <w:rPr>
          <w:rFonts w:ascii="Arial" w:hAnsi="Arial" w:cs="Arial"/>
          <w:sz w:val="20"/>
        </w:rPr>
        <w:t>2.</w:t>
      </w:r>
      <w:r w:rsidRPr="00DA25F4">
        <w:rPr>
          <w:rFonts w:ascii="Arial" w:hAnsi="Arial" w:cs="Arial"/>
          <w:sz w:val="20"/>
        </w:rPr>
        <w:tab/>
      </w:r>
      <w:r w:rsidR="0004479A" w:rsidRPr="00DA25F4">
        <w:rPr>
          <w:rFonts w:ascii="Arial" w:hAnsi="Arial" w:cs="Arial"/>
          <w:sz w:val="20"/>
        </w:rPr>
        <w:t xml:space="preserve">ÖZET </w:t>
      </w:r>
      <w:r w:rsidRPr="00DA25F4">
        <w:rPr>
          <w:rFonts w:ascii="Arial" w:hAnsi="Arial" w:cs="Arial"/>
          <w:sz w:val="20"/>
        </w:rPr>
        <w:t>KONSOLİDE FİNANSAL TABLOLARIN SUNUMUNA İLİŞKİN ESASLAR</w:t>
      </w:r>
    </w:p>
    <w:p w:rsidR="00C12A98" w:rsidRPr="00DA25F4" w:rsidRDefault="00C12A98" w:rsidP="00537F72">
      <w:pPr>
        <w:widowControl w:val="0"/>
        <w:jc w:val="both"/>
        <w:rPr>
          <w:rFonts w:ascii="Arial" w:hAnsi="Arial" w:cs="Arial"/>
          <w:sz w:val="20"/>
          <w:szCs w:val="20"/>
        </w:rPr>
      </w:pPr>
    </w:p>
    <w:p w:rsidR="00D20B14" w:rsidRPr="00DA25F4" w:rsidRDefault="003D4842" w:rsidP="00042404">
      <w:pPr>
        <w:widowControl w:val="0"/>
        <w:tabs>
          <w:tab w:val="left" w:pos="567"/>
        </w:tabs>
        <w:jc w:val="both"/>
        <w:rPr>
          <w:rFonts w:ascii="Arial" w:hAnsi="Arial" w:cs="Arial"/>
          <w:b/>
          <w:i/>
          <w:sz w:val="20"/>
          <w:szCs w:val="20"/>
        </w:rPr>
      </w:pPr>
      <w:r w:rsidRPr="00DA25F4">
        <w:rPr>
          <w:rFonts w:ascii="Arial" w:hAnsi="Arial" w:cs="Arial"/>
          <w:b/>
          <w:i/>
          <w:sz w:val="20"/>
          <w:szCs w:val="20"/>
        </w:rPr>
        <w:t>2.1</w:t>
      </w:r>
      <w:r w:rsidRPr="00DA25F4">
        <w:rPr>
          <w:rFonts w:ascii="Arial" w:hAnsi="Arial" w:cs="Arial"/>
          <w:b/>
          <w:i/>
          <w:sz w:val="20"/>
          <w:szCs w:val="20"/>
        </w:rPr>
        <w:tab/>
        <w:t>Sunuma İlişkin Temel Esaslar</w:t>
      </w:r>
    </w:p>
    <w:p w:rsidR="00D20B14" w:rsidRPr="00DA25F4" w:rsidRDefault="00D20B14" w:rsidP="00042404">
      <w:pPr>
        <w:widowControl w:val="0"/>
        <w:tabs>
          <w:tab w:val="left" w:pos="567"/>
        </w:tabs>
        <w:jc w:val="both"/>
        <w:rPr>
          <w:rFonts w:ascii="Arial" w:hAnsi="Arial" w:cs="Arial"/>
          <w:sz w:val="20"/>
          <w:szCs w:val="20"/>
        </w:rPr>
      </w:pPr>
    </w:p>
    <w:p w:rsidR="00C12A98" w:rsidRPr="00DA25F4" w:rsidRDefault="003D4842" w:rsidP="00042404">
      <w:pPr>
        <w:widowControl w:val="0"/>
        <w:tabs>
          <w:tab w:val="left" w:pos="567"/>
        </w:tabs>
        <w:jc w:val="both"/>
        <w:rPr>
          <w:rFonts w:ascii="Arial" w:hAnsi="Arial" w:cs="Arial"/>
          <w:b/>
          <w:spacing w:val="-2"/>
          <w:sz w:val="20"/>
          <w:szCs w:val="20"/>
        </w:rPr>
      </w:pPr>
      <w:r w:rsidRPr="00DA25F4">
        <w:rPr>
          <w:rFonts w:ascii="Arial" w:hAnsi="Arial" w:cs="Arial"/>
          <w:b/>
          <w:spacing w:val="-2"/>
          <w:sz w:val="20"/>
          <w:szCs w:val="20"/>
        </w:rPr>
        <w:t>2.1.1</w:t>
      </w:r>
      <w:r w:rsidRPr="00DA25F4">
        <w:rPr>
          <w:rFonts w:ascii="Arial" w:hAnsi="Arial" w:cs="Arial"/>
          <w:b/>
          <w:spacing w:val="-2"/>
          <w:sz w:val="20"/>
          <w:szCs w:val="20"/>
        </w:rPr>
        <w:tab/>
        <w:t>Uygulanan Muhasebe Standartları</w:t>
      </w:r>
    </w:p>
    <w:p w:rsidR="00C12A98" w:rsidRPr="00DA25F4" w:rsidRDefault="00C12A98" w:rsidP="00537F72">
      <w:pPr>
        <w:widowControl w:val="0"/>
        <w:jc w:val="both"/>
        <w:rPr>
          <w:rFonts w:ascii="Arial" w:hAnsi="Arial" w:cs="Arial"/>
          <w:sz w:val="20"/>
          <w:szCs w:val="20"/>
        </w:rPr>
      </w:pPr>
    </w:p>
    <w:p w:rsidR="003271F7" w:rsidRPr="00DA25F4" w:rsidRDefault="00C53E8D" w:rsidP="003271F7">
      <w:pPr>
        <w:widowControl w:val="0"/>
        <w:jc w:val="both"/>
        <w:rPr>
          <w:rFonts w:ascii="Arial" w:hAnsi="Arial" w:cs="Arial"/>
          <w:sz w:val="20"/>
          <w:szCs w:val="20"/>
        </w:rPr>
      </w:pPr>
      <w:r w:rsidRPr="00C53E8D">
        <w:rPr>
          <w:rFonts w:ascii="Arial" w:hAnsi="Arial" w:cs="Arial"/>
          <w:sz w:val="20"/>
          <w:szCs w:val="20"/>
        </w:rPr>
        <w:t xml:space="preserve">Sermaye Piyasası Kurulu (“SPK”), Seri: XI, No: 29 sayılı “Sermaye Piyasasında Finansal Raporlamaya İlişkin Esaslar Tebliği” ile işletmeler tarafından düzenlenecek finansal raporlar ile bunların hazırlanması ve ilgililere sunulmasına ilişkin ilke, usul ve esasları belirlemektedir. Bu Tebliğ, 1 Ocak 2008 tarihinden sonra başlayan hesap dönemlerine ait ilk ara dönem finansal tablolardan geçerli olmak üzere yürürlüğe girmiş olup, </w:t>
      </w:r>
      <w:proofErr w:type="spellStart"/>
      <w:r w:rsidRPr="00C53E8D">
        <w:rPr>
          <w:rFonts w:ascii="Arial" w:hAnsi="Arial" w:cs="Arial"/>
          <w:sz w:val="20"/>
          <w:szCs w:val="20"/>
        </w:rPr>
        <w:t>SPK’nın</w:t>
      </w:r>
      <w:proofErr w:type="spellEnd"/>
      <w:r w:rsidRPr="00C53E8D">
        <w:rPr>
          <w:rFonts w:ascii="Arial" w:hAnsi="Arial" w:cs="Arial"/>
          <w:sz w:val="20"/>
          <w:szCs w:val="20"/>
        </w:rPr>
        <w:t xml:space="preserve"> Seri: XI, No: 25 "Sermaye Piyasasında Muhasebe Standartları Hakkında Tebliğ"i yürürlükten kaldırılmıştır. Bu tebliğe istinaden, işletmelerin finansal tablolarını Avrupa Birliği tarafından kabul edilen haliyle Uluslararası Muhasebe/Uluslararası Finansal Raporlama Standartları (“UMS/UFRS”)’</w:t>
      </w:r>
      <w:proofErr w:type="spellStart"/>
      <w:r w:rsidRPr="00C53E8D">
        <w:rPr>
          <w:rFonts w:ascii="Arial" w:hAnsi="Arial" w:cs="Arial"/>
          <w:sz w:val="20"/>
          <w:szCs w:val="20"/>
        </w:rPr>
        <w:t>na</w:t>
      </w:r>
      <w:proofErr w:type="spellEnd"/>
      <w:r w:rsidRPr="00C53E8D">
        <w:rPr>
          <w:rFonts w:ascii="Arial" w:hAnsi="Arial" w:cs="Arial"/>
          <w:sz w:val="20"/>
          <w:szCs w:val="20"/>
        </w:rPr>
        <w:t xml:space="preserve"> göre hazırlamaları gerekmektedir. Ancak Avrupa Birliği tarafından kabul edilen UMS/</w:t>
      </w:r>
      <w:proofErr w:type="spellStart"/>
      <w:r w:rsidRPr="00C53E8D">
        <w:rPr>
          <w:rFonts w:ascii="Arial" w:hAnsi="Arial" w:cs="Arial"/>
          <w:sz w:val="20"/>
          <w:szCs w:val="20"/>
        </w:rPr>
        <w:t>UFRS’nin</w:t>
      </w:r>
      <w:proofErr w:type="spellEnd"/>
      <w:r w:rsidRPr="00C53E8D">
        <w:rPr>
          <w:rFonts w:ascii="Arial" w:hAnsi="Arial" w:cs="Arial"/>
          <w:sz w:val="20"/>
          <w:szCs w:val="20"/>
        </w:rPr>
        <w:t xml:space="preserve"> Uluslararası Muhasebe Standartları Kurulu (“UMSK”)  tarafından yayımlananlardan farkları Türkiye Muhasebe Standartları Kurulu (“TMSK”) tarafından ilan edilinceye kadar UMS/</w:t>
      </w:r>
      <w:proofErr w:type="spellStart"/>
      <w:r w:rsidRPr="00C53E8D">
        <w:rPr>
          <w:rFonts w:ascii="Arial" w:hAnsi="Arial" w:cs="Arial"/>
          <w:sz w:val="20"/>
          <w:szCs w:val="20"/>
        </w:rPr>
        <w:t>UFRS’ler</w:t>
      </w:r>
      <w:proofErr w:type="spellEnd"/>
      <w:r w:rsidRPr="00C53E8D">
        <w:rPr>
          <w:rFonts w:ascii="Arial" w:hAnsi="Arial" w:cs="Arial"/>
          <w:sz w:val="20"/>
          <w:szCs w:val="20"/>
        </w:rPr>
        <w:t xml:space="preserve"> uygulanacaktır. Bu kapsamda, benimsenen standartlara aykırı olmayan, TMSK tarafından yayımlanan Türkiye Muhasebe/Finansal Raporlama Standartları (“TMS/TFRS”) esas alınacaktır.</w:t>
      </w:r>
    </w:p>
    <w:p w:rsidR="003271F7" w:rsidRPr="00DA25F4" w:rsidRDefault="003271F7" w:rsidP="003271F7">
      <w:pPr>
        <w:widowControl w:val="0"/>
        <w:jc w:val="both"/>
        <w:rPr>
          <w:rFonts w:ascii="Arial" w:hAnsi="Arial" w:cs="Arial"/>
          <w:sz w:val="20"/>
          <w:szCs w:val="20"/>
        </w:rPr>
      </w:pPr>
    </w:p>
    <w:p w:rsidR="003271F7" w:rsidRPr="00DA25F4" w:rsidRDefault="00C53E8D" w:rsidP="003271F7">
      <w:pPr>
        <w:widowControl w:val="0"/>
        <w:jc w:val="both"/>
        <w:rPr>
          <w:rFonts w:ascii="Arial" w:hAnsi="Arial" w:cs="Arial"/>
          <w:sz w:val="20"/>
          <w:szCs w:val="20"/>
        </w:rPr>
      </w:pPr>
      <w:r w:rsidRPr="00C53E8D">
        <w:rPr>
          <w:rFonts w:ascii="Arial" w:hAnsi="Arial" w:cs="Arial"/>
          <w:sz w:val="20"/>
          <w:szCs w:val="20"/>
        </w:rPr>
        <w:t xml:space="preserve">SPK, 17 Mart 2005 tarihinde almış olduğu bir kararla, Türkiye’de faaliyette bulunan ve SPK tarafından kabul edilen muhasebe ve raporlama ilkelerine (“SPK Finansal Raporlama Standartları”) uygun finansal tablo hazırlayan şirketler için, 1 Ocak 2005 tarihinden itibaren geçerli olmak üzere enflasyon muhasebesi uygulamasının gerekli olmadığını ilan etmiştir. Dolayısıyla finansal tablolarda, 1 Ocak 2005 tarihinden başlamak kaydıyla, UMSK tarafından yayımlanmış 29 </w:t>
      </w:r>
      <w:proofErr w:type="spellStart"/>
      <w:r w:rsidRPr="00C53E8D">
        <w:rPr>
          <w:rFonts w:ascii="Arial" w:hAnsi="Arial" w:cs="Arial"/>
          <w:sz w:val="20"/>
          <w:szCs w:val="20"/>
        </w:rPr>
        <w:t>No’lu</w:t>
      </w:r>
      <w:proofErr w:type="spellEnd"/>
      <w:r w:rsidRPr="00C53E8D">
        <w:rPr>
          <w:rFonts w:ascii="Arial" w:hAnsi="Arial" w:cs="Arial"/>
          <w:sz w:val="20"/>
          <w:szCs w:val="20"/>
        </w:rPr>
        <w:t xml:space="preserve"> “Yüksek Enflasyonlu Ekonomilerde Finansal Raporlama” standardı (UMS 29) uygulanmamıştır. </w:t>
      </w:r>
    </w:p>
    <w:p w:rsidR="003271F7" w:rsidRPr="00DA25F4" w:rsidRDefault="003271F7" w:rsidP="003271F7">
      <w:pPr>
        <w:widowControl w:val="0"/>
        <w:jc w:val="both"/>
        <w:rPr>
          <w:rFonts w:ascii="Arial" w:hAnsi="Arial" w:cs="Arial"/>
          <w:sz w:val="20"/>
          <w:szCs w:val="20"/>
        </w:rPr>
      </w:pPr>
    </w:p>
    <w:p w:rsidR="003271F7" w:rsidRPr="00DA25F4" w:rsidRDefault="00C53E8D" w:rsidP="003271F7">
      <w:pPr>
        <w:widowControl w:val="0"/>
        <w:jc w:val="both"/>
        <w:rPr>
          <w:rFonts w:ascii="Arial" w:hAnsi="Arial" w:cs="Arial"/>
          <w:sz w:val="20"/>
          <w:szCs w:val="20"/>
        </w:rPr>
      </w:pPr>
      <w:r w:rsidRPr="00C53E8D">
        <w:rPr>
          <w:rFonts w:ascii="Arial" w:hAnsi="Arial" w:cs="Arial"/>
          <w:sz w:val="20"/>
          <w:szCs w:val="20"/>
        </w:rPr>
        <w:t>Finansal tabloların hazırlanış tarihi itibariyle, Avrupa Birliği tarafından kabul edilen UMS/</w:t>
      </w:r>
      <w:proofErr w:type="spellStart"/>
      <w:r w:rsidRPr="00C53E8D">
        <w:rPr>
          <w:rFonts w:ascii="Arial" w:hAnsi="Arial" w:cs="Arial"/>
          <w:sz w:val="20"/>
          <w:szCs w:val="20"/>
        </w:rPr>
        <w:t>UFRS’nin</w:t>
      </w:r>
      <w:proofErr w:type="spellEnd"/>
      <w:r w:rsidRPr="00C53E8D">
        <w:rPr>
          <w:rFonts w:ascii="Arial" w:hAnsi="Arial" w:cs="Arial"/>
          <w:sz w:val="20"/>
          <w:szCs w:val="20"/>
        </w:rPr>
        <w:t xml:space="preserve"> UMSK tarafından yayımlananlardan farkları TMSK tarafından henüz ilan edilmediğinden, </w:t>
      </w:r>
      <w:proofErr w:type="gramStart"/>
      <w:r w:rsidRPr="00C53E8D">
        <w:rPr>
          <w:rFonts w:ascii="Arial" w:hAnsi="Arial" w:cs="Arial"/>
          <w:sz w:val="20"/>
          <w:szCs w:val="20"/>
        </w:rPr>
        <w:t>konsolide</w:t>
      </w:r>
      <w:proofErr w:type="gramEnd"/>
      <w:r w:rsidRPr="00C53E8D">
        <w:rPr>
          <w:rFonts w:ascii="Arial" w:hAnsi="Arial" w:cs="Arial"/>
          <w:sz w:val="20"/>
          <w:szCs w:val="20"/>
        </w:rPr>
        <w:t xml:space="preserve"> finansal tablolar </w:t>
      </w:r>
      <w:proofErr w:type="spellStart"/>
      <w:r w:rsidRPr="00C53E8D">
        <w:rPr>
          <w:rFonts w:ascii="Arial" w:hAnsi="Arial" w:cs="Arial"/>
          <w:sz w:val="20"/>
          <w:szCs w:val="20"/>
        </w:rPr>
        <w:t>SPK’nın</w:t>
      </w:r>
      <w:proofErr w:type="spellEnd"/>
      <w:r w:rsidRPr="00C53E8D">
        <w:rPr>
          <w:rFonts w:ascii="Arial" w:hAnsi="Arial" w:cs="Arial"/>
          <w:sz w:val="20"/>
          <w:szCs w:val="20"/>
        </w:rPr>
        <w:t xml:space="preserve"> Seri: XI, No: 29 sayılı tebliği ve bu tebliğe açıklama getiren duyuruları çerçevesinde, UMS/</w:t>
      </w:r>
      <w:proofErr w:type="spellStart"/>
      <w:r w:rsidRPr="00C53E8D">
        <w:rPr>
          <w:rFonts w:ascii="Arial" w:hAnsi="Arial" w:cs="Arial"/>
          <w:sz w:val="20"/>
          <w:szCs w:val="20"/>
        </w:rPr>
        <w:t>UFRS’nin</w:t>
      </w:r>
      <w:proofErr w:type="spellEnd"/>
      <w:r w:rsidRPr="00C53E8D">
        <w:rPr>
          <w:rFonts w:ascii="Arial" w:hAnsi="Arial" w:cs="Arial"/>
          <w:sz w:val="20"/>
          <w:szCs w:val="20"/>
        </w:rPr>
        <w:t xml:space="preserve"> esas alındığı SPK Finansal Raporlama Standartları’na uygun olarak hazırlanmıştır. Konsolide finansal tablolar ve bunlara ilişkin dipnotlar SPK tarafından 17 Nisan 2008 tarihli duyuru ile uygulanması tavsiye edilen formatlara uygun olarak ve zorunlu kılınan bilgiler </w:t>
      </w:r>
      <w:proofErr w:type="gramStart"/>
      <w:r w:rsidRPr="00C53E8D">
        <w:rPr>
          <w:rFonts w:ascii="Arial" w:hAnsi="Arial" w:cs="Arial"/>
          <w:sz w:val="20"/>
          <w:szCs w:val="20"/>
        </w:rPr>
        <w:t>dahil</w:t>
      </w:r>
      <w:proofErr w:type="gramEnd"/>
      <w:r w:rsidRPr="00C53E8D">
        <w:rPr>
          <w:rFonts w:ascii="Arial" w:hAnsi="Arial" w:cs="Arial"/>
          <w:sz w:val="20"/>
          <w:szCs w:val="20"/>
        </w:rPr>
        <w:t xml:space="preserve"> edilerek sunulmuştur. </w:t>
      </w:r>
    </w:p>
    <w:p w:rsidR="003271F7" w:rsidRPr="00DA25F4" w:rsidRDefault="003271F7" w:rsidP="003271F7">
      <w:pPr>
        <w:widowControl w:val="0"/>
        <w:rPr>
          <w:rFonts w:ascii="Arial" w:hAnsi="Arial" w:cs="Arial"/>
          <w:sz w:val="20"/>
          <w:szCs w:val="20"/>
        </w:rPr>
      </w:pPr>
    </w:p>
    <w:p w:rsidR="004246C8" w:rsidRPr="00DA25F4" w:rsidRDefault="00C53E8D" w:rsidP="00CD3D68">
      <w:pPr>
        <w:widowControl w:val="0"/>
        <w:jc w:val="both"/>
        <w:rPr>
          <w:rFonts w:ascii="Arial" w:hAnsi="Arial" w:cs="Arial"/>
          <w:sz w:val="20"/>
          <w:szCs w:val="20"/>
        </w:rPr>
      </w:pPr>
      <w:proofErr w:type="gramStart"/>
      <w:r w:rsidRPr="00C53E8D">
        <w:rPr>
          <w:rFonts w:ascii="Arial" w:hAnsi="Arial" w:cs="Arial"/>
          <w:sz w:val="20"/>
          <w:szCs w:val="20"/>
        </w:rPr>
        <w:t xml:space="preserve">Konsolide finansal tablolar, gerçeğe uygun değerleri ile gösterilen finansal varlık ve yükümlüklüler ile yatırım amaçlı gayrimenkuller dışında, tarihi maliyet esasına göre tutulan yasal kayıtlara </w:t>
      </w:r>
      <w:proofErr w:type="spellStart"/>
      <w:r w:rsidRPr="00C53E8D">
        <w:rPr>
          <w:rFonts w:ascii="Arial" w:hAnsi="Arial" w:cs="Arial"/>
          <w:sz w:val="20"/>
          <w:szCs w:val="20"/>
        </w:rPr>
        <w:t>SPK’nın</w:t>
      </w:r>
      <w:proofErr w:type="spellEnd"/>
      <w:r w:rsidRPr="00C53E8D">
        <w:rPr>
          <w:rFonts w:ascii="Arial" w:hAnsi="Arial" w:cs="Arial"/>
          <w:sz w:val="20"/>
          <w:szCs w:val="20"/>
        </w:rPr>
        <w:t xml:space="preserve"> Seri XI, No:29 sayılı “Sermaye Piyasasında Finansal Raporlamaya İlişkin Esaslar Tebliği’ne uygunluğun sağlanması açısından gerekli düzeltme ve sınıflandırmalar yansıtılarak Türk Lirası (“TL”) olarak hazırlanmıştır. </w:t>
      </w:r>
      <w:proofErr w:type="gramEnd"/>
      <w:r w:rsidRPr="00C53E8D">
        <w:rPr>
          <w:rFonts w:ascii="Arial" w:hAnsi="Arial" w:cs="Arial"/>
          <w:sz w:val="20"/>
          <w:szCs w:val="20"/>
        </w:rPr>
        <w:t>Bu düzeltme ve sınıflandırmalar genel olarak;</w:t>
      </w:r>
    </w:p>
    <w:p w:rsidR="006E4F95" w:rsidRPr="00DA25F4" w:rsidRDefault="006E4F95" w:rsidP="00CD3D68">
      <w:pPr>
        <w:widowControl w:val="0"/>
        <w:jc w:val="both"/>
        <w:rPr>
          <w:rFonts w:ascii="Arial" w:hAnsi="Arial" w:cs="Arial"/>
          <w:sz w:val="20"/>
          <w:szCs w:val="20"/>
        </w:rPr>
      </w:pPr>
    </w:p>
    <w:p w:rsidR="00CB0947" w:rsidRPr="00DA25F4" w:rsidRDefault="00CB0947" w:rsidP="00CD3D68">
      <w:pPr>
        <w:widowControl w:val="0"/>
        <w:jc w:val="both"/>
        <w:rPr>
          <w:rFonts w:ascii="Arial" w:hAnsi="Arial" w:cs="Arial"/>
          <w:iCs/>
          <w:sz w:val="20"/>
          <w:szCs w:val="20"/>
        </w:rPr>
      </w:pPr>
      <w:r w:rsidRPr="00DA25F4">
        <w:rPr>
          <w:rFonts w:ascii="Arial" w:hAnsi="Arial" w:cs="Arial"/>
          <w:iCs/>
          <w:sz w:val="20"/>
          <w:szCs w:val="20"/>
        </w:rPr>
        <w:t>-Çalışanlara sağlanan faydalar,</w:t>
      </w:r>
    </w:p>
    <w:p w:rsidR="00CB0947" w:rsidRPr="00DA25F4" w:rsidRDefault="00CB0947" w:rsidP="00CD3D68">
      <w:pPr>
        <w:widowControl w:val="0"/>
        <w:jc w:val="both"/>
        <w:rPr>
          <w:rFonts w:ascii="Arial" w:hAnsi="Arial" w:cs="Arial"/>
          <w:iCs/>
          <w:sz w:val="20"/>
          <w:szCs w:val="20"/>
        </w:rPr>
      </w:pPr>
      <w:r w:rsidRPr="00DA25F4">
        <w:rPr>
          <w:rFonts w:ascii="Arial" w:hAnsi="Arial" w:cs="Arial"/>
          <w:iCs/>
          <w:sz w:val="20"/>
          <w:szCs w:val="20"/>
        </w:rPr>
        <w:t>-Şüpheli alacak karşıl</w:t>
      </w:r>
      <w:r w:rsidR="005B5E47" w:rsidRPr="00DA25F4">
        <w:rPr>
          <w:rFonts w:ascii="Arial" w:hAnsi="Arial" w:cs="Arial"/>
          <w:iCs/>
          <w:sz w:val="20"/>
          <w:szCs w:val="20"/>
        </w:rPr>
        <w:t>ı</w:t>
      </w:r>
      <w:r w:rsidRPr="00DA25F4">
        <w:rPr>
          <w:rFonts w:ascii="Arial" w:hAnsi="Arial" w:cs="Arial"/>
          <w:iCs/>
          <w:sz w:val="20"/>
          <w:szCs w:val="20"/>
        </w:rPr>
        <w:t>ğı</w:t>
      </w:r>
      <w:r w:rsidR="00DF138B" w:rsidRPr="00DA25F4">
        <w:rPr>
          <w:rFonts w:ascii="Arial" w:hAnsi="Arial" w:cs="Arial"/>
          <w:iCs/>
          <w:sz w:val="20"/>
          <w:szCs w:val="20"/>
        </w:rPr>
        <w:t>,</w:t>
      </w:r>
    </w:p>
    <w:p w:rsidR="006E4F95" w:rsidRPr="00DA25F4" w:rsidRDefault="00CB0947" w:rsidP="00CD3D68">
      <w:pPr>
        <w:widowControl w:val="0"/>
        <w:jc w:val="both"/>
        <w:rPr>
          <w:rFonts w:ascii="Arial" w:hAnsi="Arial" w:cs="Arial"/>
          <w:iCs/>
          <w:sz w:val="20"/>
          <w:szCs w:val="20"/>
        </w:rPr>
      </w:pPr>
      <w:r w:rsidRPr="00DA25F4">
        <w:rPr>
          <w:rFonts w:ascii="Arial" w:hAnsi="Arial" w:cs="Arial"/>
          <w:iCs/>
          <w:sz w:val="20"/>
          <w:szCs w:val="20"/>
        </w:rPr>
        <w:t xml:space="preserve">-Stok değer düşüklükleri </w:t>
      </w:r>
    </w:p>
    <w:p w:rsidR="0090797D" w:rsidRPr="00DA25F4" w:rsidRDefault="0090797D" w:rsidP="00CD3D68">
      <w:pPr>
        <w:widowControl w:val="0"/>
        <w:jc w:val="both"/>
        <w:rPr>
          <w:rFonts w:ascii="Arial" w:hAnsi="Arial" w:cs="Arial"/>
          <w:iCs/>
          <w:sz w:val="20"/>
          <w:szCs w:val="20"/>
        </w:rPr>
      </w:pPr>
    </w:p>
    <w:p w:rsidR="00CB0947" w:rsidRPr="00DA25F4" w:rsidRDefault="005B5E47" w:rsidP="00CD3D68">
      <w:pPr>
        <w:widowControl w:val="0"/>
        <w:jc w:val="both"/>
        <w:rPr>
          <w:rFonts w:ascii="Arial" w:hAnsi="Arial" w:cs="Arial"/>
          <w:iCs/>
          <w:sz w:val="20"/>
          <w:szCs w:val="20"/>
        </w:rPr>
      </w:pPr>
      <w:proofErr w:type="gramStart"/>
      <w:r w:rsidRPr="00DA25F4">
        <w:rPr>
          <w:rFonts w:ascii="Arial" w:hAnsi="Arial" w:cs="Arial"/>
          <w:iCs/>
          <w:sz w:val="20"/>
          <w:szCs w:val="20"/>
        </w:rPr>
        <w:t>i</w:t>
      </w:r>
      <w:r w:rsidR="00CB0947" w:rsidRPr="00DA25F4">
        <w:rPr>
          <w:rFonts w:ascii="Arial" w:hAnsi="Arial" w:cs="Arial"/>
          <w:iCs/>
          <w:sz w:val="20"/>
          <w:szCs w:val="20"/>
        </w:rPr>
        <w:t>le</w:t>
      </w:r>
      <w:proofErr w:type="gramEnd"/>
      <w:r w:rsidR="00CB0947" w:rsidRPr="00DA25F4">
        <w:rPr>
          <w:rFonts w:ascii="Arial" w:hAnsi="Arial" w:cs="Arial"/>
          <w:iCs/>
          <w:sz w:val="20"/>
          <w:szCs w:val="20"/>
        </w:rPr>
        <w:t xml:space="preserve"> ilgilidir.</w:t>
      </w:r>
    </w:p>
    <w:p w:rsidR="004246C8" w:rsidRPr="00DA25F4" w:rsidRDefault="004246C8" w:rsidP="00042404">
      <w:pPr>
        <w:widowControl w:val="0"/>
        <w:jc w:val="both"/>
        <w:rPr>
          <w:rFonts w:ascii="Arial" w:hAnsi="Arial" w:cs="Arial"/>
          <w:sz w:val="20"/>
          <w:szCs w:val="20"/>
        </w:rPr>
      </w:pPr>
    </w:p>
    <w:p w:rsidR="00C3107C" w:rsidRPr="00DA25F4" w:rsidRDefault="003D4842" w:rsidP="00042404">
      <w:pPr>
        <w:widowControl w:val="0"/>
        <w:jc w:val="both"/>
        <w:rPr>
          <w:rFonts w:ascii="Arial" w:hAnsi="Arial" w:cs="Arial"/>
          <w:sz w:val="20"/>
          <w:szCs w:val="20"/>
        </w:rPr>
      </w:pPr>
      <w:r w:rsidRPr="00DA25F4">
        <w:rPr>
          <w:rFonts w:ascii="Arial" w:hAnsi="Arial" w:cs="Arial"/>
          <w:sz w:val="20"/>
          <w:szCs w:val="20"/>
        </w:rPr>
        <w:t xml:space="preserve">SPK, 17 Mart 2005 tarihinde almış olduğu bir kararla, Türkiye’de faaliyette bulunan ve SPK tarafından kabul edilen muhasebe ve raporlama ilkelerine (“SPK Finansal Raporlama Standartları”) uygun finansal tablo hazırlayan şirketler için, 1 Ocak 2005 tarihinden itibaren geçerli olmak üzere enflasyon muhasebesi uygulamasının gerekli olmadığını ilan etmiştir. Dolayısıyla finansal tablolarda, 1 Ocak 2005 tarihinden başlamak kaydıyla, Uluslararası Muhasebe Standartları Kurulu tarafından yayımlanmış 29 </w:t>
      </w:r>
      <w:proofErr w:type="spellStart"/>
      <w:r w:rsidRPr="00DA25F4">
        <w:rPr>
          <w:rFonts w:ascii="Arial" w:hAnsi="Arial" w:cs="Arial"/>
          <w:sz w:val="20"/>
          <w:szCs w:val="20"/>
        </w:rPr>
        <w:t>No’lu</w:t>
      </w:r>
      <w:proofErr w:type="spellEnd"/>
      <w:r w:rsidRPr="00DA25F4">
        <w:rPr>
          <w:rFonts w:ascii="Arial" w:hAnsi="Arial" w:cs="Arial"/>
          <w:sz w:val="20"/>
          <w:szCs w:val="20"/>
        </w:rPr>
        <w:t xml:space="preserve"> “Yüksek Enflasyonlu Ekonomilerde Finansal Raporlama” standardı (UMS 29) uygulanmamıştır. </w:t>
      </w:r>
    </w:p>
    <w:p w:rsidR="00DA25F4" w:rsidRDefault="00DA25F4">
      <w:pPr>
        <w:rPr>
          <w:rFonts w:ascii="Arial" w:hAnsi="Arial" w:cs="Arial"/>
          <w:b/>
          <w:sz w:val="20"/>
          <w:szCs w:val="20"/>
        </w:rPr>
      </w:pPr>
      <w:r>
        <w:rPr>
          <w:rFonts w:ascii="Arial" w:hAnsi="Arial" w:cs="Arial"/>
          <w:sz w:val="20"/>
        </w:rPr>
        <w:br w:type="page"/>
      </w:r>
    </w:p>
    <w:p w:rsidR="00DA25F4" w:rsidRPr="00DA25F4" w:rsidRDefault="00DA25F4" w:rsidP="00DA25F4">
      <w:pPr>
        <w:pStyle w:val="Heading4"/>
        <w:keepNext w:val="0"/>
        <w:widowControl w:val="0"/>
        <w:tabs>
          <w:tab w:val="clear" w:pos="151"/>
          <w:tab w:val="clear" w:pos="288"/>
          <w:tab w:val="clear" w:pos="468"/>
          <w:tab w:val="clear" w:pos="7371"/>
          <w:tab w:val="clear" w:pos="8789"/>
          <w:tab w:val="left" w:pos="567"/>
        </w:tabs>
        <w:suppressAutoHyphens w:val="0"/>
        <w:rPr>
          <w:rFonts w:ascii="Arial" w:hAnsi="Arial" w:cs="Arial"/>
          <w:sz w:val="20"/>
        </w:rPr>
      </w:pPr>
      <w:r w:rsidRPr="00DA25F4">
        <w:rPr>
          <w:rFonts w:ascii="Arial" w:hAnsi="Arial" w:cs="Arial"/>
          <w:sz w:val="20"/>
        </w:rPr>
        <w:t>2.</w:t>
      </w:r>
      <w:r w:rsidRPr="00DA25F4">
        <w:rPr>
          <w:rFonts w:ascii="Arial" w:hAnsi="Arial" w:cs="Arial"/>
          <w:sz w:val="20"/>
        </w:rPr>
        <w:tab/>
        <w:t>ÖZET KONSOLİDE FİNANSAL TABLOLARIN SUNUMUNA İLİŞKİN ESASLAR</w:t>
      </w:r>
      <w:r>
        <w:rPr>
          <w:rFonts w:ascii="Arial" w:hAnsi="Arial" w:cs="Arial"/>
          <w:sz w:val="20"/>
        </w:rPr>
        <w:t xml:space="preserve"> (Devamı)</w:t>
      </w:r>
    </w:p>
    <w:p w:rsidR="00786935" w:rsidRPr="00DA25F4" w:rsidRDefault="00786935" w:rsidP="00FD2AB1">
      <w:pPr>
        <w:pStyle w:val="Heading4"/>
        <w:keepNext w:val="0"/>
        <w:widowControl w:val="0"/>
        <w:tabs>
          <w:tab w:val="clear" w:pos="151"/>
          <w:tab w:val="clear" w:pos="288"/>
          <w:tab w:val="clear" w:pos="468"/>
          <w:tab w:val="clear" w:pos="7371"/>
          <w:tab w:val="clear" w:pos="8789"/>
        </w:tabs>
        <w:suppressAutoHyphens w:val="0"/>
        <w:rPr>
          <w:rFonts w:ascii="Arial" w:hAnsi="Arial" w:cs="Arial"/>
          <w:sz w:val="20"/>
        </w:rPr>
      </w:pPr>
    </w:p>
    <w:p w:rsidR="001D539E" w:rsidRPr="00DA25F4" w:rsidRDefault="003D4842" w:rsidP="003F22F5">
      <w:pPr>
        <w:widowControl w:val="0"/>
        <w:tabs>
          <w:tab w:val="left" w:pos="567"/>
        </w:tabs>
        <w:jc w:val="both"/>
        <w:rPr>
          <w:rFonts w:ascii="Arial" w:hAnsi="Arial" w:cs="Arial"/>
          <w:b/>
          <w:spacing w:val="-2"/>
          <w:sz w:val="20"/>
          <w:szCs w:val="20"/>
        </w:rPr>
      </w:pPr>
      <w:r w:rsidRPr="00DA25F4">
        <w:rPr>
          <w:rFonts w:ascii="Arial" w:hAnsi="Arial" w:cs="Arial"/>
          <w:b/>
          <w:spacing w:val="-2"/>
          <w:sz w:val="20"/>
          <w:szCs w:val="20"/>
        </w:rPr>
        <w:t>2.1.2</w:t>
      </w:r>
      <w:r w:rsidRPr="00DA25F4">
        <w:rPr>
          <w:rFonts w:ascii="Arial" w:hAnsi="Arial" w:cs="Arial"/>
          <w:b/>
          <w:spacing w:val="-2"/>
          <w:sz w:val="20"/>
          <w:szCs w:val="20"/>
        </w:rPr>
        <w:tab/>
        <w:t>Konsolidasyon Esasları</w:t>
      </w:r>
    </w:p>
    <w:p w:rsidR="001D539E" w:rsidRPr="00DA25F4" w:rsidRDefault="001D539E" w:rsidP="003F22F5">
      <w:pPr>
        <w:pStyle w:val="EndnoteText"/>
        <w:widowControl w:val="0"/>
        <w:rPr>
          <w:rFonts w:ascii="Arial" w:hAnsi="Arial" w:cs="Arial"/>
          <w:spacing w:val="-2"/>
          <w:sz w:val="20"/>
          <w:lang w:val="tr-TR"/>
        </w:rPr>
      </w:pPr>
    </w:p>
    <w:p w:rsidR="001D539E" w:rsidRPr="00DA25F4" w:rsidRDefault="003D4842" w:rsidP="003F22F5">
      <w:pPr>
        <w:widowControl w:val="0"/>
        <w:tabs>
          <w:tab w:val="left" w:pos="567"/>
        </w:tabs>
        <w:ind w:left="567" w:hanging="567"/>
        <w:jc w:val="both"/>
        <w:rPr>
          <w:rFonts w:ascii="Arial" w:hAnsi="Arial" w:cs="Arial"/>
          <w:sz w:val="20"/>
          <w:szCs w:val="20"/>
        </w:rPr>
      </w:pPr>
      <w:r w:rsidRPr="00DA25F4">
        <w:rPr>
          <w:rFonts w:ascii="Arial" w:hAnsi="Arial" w:cs="Arial"/>
          <w:b/>
          <w:spacing w:val="-2"/>
          <w:sz w:val="20"/>
          <w:szCs w:val="20"/>
        </w:rPr>
        <w:t>(a)</w:t>
      </w:r>
      <w:r w:rsidRPr="00DA25F4">
        <w:rPr>
          <w:rFonts w:ascii="Arial" w:hAnsi="Arial" w:cs="Arial"/>
          <w:spacing w:val="-2"/>
          <w:sz w:val="20"/>
          <w:szCs w:val="20"/>
        </w:rPr>
        <w:tab/>
      </w:r>
      <w:r w:rsidRPr="00DA25F4">
        <w:rPr>
          <w:rFonts w:ascii="Arial" w:hAnsi="Arial" w:cs="Arial"/>
          <w:sz w:val="20"/>
          <w:szCs w:val="20"/>
        </w:rPr>
        <w:t>Konsolide finansal tablolar</w:t>
      </w:r>
      <w:r w:rsidR="005B5E47" w:rsidRPr="00DA25F4">
        <w:rPr>
          <w:rFonts w:ascii="Arial" w:hAnsi="Arial" w:cs="Arial"/>
          <w:sz w:val="20"/>
          <w:szCs w:val="20"/>
        </w:rPr>
        <w:t xml:space="preserve"> </w:t>
      </w:r>
      <w:r w:rsidR="00371469" w:rsidRPr="00DA25F4">
        <w:rPr>
          <w:rFonts w:ascii="Arial" w:hAnsi="Arial" w:cs="Arial"/>
          <w:sz w:val="20"/>
          <w:szCs w:val="20"/>
        </w:rPr>
        <w:t>ana ortaklık</w:t>
      </w:r>
      <w:r w:rsidR="00372D86" w:rsidRPr="00DA25F4">
        <w:rPr>
          <w:rFonts w:ascii="Arial" w:hAnsi="Arial" w:cs="Arial"/>
          <w:sz w:val="20"/>
          <w:szCs w:val="20"/>
        </w:rPr>
        <w:t xml:space="preserve"> YK Koray</w:t>
      </w:r>
      <w:r w:rsidRPr="00DA25F4">
        <w:rPr>
          <w:rFonts w:ascii="Arial" w:hAnsi="Arial" w:cs="Arial"/>
          <w:sz w:val="20"/>
          <w:szCs w:val="20"/>
        </w:rPr>
        <w:t>, Bağlı Ortaklıkları ve Müşterek Yönetime Tabi Ortaklıkları’nın (hepsi birlikte “Grup” olarak adlandırılmıştır) aşağıdaki (b)’den (e)’</w:t>
      </w:r>
      <w:proofErr w:type="spellStart"/>
      <w:r w:rsidRPr="00DA25F4">
        <w:rPr>
          <w:rFonts w:ascii="Arial" w:hAnsi="Arial" w:cs="Arial"/>
          <w:sz w:val="20"/>
          <w:szCs w:val="20"/>
        </w:rPr>
        <w:t>nin</w:t>
      </w:r>
      <w:proofErr w:type="spellEnd"/>
      <w:r w:rsidRPr="00DA25F4">
        <w:rPr>
          <w:rFonts w:ascii="Arial" w:hAnsi="Arial" w:cs="Arial"/>
          <w:sz w:val="20"/>
          <w:szCs w:val="20"/>
        </w:rPr>
        <w:t xml:space="preserve"> sonuna kadar olan maddelerde belirtilen esaslara göre hazırlanan hesaplarını kapsamaktadır. Konsolidasyona </w:t>
      </w:r>
      <w:proofErr w:type="gramStart"/>
      <w:r w:rsidRPr="00DA25F4">
        <w:rPr>
          <w:rFonts w:ascii="Arial" w:hAnsi="Arial" w:cs="Arial"/>
          <w:sz w:val="20"/>
          <w:szCs w:val="20"/>
        </w:rPr>
        <w:t>dahil</w:t>
      </w:r>
      <w:proofErr w:type="gramEnd"/>
      <w:r w:rsidRPr="00DA25F4">
        <w:rPr>
          <w:rFonts w:ascii="Arial" w:hAnsi="Arial" w:cs="Arial"/>
          <w:sz w:val="20"/>
          <w:szCs w:val="20"/>
        </w:rPr>
        <w:t xml:space="preserve"> edilen şirketlerin finansal tablolarının hazırlanması sırasında, yasal kayıtlarına Tebliğ’e uygunluk ve Grup tarafından uygulanan muhasebe politikalarına ve sunum biçimlerine uyumluluk açısından gerekli düzeltmeler ve sınıflandırmalar yapılmıştır.</w:t>
      </w:r>
    </w:p>
    <w:p w:rsidR="008347AD" w:rsidRPr="00DA25F4" w:rsidRDefault="008347AD" w:rsidP="003F22F5">
      <w:pPr>
        <w:rPr>
          <w:rFonts w:ascii="Arial" w:hAnsi="Arial" w:cs="Arial"/>
          <w:sz w:val="20"/>
          <w:szCs w:val="20"/>
        </w:rPr>
      </w:pPr>
    </w:p>
    <w:p w:rsidR="00C12A98" w:rsidRPr="00DA25F4" w:rsidRDefault="003D4842" w:rsidP="003F22F5">
      <w:pPr>
        <w:widowControl w:val="0"/>
        <w:numPr>
          <w:ilvl w:val="0"/>
          <w:numId w:val="1"/>
        </w:numPr>
        <w:tabs>
          <w:tab w:val="clear" w:pos="720"/>
        </w:tabs>
        <w:ind w:left="567" w:hanging="567"/>
        <w:jc w:val="both"/>
        <w:rPr>
          <w:rFonts w:ascii="Arial" w:hAnsi="Arial" w:cs="Arial"/>
          <w:sz w:val="20"/>
          <w:szCs w:val="20"/>
        </w:rPr>
      </w:pPr>
      <w:r w:rsidRPr="00DA25F4">
        <w:rPr>
          <w:rFonts w:ascii="Arial" w:hAnsi="Arial" w:cs="Arial"/>
          <w:sz w:val="20"/>
          <w:szCs w:val="20"/>
        </w:rPr>
        <w:t xml:space="preserve">Bağlı Ortaklıklar, YK Koray’ın (a) doğrudan ve/veya dolaylı olarak kendisine ait olan hisseler neticesinde şirketlerdeki hisselerle ilgili oy kullanma hakkının %50’den fazlasını kullanma yetkisi </w:t>
      </w:r>
      <w:proofErr w:type="gramStart"/>
      <w:r w:rsidRPr="00DA25F4">
        <w:rPr>
          <w:rFonts w:ascii="Arial" w:hAnsi="Arial" w:cs="Arial"/>
          <w:sz w:val="20"/>
          <w:szCs w:val="20"/>
        </w:rPr>
        <w:t>kanalıyla;</w:t>
      </w:r>
      <w:proofErr w:type="gramEnd"/>
      <w:r w:rsidRPr="00DA25F4">
        <w:rPr>
          <w:rFonts w:ascii="Arial" w:hAnsi="Arial" w:cs="Arial"/>
          <w:sz w:val="20"/>
          <w:szCs w:val="20"/>
        </w:rPr>
        <w:t xml:space="preserve"> veya (b) oy kullanma hakkının %50’den fazlasını kullanma yetkisine sahip olmamakla birlikte finansal ve işletme politikaları üzerinde fiili hakimiyet etkisini kullanmak suretiyle mali ve işletme politikalarını Şirket’in menfaatleri doğrultusunda kontrol etme yetkisi ve gücüne sahip olduğu şirketleri ifade eder.</w:t>
      </w:r>
    </w:p>
    <w:p w:rsidR="00802227" w:rsidRPr="00DA25F4" w:rsidRDefault="00802227">
      <w:pPr>
        <w:rPr>
          <w:rFonts w:ascii="Arial" w:hAnsi="Arial" w:cs="Arial"/>
          <w:bCs/>
          <w:spacing w:val="-2"/>
          <w:sz w:val="20"/>
          <w:szCs w:val="20"/>
        </w:rPr>
      </w:pPr>
    </w:p>
    <w:p w:rsidR="009319D6" w:rsidRPr="00DA25F4" w:rsidRDefault="00195716" w:rsidP="003F22F5">
      <w:pPr>
        <w:widowControl w:val="0"/>
        <w:ind w:left="567"/>
        <w:jc w:val="both"/>
        <w:rPr>
          <w:rFonts w:ascii="Arial" w:hAnsi="Arial" w:cs="Arial"/>
          <w:bCs/>
          <w:spacing w:val="-2"/>
          <w:sz w:val="20"/>
          <w:szCs w:val="20"/>
        </w:rPr>
      </w:pPr>
      <w:r w:rsidRPr="00DA25F4">
        <w:rPr>
          <w:rFonts w:ascii="Arial" w:hAnsi="Arial" w:cs="Arial"/>
          <w:bCs/>
          <w:spacing w:val="-2"/>
          <w:sz w:val="20"/>
          <w:szCs w:val="20"/>
        </w:rPr>
        <w:t>31 Mart 2011</w:t>
      </w:r>
      <w:r w:rsidR="003D4842" w:rsidRPr="00DA25F4">
        <w:rPr>
          <w:rFonts w:ascii="Arial" w:hAnsi="Arial" w:cs="Arial"/>
          <w:bCs/>
          <w:spacing w:val="-2"/>
          <w:sz w:val="20"/>
          <w:szCs w:val="20"/>
        </w:rPr>
        <w:t xml:space="preserve"> ve 31 Aralık </w:t>
      </w:r>
      <w:r w:rsidRPr="00DA25F4">
        <w:rPr>
          <w:rFonts w:ascii="Arial" w:hAnsi="Arial" w:cs="Arial"/>
          <w:bCs/>
          <w:spacing w:val="-2"/>
          <w:sz w:val="20"/>
          <w:szCs w:val="20"/>
        </w:rPr>
        <w:t>2010</w:t>
      </w:r>
      <w:r w:rsidR="003D4842" w:rsidRPr="00DA25F4">
        <w:rPr>
          <w:rFonts w:ascii="Arial" w:hAnsi="Arial" w:cs="Arial"/>
          <w:bCs/>
          <w:spacing w:val="-2"/>
          <w:sz w:val="20"/>
          <w:szCs w:val="20"/>
        </w:rPr>
        <w:t xml:space="preserve"> tarihleri itibariyle </w:t>
      </w:r>
      <w:proofErr w:type="gramStart"/>
      <w:r w:rsidR="003D4842" w:rsidRPr="00DA25F4">
        <w:rPr>
          <w:rFonts w:ascii="Arial" w:hAnsi="Arial" w:cs="Arial"/>
          <w:bCs/>
          <w:spacing w:val="-2"/>
          <w:sz w:val="20"/>
          <w:szCs w:val="20"/>
        </w:rPr>
        <w:t>konsolidasyona</w:t>
      </w:r>
      <w:proofErr w:type="gramEnd"/>
      <w:r w:rsidR="003D4842" w:rsidRPr="00DA25F4">
        <w:rPr>
          <w:rFonts w:ascii="Arial" w:hAnsi="Arial" w:cs="Arial"/>
          <w:bCs/>
          <w:spacing w:val="-2"/>
          <w:sz w:val="20"/>
          <w:szCs w:val="20"/>
        </w:rPr>
        <w:t xml:space="preserve"> tabi tutulan Bağlı Ortaklıklar ve ortaklık oranları aşağıda gösterilmiştir:</w:t>
      </w:r>
    </w:p>
    <w:p w:rsidR="009319D6" w:rsidRPr="00DA25F4" w:rsidRDefault="003D4842" w:rsidP="005B5E47">
      <w:pPr>
        <w:widowControl w:val="0"/>
        <w:tabs>
          <w:tab w:val="right" w:pos="6804"/>
          <w:tab w:val="right" w:pos="9072"/>
        </w:tabs>
        <w:ind w:left="567"/>
        <w:jc w:val="both"/>
        <w:rPr>
          <w:rFonts w:ascii="Arial" w:hAnsi="Arial" w:cs="Arial"/>
          <w:b/>
          <w:bCs/>
          <w:spacing w:val="-2"/>
          <w:sz w:val="20"/>
          <w:szCs w:val="20"/>
        </w:rPr>
      </w:pPr>
      <w:r w:rsidRPr="00DA25F4">
        <w:rPr>
          <w:rFonts w:ascii="Arial" w:hAnsi="Arial" w:cs="Arial"/>
          <w:b/>
          <w:spacing w:val="-2"/>
          <w:sz w:val="20"/>
          <w:szCs w:val="20"/>
        </w:rPr>
        <w:tab/>
      </w:r>
      <w:r w:rsidRPr="00DA25F4">
        <w:rPr>
          <w:rFonts w:ascii="Arial" w:hAnsi="Arial" w:cs="Arial"/>
          <w:b/>
          <w:bCs/>
          <w:spacing w:val="-2"/>
          <w:sz w:val="20"/>
          <w:szCs w:val="20"/>
        </w:rPr>
        <w:t>YK Koray’ın</w:t>
      </w:r>
      <w:r w:rsidRPr="00DA25F4">
        <w:rPr>
          <w:rFonts w:ascii="Arial" w:hAnsi="Arial" w:cs="Arial"/>
          <w:b/>
          <w:bCs/>
          <w:spacing w:val="-2"/>
          <w:sz w:val="20"/>
          <w:szCs w:val="20"/>
        </w:rPr>
        <w:tab/>
        <w:t>YK Koray’ın</w:t>
      </w:r>
    </w:p>
    <w:p w:rsidR="009319D6" w:rsidRPr="00DA25F4" w:rsidRDefault="003D4842" w:rsidP="005B5E47">
      <w:pPr>
        <w:widowControl w:val="0"/>
        <w:tabs>
          <w:tab w:val="right" w:pos="6804"/>
          <w:tab w:val="right" w:pos="9072"/>
        </w:tabs>
        <w:ind w:left="567"/>
        <w:jc w:val="both"/>
        <w:rPr>
          <w:rFonts w:ascii="Arial" w:hAnsi="Arial" w:cs="Arial"/>
          <w:b/>
          <w:bCs/>
          <w:spacing w:val="-2"/>
          <w:sz w:val="20"/>
          <w:szCs w:val="20"/>
        </w:rPr>
      </w:pPr>
      <w:r w:rsidRPr="00DA25F4">
        <w:rPr>
          <w:rFonts w:ascii="Arial" w:hAnsi="Arial" w:cs="Arial"/>
          <w:b/>
          <w:bCs/>
          <w:spacing w:val="-2"/>
          <w:sz w:val="20"/>
          <w:szCs w:val="20"/>
        </w:rPr>
        <w:tab/>
      </w:r>
      <w:proofErr w:type="gramStart"/>
      <w:r w:rsidRPr="00DA25F4">
        <w:rPr>
          <w:rFonts w:ascii="Arial" w:hAnsi="Arial" w:cs="Arial"/>
          <w:b/>
          <w:bCs/>
          <w:spacing w:val="-2"/>
          <w:sz w:val="20"/>
          <w:szCs w:val="20"/>
        </w:rPr>
        <w:t>doğrudan</w:t>
      </w:r>
      <w:proofErr w:type="gramEnd"/>
      <w:r w:rsidRPr="00DA25F4">
        <w:rPr>
          <w:rFonts w:ascii="Arial" w:hAnsi="Arial" w:cs="Arial"/>
          <w:b/>
          <w:bCs/>
          <w:spacing w:val="-2"/>
          <w:sz w:val="20"/>
          <w:szCs w:val="20"/>
        </w:rPr>
        <w:t xml:space="preserve"> ve dolaylı</w:t>
      </w:r>
      <w:r w:rsidRPr="00DA25F4">
        <w:rPr>
          <w:rFonts w:ascii="Arial" w:hAnsi="Arial" w:cs="Arial"/>
          <w:b/>
          <w:bCs/>
          <w:spacing w:val="-2"/>
          <w:sz w:val="20"/>
          <w:szCs w:val="20"/>
        </w:rPr>
        <w:tab/>
        <w:t>doğrudan ve dolaylı</w:t>
      </w:r>
    </w:p>
    <w:p w:rsidR="009319D6" w:rsidRPr="00DA25F4" w:rsidRDefault="003D4842" w:rsidP="005B5E47">
      <w:pPr>
        <w:widowControl w:val="0"/>
        <w:tabs>
          <w:tab w:val="right" w:pos="6804"/>
          <w:tab w:val="right" w:pos="9072"/>
        </w:tabs>
        <w:ind w:left="567"/>
        <w:jc w:val="both"/>
        <w:rPr>
          <w:rFonts w:ascii="Arial" w:hAnsi="Arial" w:cs="Arial"/>
          <w:b/>
          <w:spacing w:val="-2"/>
          <w:sz w:val="20"/>
          <w:szCs w:val="20"/>
        </w:rPr>
      </w:pPr>
      <w:r w:rsidRPr="00DA25F4">
        <w:rPr>
          <w:rFonts w:ascii="Arial" w:hAnsi="Arial" w:cs="Arial"/>
          <w:b/>
          <w:bCs/>
          <w:spacing w:val="-2"/>
          <w:sz w:val="20"/>
          <w:szCs w:val="20"/>
        </w:rPr>
        <w:tab/>
      </w:r>
      <w:proofErr w:type="gramStart"/>
      <w:r w:rsidRPr="00DA25F4">
        <w:rPr>
          <w:rFonts w:ascii="Arial" w:hAnsi="Arial" w:cs="Arial"/>
          <w:b/>
          <w:bCs/>
          <w:spacing w:val="-2"/>
          <w:sz w:val="20"/>
          <w:szCs w:val="20"/>
        </w:rPr>
        <w:t>kontrolü</w:t>
      </w:r>
      <w:proofErr w:type="gramEnd"/>
      <w:r w:rsidRPr="00DA25F4">
        <w:rPr>
          <w:rFonts w:ascii="Arial" w:hAnsi="Arial" w:cs="Arial"/>
          <w:b/>
          <w:bCs/>
          <w:spacing w:val="-2"/>
          <w:sz w:val="20"/>
          <w:szCs w:val="20"/>
        </w:rPr>
        <w:t xml:space="preserve"> (%)</w:t>
      </w:r>
      <w:r w:rsidRPr="00DA25F4">
        <w:rPr>
          <w:rFonts w:ascii="Arial" w:hAnsi="Arial" w:cs="Arial"/>
          <w:b/>
          <w:bCs/>
          <w:spacing w:val="-2"/>
          <w:sz w:val="20"/>
          <w:szCs w:val="20"/>
        </w:rPr>
        <w:tab/>
        <w:t>kontrolü (%)</w:t>
      </w:r>
    </w:p>
    <w:p w:rsidR="009319D6" w:rsidRPr="00DA25F4" w:rsidRDefault="003D4842" w:rsidP="005B5E47">
      <w:pPr>
        <w:widowControl w:val="0"/>
        <w:tabs>
          <w:tab w:val="right" w:pos="6804"/>
          <w:tab w:val="right" w:pos="9072"/>
        </w:tabs>
        <w:ind w:left="567"/>
        <w:jc w:val="both"/>
        <w:rPr>
          <w:rFonts w:ascii="Arial" w:hAnsi="Arial" w:cs="Arial"/>
          <w:b/>
          <w:spacing w:val="-2"/>
          <w:sz w:val="20"/>
          <w:szCs w:val="20"/>
        </w:rPr>
      </w:pPr>
      <w:r w:rsidRPr="00DA25F4">
        <w:rPr>
          <w:rFonts w:ascii="Arial" w:hAnsi="Arial" w:cs="Arial"/>
          <w:b/>
          <w:spacing w:val="-2"/>
          <w:sz w:val="20"/>
          <w:szCs w:val="20"/>
        </w:rPr>
        <w:tab/>
      </w:r>
      <w:r w:rsidR="00195716" w:rsidRPr="00DA25F4">
        <w:rPr>
          <w:rFonts w:ascii="Arial" w:hAnsi="Arial" w:cs="Arial"/>
          <w:b/>
          <w:spacing w:val="-2"/>
          <w:sz w:val="20"/>
          <w:szCs w:val="20"/>
        </w:rPr>
        <w:t>31 Mart 2011</w:t>
      </w:r>
      <w:r w:rsidRPr="00DA25F4">
        <w:rPr>
          <w:rFonts w:ascii="Arial" w:hAnsi="Arial" w:cs="Arial"/>
          <w:b/>
          <w:spacing w:val="-2"/>
          <w:sz w:val="20"/>
          <w:szCs w:val="20"/>
        </w:rPr>
        <w:tab/>
        <w:t xml:space="preserve">31 Aralık </w:t>
      </w:r>
      <w:r w:rsidR="00195716" w:rsidRPr="00DA25F4">
        <w:rPr>
          <w:rFonts w:ascii="Arial" w:hAnsi="Arial" w:cs="Arial"/>
          <w:b/>
          <w:spacing w:val="-2"/>
          <w:sz w:val="20"/>
          <w:szCs w:val="20"/>
        </w:rPr>
        <w:t>2010</w:t>
      </w:r>
    </w:p>
    <w:p w:rsidR="009319D6" w:rsidRPr="00DA25F4" w:rsidRDefault="009319D6" w:rsidP="005B5E47">
      <w:pPr>
        <w:pStyle w:val="BodyText"/>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right" w:pos="6804"/>
          <w:tab w:val="right" w:pos="9072"/>
        </w:tabs>
        <w:spacing w:line="240" w:lineRule="auto"/>
        <w:outlineLvl w:val="0"/>
        <w:rPr>
          <w:rFonts w:ascii="Arial" w:hAnsi="Arial" w:cs="Arial"/>
          <w:bCs/>
          <w:sz w:val="20"/>
        </w:rPr>
      </w:pPr>
    </w:p>
    <w:p w:rsidR="00CD093F" w:rsidRPr="00DA25F4" w:rsidRDefault="003D4842" w:rsidP="005B5E47">
      <w:pPr>
        <w:widowControl w:val="0"/>
        <w:tabs>
          <w:tab w:val="right" w:pos="6804"/>
          <w:tab w:val="right" w:pos="9072"/>
        </w:tabs>
        <w:ind w:left="567"/>
        <w:jc w:val="both"/>
        <w:rPr>
          <w:rFonts w:ascii="Arial" w:hAnsi="Arial" w:cs="Arial"/>
          <w:spacing w:val="-2"/>
          <w:sz w:val="20"/>
          <w:szCs w:val="20"/>
        </w:rPr>
      </w:pPr>
      <w:r w:rsidRPr="00DA25F4">
        <w:rPr>
          <w:rFonts w:ascii="Arial" w:hAnsi="Arial" w:cs="Arial"/>
          <w:spacing w:val="-2"/>
          <w:sz w:val="20"/>
          <w:szCs w:val="20"/>
        </w:rPr>
        <w:t>YKS Tesis Yönetim Hizmetleri A.Ş.</w:t>
      </w:r>
      <w:r w:rsidRPr="00DA25F4">
        <w:rPr>
          <w:rFonts w:ascii="Arial" w:hAnsi="Arial" w:cs="Arial"/>
          <w:spacing w:val="-2"/>
          <w:sz w:val="20"/>
          <w:szCs w:val="20"/>
        </w:rPr>
        <w:tab/>
      </w:r>
      <w:r w:rsidR="00967530" w:rsidRPr="00DA25F4">
        <w:rPr>
          <w:rFonts w:ascii="Arial" w:hAnsi="Arial" w:cs="Arial"/>
          <w:spacing w:val="-2"/>
          <w:sz w:val="20"/>
          <w:szCs w:val="20"/>
        </w:rPr>
        <w:t>51,00</w:t>
      </w:r>
      <w:r w:rsidRPr="00DA25F4">
        <w:rPr>
          <w:rFonts w:ascii="Arial" w:hAnsi="Arial" w:cs="Arial"/>
          <w:spacing w:val="-2"/>
          <w:sz w:val="20"/>
          <w:szCs w:val="20"/>
        </w:rPr>
        <w:tab/>
        <w:t>51,00</w:t>
      </w:r>
    </w:p>
    <w:p w:rsidR="009319D6" w:rsidRPr="00DA25F4" w:rsidRDefault="003D4842" w:rsidP="005B5E47">
      <w:pPr>
        <w:widowControl w:val="0"/>
        <w:tabs>
          <w:tab w:val="right" w:pos="6804"/>
          <w:tab w:val="right" w:pos="9072"/>
        </w:tabs>
        <w:ind w:left="567"/>
        <w:jc w:val="both"/>
        <w:rPr>
          <w:rFonts w:ascii="Arial" w:hAnsi="Arial" w:cs="Arial"/>
          <w:spacing w:val="-2"/>
          <w:sz w:val="20"/>
          <w:szCs w:val="20"/>
        </w:rPr>
      </w:pPr>
      <w:r w:rsidRPr="00DA25F4">
        <w:rPr>
          <w:rFonts w:ascii="Arial" w:hAnsi="Arial" w:cs="Arial"/>
          <w:sz w:val="20"/>
          <w:szCs w:val="20"/>
        </w:rPr>
        <w:t>Gelişim Gayrimenkul ve Yatırım Ticaret A.Ş.</w:t>
      </w:r>
      <w:r w:rsidRPr="00DA25F4">
        <w:rPr>
          <w:rFonts w:ascii="Arial" w:hAnsi="Arial" w:cs="Arial"/>
          <w:spacing w:val="-2"/>
          <w:sz w:val="20"/>
          <w:szCs w:val="20"/>
        </w:rPr>
        <w:tab/>
      </w:r>
      <w:r w:rsidR="00967530" w:rsidRPr="00DA25F4">
        <w:rPr>
          <w:rFonts w:ascii="Arial" w:hAnsi="Arial" w:cs="Arial"/>
          <w:spacing w:val="-2"/>
          <w:sz w:val="20"/>
          <w:szCs w:val="20"/>
        </w:rPr>
        <w:t>99,</w:t>
      </w:r>
      <w:r w:rsidR="00DE30BE" w:rsidRPr="00DA25F4">
        <w:rPr>
          <w:rFonts w:ascii="Arial" w:hAnsi="Arial" w:cs="Arial"/>
          <w:spacing w:val="-2"/>
          <w:sz w:val="20"/>
          <w:szCs w:val="20"/>
        </w:rPr>
        <w:t>90</w:t>
      </w:r>
      <w:r w:rsidRPr="00DA25F4">
        <w:rPr>
          <w:rFonts w:ascii="Arial" w:hAnsi="Arial" w:cs="Arial"/>
          <w:spacing w:val="-2"/>
          <w:sz w:val="20"/>
          <w:szCs w:val="20"/>
        </w:rPr>
        <w:tab/>
        <w:t>99,90</w:t>
      </w:r>
    </w:p>
    <w:p w:rsidR="00EE1894" w:rsidRPr="00DA25F4" w:rsidRDefault="00EE1894" w:rsidP="00C422A2">
      <w:pPr>
        <w:widowControl w:val="0"/>
        <w:tabs>
          <w:tab w:val="right" w:pos="7088"/>
          <w:tab w:val="right" w:pos="9498"/>
        </w:tabs>
        <w:ind w:left="567"/>
        <w:jc w:val="both"/>
        <w:rPr>
          <w:rFonts w:ascii="Arial" w:hAnsi="Arial" w:cs="Arial"/>
          <w:spacing w:val="-2"/>
          <w:sz w:val="20"/>
          <w:szCs w:val="20"/>
        </w:rPr>
      </w:pPr>
    </w:p>
    <w:p w:rsidR="00C422A2" w:rsidRPr="00DA25F4" w:rsidRDefault="00C422A2" w:rsidP="00C422A2">
      <w:pPr>
        <w:pStyle w:val="BodyText"/>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left" w:pos="567"/>
        </w:tabs>
        <w:spacing w:line="240" w:lineRule="auto"/>
        <w:outlineLvl w:val="0"/>
        <w:rPr>
          <w:rFonts w:ascii="Arial" w:hAnsi="Arial" w:cs="Arial"/>
          <w:b/>
          <w:spacing w:val="-2"/>
          <w:sz w:val="20"/>
        </w:rPr>
      </w:pPr>
    </w:p>
    <w:p w:rsidR="009319D6" w:rsidRPr="00DA25F4" w:rsidRDefault="003D4842" w:rsidP="003F22F5">
      <w:pPr>
        <w:widowControl w:val="0"/>
        <w:ind w:left="567"/>
        <w:jc w:val="both"/>
        <w:rPr>
          <w:rFonts w:ascii="Arial" w:hAnsi="Arial" w:cs="Arial"/>
          <w:sz w:val="20"/>
          <w:szCs w:val="20"/>
        </w:rPr>
      </w:pPr>
      <w:r w:rsidRPr="00DA25F4">
        <w:rPr>
          <w:rFonts w:ascii="Arial" w:hAnsi="Arial" w:cs="Arial"/>
          <w:sz w:val="20"/>
          <w:szCs w:val="20"/>
        </w:rPr>
        <w:t>Şirket’in 31 Aralık 2004 tarihinde Yapı Kredi Bankası A.Ş.’den %43,65 ve Bayındırlık İşleri A.Ş.’den %7,35 oranlarında hisselerini alarak toplam % 51 oranında iştirak ettiği bağlı ortaklığı, YKS Tesis Yönetim Hizmetleri A.Ş</w:t>
      </w:r>
      <w:proofErr w:type="gramStart"/>
      <w:r w:rsidRPr="00DA25F4">
        <w:rPr>
          <w:rFonts w:ascii="Arial" w:hAnsi="Arial" w:cs="Arial"/>
          <w:sz w:val="20"/>
          <w:szCs w:val="20"/>
        </w:rPr>
        <w:t>.,</w:t>
      </w:r>
      <w:proofErr w:type="gramEnd"/>
      <w:r w:rsidRPr="00DA25F4">
        <w:rPr>
          <w:rFonts w:ascii="Arial" w:hAnsi="Arial" w:cs="Arial"/>
          <w:sz w:val="20"/>
          <w:szCs w:val="20"/>
        </w:rPr>
        <w:t xml:space="preserve"> 25 Ekim 1988 tarihinde kurulmuş olup faaliyet konusu Yapı Kredi Plaza ve diğer kompleks kuruluş ve sitelere yönetim-işletim hizmeti, danışmanlık ve proje hizmetleri vermektedir.</w:t>
      </w:r>
    </w:p>
    <w:p w:rsidR="008740B2" w:rsidRPr="00DA25F4" w:rsidRDefault="008740B2" w:rsidP="003F22F5">
      <w:pPr>
        <w:pStyle w:val="BodyText"/>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pacing w:line="240" w:lineRule="auto"/>
        <w:outlineLvl w:val="0"/>
        <w:rPr>
          <w:rFonts w:ascii="Arial" w:hAnsi="Arial" w:cs="Arial"/>
          <w:bCs/>
          <w:sz w:val="20"/>
        </w:rPr>
      </w:pPr>
    </w:p>
    <w:p w:rsidR="009319D6" w:rsidRPr="00DA25F4" w:rsidRDefault="003D4842" w:rsidP="003F22F5">
      <w:pPr>
        <w:widowControl w:val="0"/>
        <w:ind w:left="567"/>
        <w:jc w:val="both"/>
        <w:rPr>
          <w:rFonts w:ascii="Arial" w:hAnsi="Arial" w:cs="Arial"/>
          <w:sz w:val="20"/>
          <w:szCs w:val="20"/>
        </w:rPr>
      </w:pPr>
      <w:r w:rsidRPr="00DA25F4">
        <w:rPr>
          <w:rFonts w:ascii="Arial" w:hAnsi="Arial" w:cs="Arial"/>
          <w:sz w:val="20"/>
          <w:szCs w:val="20"/>
        </w:rPr>
        <w:t>Şirket 14 Kasım 2008 tarihinde sermayesinin % 99,90'ına iştirak ederek kurduğu Gelişim Gayrimenkul ve Yatırım Ticaret A.Ş.’ye (“Gelişim Gayrimenkul”), İstanbul, Beykoz'da bulunan, "Göllü" arsasının tamamı olan 223.823 m²’</w:t>
      </w:r>
      <w:proofErr w:type="spellStart"/>
      <w:r w:rsidRPr="00DA25F4">
        <w:rPr>
          <w:rFonts w:ascii="Arial" w:hAnsi="Arial" w:cs="Arial"/>
          <w:sz w:val="20"/>
          <w:szCs w:val="20"/>
        </w:rPr>
        <w:t>lik</w:t>
      </w:r>
      <w:proofErr w:type="spellEnd"/>
      <w:r w:rsidRPr="00DA25F4">
        <w:rPr>
          <w:rFonts w:ascii="Arial" w:hAnsi="Arial" w:cs="Arial"/>
          <w:sz w:val="20"/>
          <w:szCs w:val="20"/>
        </w:rPr>
        <w:t xml:space="preserve"> kısmı ile 255.815 m²’</w:t>
      </w:r>
      <w:proofErr w:type="spellStart"/>
      <w:r w:rsidRPr="00DA25F4">
        <w:rPr>
          <w:rFonts w:ascii="Arial" w:hAnsi="Arial" w:cs="Arial"/>
          <w:sz w:val="20"/>
          <w:szCs w:val="20"/>
        </w:rPr>
        <w:t>lik</w:t>
      </w:r>
      <w:proofErr w:type="spellEnd"/>
      <w:r w:rsidRPr="00DA25F4">
        <w:rPr>
          <w:rFonts w:ascii="Arial" w:hAnsi="Arial" w:cs="Arial"/>
          <w:sz w:val="20"/>
          <w:szCs w:val="20"/>
        </w:rPr>
        <w:t xml:space="preserve"> “Riva” arsasının 207.088</w:t>
      </w:r>
      <w:r w:rsidR="00AF58D0" w:rsidRPr="00DA25F4">
        <w:rPr>
          <w:rFonts w:ascii="Arial" w:hAnsi="Arial" w:cs="Arial"/>
          <w:sz w:val="20"/>
          <w:szCs w:val="20"/>
        </w:rPr>
        <w:t xml:space="preserve"> </w:t>
      </w:r>
      <w:r w:rsidRPr="00DA25F4">
        <w:rPr>
          <w:rFonts w:ascii="Arial" w:hAnsi="Arial" w:cs="Arial"/>
          <w:sz w:val="20"/>
          <w:szCs w:val="20"/>
        </w:rPr>
        <w:t>m²’</w:t>
      </w:r>
      <w:proofErr w:type="spellStart"/>
      <w:r w:rsidRPr="00DA25F4">
        <w:rPr>
          <w:rFonts w:ascii="Arial" w:hAnsi="Arial" w:cs="Arial"/>
          <w:sz w:val="20"/>
          <w:szCs w:val="20"/>
        </w:rPr>
        <w:t>lik</w:t>
      </w:r>
      <w:proofErr w:type="spellEnd"/>
      <w:r w:rsidRPr="00DA25F4">
        <w:rPr>
          <w:rFonts w:ascii="Arial" w:hAnsi="Arial" w:cs="Arial"/>
          <w:sz w:val="20"/>
          <w:szCs w:val="20"/>
        </w:rPr>
        <w:t xml:space="preserve"> kısmını yasal olarak devretmiştir.</w:t>
      </w:r>
    </w:p>
    <w:p w:rsidR="00407A88" w:rsidRPr="00DA25F4" w:rsidRDefault="00407A88" w:rsidP="003F22F5">
      <w:pPr>
        <w:pStyle w:val="BodyText"/>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pacing w:line="240" w:lineRule="auto"/>
        <w:outlineLvl w:val="0"/>
        <w:rPr>
          <w:rFonts w:ascii="Arial" w:hAnsi="Arial" w:cs="Arial"/>
          <w:bCs/>
          <w:sz w:val="20"/>
        </w:rPr>
      </w:pPr>
    </w:p>
    <w:p w:rsidR="00C12A98" w:rsidRPr="00DA25F4" w:rsidRDefault="003D4842" w:rsidP="003F22F5">
      <w:pPr>
        <w:widowControl w:val="0"/>
        <w:ind w:left="567"/>
        <w:jc w:val="both"/>
        <w:rPr>
          <w:rFonts w:ascii="Arial" w:hAnsi="Arial" w:cs="Arial"/>
          <w:sz w:val="20"/>
          <w:szCs w:val="20"/>
        </w:rPr>
      </w:pPr>
      <w:r w:rsidRPr="00DA25F4">
        <w:rPr>
          <w:rFonts w:ascii="Arial" w:hAnsi="Arial" w:cs="Arial"/>
          <w:sz w:val="20"/>
          <w:szCs w:val="20"/>
        </w:rPr>
        <w:t xml:space="preserve">Bağlı </w:t>
      </w:r>
      <w:proofErr w:type="spellStart"/>
      <w:r w:rsidRPr="00DA25F4">
        <w:rPr>
          <w:rFonts w:ascii="Arial" w:hAnsi="Arial" w:cs="Arial"/>
          <w:sz w:val="20"/>
          <w:szCs w:val="20"/>
        </w:rPr>
        <w:t>Ortaklıklar’ın</w:t>
      </w:r>
      <w:proofErr w:type="spellEnd"/>
      <w:r w:rsidRPr="00DA25F4">
        <w:rPr>
          <w:rFonts w:ascii="Arial" w:hAnsi="Arial" w:cs="Arial"/>
          <w:sz w:val="20"/>
          <w:szCs w:val="20"/>
        </w:rPr>
        <w:t xml:space="preserve">, </w:t>
      </w:r>
      <w:r w:rsidR="004604DB" w:rsidRPr="00DA25F4">
        <w:rPr>
          <w:rFonts w:ascii="Arial" w:hAnsi="Arial" w:cs="Arial"/>
          <w:sz w:val="20"/>
          <w:szCs w:val="20"/>
        </w:rPr>
        <w:t>bilançoları</w:t>
      </w:r>
      <w:r w:rsidRPr="00DA25F4">
        <w:rPr>
          <w:rFonts w:ascii="Arial" w:hAnsi="Arial" w:cs="Arial"/>
          <w:sz w:val="20"/>
          <w:szCs w:val="20"/>
        </w:rPr>
        <w:t xml:space="preserve"> ve </w:t>
      </w:r>
      <w:r w:rsidR="004604DB" w:rsidRPr="00DA25F4">
        <w:rPr>
          <w:rFonts w:ascii="Arial" w:hAnsi="Arial" w:cs="Arial"/>
          <w:sz w:val="20"/>
          <w:szCs w:val="20"/>
        </w:rPr>
        <w:t xml:space="preserve">kapsamlı </w:t>
      </w:r>
      <w:r w:rsidRPr="00DA25F4">
        <w:rPr>
          <w:rFonts w:ascii="Arial" w:hAnsi="Arial" w:cs="Arial"/>
          <w:sz w:val="20"/>
          <w:szCs w:val="20"/>
        </w:rPr>
        <w:t xml:space="preserve">gelir </w:t>
      </w:r>
      <w:r w:rsidR="004604DB" w:rsidRPr="00DA25F4">
        <w:rPr>
          <w:rFonts w:ascii="Arial" w:hAnsi="Arial" w:cs="Arial"/>
          <w:sz w:val="20"/>
          <w:szCs w:val="20"/>
        </w:rPr>
        <w:t>tabloları</w:t>
      </w:r>
      <w:r w:rsidRPr="00DA25F4">
        <w:rPr>
          <w:rFonts w:ascii="Arial" w:hAnsi="Arial" w:cs="Arial"/>
          <w:sz w:val="20"/>
          <w:szCs w:val="20"/>
        </w:rPr>
        <w:t xml:space="preserve"> tam </w:t>
      </w:r>
      <w:proofErr w:type="gramStart"/>
      <w:r w:rsidRPr="00DA25F4">
        <w:rPr>
          <w:rFonts w:ascii="Arial" w:hAnsi="Arial" w:cs="Arial"/>
          <w:sz w:val="20"/>
          <w:szCs w:val="20"/>
        </w:rPr>
        <w:t>konsolidasyon</w:t>
      </w:r>
      <w:proofErr w:type="gramEnd"/>
      <w:r w:rsidRPr="00DA25F4">
        <w:rPr>
          <w:rFonts w:ascii="Arial" w:hAnsi="Arial" w:cs="Arial"/>
          <w:sz w:val="20"/>
          <w:szCs w:val="20"/>
        </w:rPr>
        <w:t xml:space="preserve"> yöntemi kullanılarak konsolide edilmiş ve YK Koray’ın sahip olduğu Bağlı </w:t>
      </w:r>
      <w:proofErr w:type="spellStart"/>
      <w:r w:rsidRPr="00DA25F4">
        <w:rPr>
          <w:rFonts w:ascii="Arial" w:hAnsi="Arial" w:cs="Arial"/>
          <w:sz w:val="20"/>
          <w:szCs w:val="20"/>
        </w:rPr>
        <w:t>Ortaklıklar’ı</w:t>
      </w:r>
      <w:proofErr w:type="spellEnd"/>
      <w:r w:rsidRPr="00DA25F4">
        <w:rPr>
          <w:rFonts w:ascii="Arial" w:hAnsi="Arial" w:cs="Arial"/>
          <w:sz w:val="20"/>
          <w:szCs w:val="20"/>
        </w:rPr>
        <w:t xml:space="preserve"> kayıtlı değeri ile öz sermayesi karşılıklı olarak netleştirilmiştir. Şirket ile Bağlı Ortaklıklar arasındaki grup içi işlemler ve bakiyeler </w:t>
      </w:r>
      <w:proofErr w:type="gramStart"/>
      <w:r w:rsidRPr="00DA25F4">
        <w:rPr>
          <w:rFonts w:ascii="Arial" w:hAnsi="Arial" w:cs="Arial"/>
          <w:sz w:val="20"/>
          <w:szCs w:val="20"/>
        </w:rPr>
        <w:t>konsolidasyon</w:t>
      </w:r>
      <w:proofErr w:type="gramEnd"/>
      <w:r w:rsidRPr="00DA25F4">
        <w:rPr>
          <w:rFonts w:ascii="Arial" w:hAnsi="Arial" w:cs="Arial"/>
          <w:sz w:val="20"/>
          <w:szCs w:val="20"/>
        </w:rPr>
        <w:t xml:space="preserve"> sırasında mahsup edilmiştir. Şirket’in sahip olduğu hisselerin kayıtlı değerleri ve bunlardan kaynaklanan temettüler, ilgili özsermaye ve </w:t>
      </w:r>
      <w:r w:rsidR="004604DB" w:rsidRPr="00DA25F4">
        <w:rPr>
          <w:rFonts w:ascii="Arial" w:hAnsi="Arial" w:cs="Arial"/>
          <w:sz w:val="20"/>
          <w:szCs w:val="20"/>
        </w:rPr>
        <w:t xml:space="preserve">kapsamlı </w:t>
      </w:r>
      <w:r w:rsidRPr="00DA25F4">
        <w:rPr>
          <w:rFonts w:ascii="Arial" w:hAnsi="Arial" w:cs="Arial"/>
          <w:sz w:val="20"/>
          <w:szCs w:val="20"/>
        </w:rPr>
        <w:t>gelir tablosu hesaplarından netleştirilmiştir.</w:t>
      </w:r>
    </w:p>
    <w:p w:rsidR="00DA25F4" w:rsidRDefault="00DA25F4">
      <w:pPr>
        <w:rPr>
          <w:rFonts w:ascii="Arial" w:hAnsi="Arial" w:cs="Arial"/>
          <w:bCs/>
          <w:sz w:val="20"/>
          <w:szCs w:val="20"/>
        </w:rPr>
      </w:pPr>
      <w:r>
        <w:rPr>
          <w:rFonts w:ascii="Arial" w:hAnsi="Arial" w:cs="Arial"/>
          <w:bCs/>
          <w:sz w:val="20"/>
        </w:rPr>
        <w:br w:type="page"/>
      </w:r>
    </w:p>
    <w:p w:rsidR="00DA25F4" w:rsidRPr="00DA25F4" w:rsidRDefault="00DA25F4" w:rsidP="00DA25F4">
      <w:pPr>
        <w:pStyle w:val="Heading4"/>
        <w:keepNext w:val="0"/>
        <w:widowControl w:val="0"/>
        <w:tabs>
          <w:tab w:val="clear" w:pos="151"/>
          <w:tab w:val="clear" w:pos="288"/>
          <w:tab w:val="clear" w:pos="468"/>
          <w:tab w:val="clear" w:pos="7371"/>
          <w:tab w:val="clear" w:pos="8789"/>
          <w:tab w:val="left" w:pos="567"/>
        </w:tabs>
        <w:suppressAutoHyphens w:val="0"/>
        <w:rPr>
          <w:rFonts w:ascii="Arial" w:hAnsi="Arial" w:cs="Arial"/>
          <w:sz w:val="20"/>
        </w:rPr>
      </w:pPr>
      <w:r w:rsidRPr="00DA25F4">
        <w:rPr>
          <w:rFonts w:ascii="Arial" w:hAnsi="Arial" w:cs="Arial"/>
          <w:sz w:val="20"/>
        </w:rPr>
        <w:t>2.</w:t>
      </w:r>
      <w:r w:rsidRPr="00DA25F4">
        <w:rPr>
          <w:rFonts w:ascii="Arial" w:hAnsi="Arial" w:cs="Arial"/>
          <w:sz w:val="20"/>
        </w:rPr>
        <w:tab/>
        <w:t>ÖZET KONSOLİDE FİNANSAL TABLOLARIN SUNUMUNA İLİŞKİN ESASLAR</w:t>
      </w:r>
      <w:r>
        <w:rPr>
          <w:rFonts w:ascii="Arial" w:hAnsi="Arial" w:cs="Arial"/>
          <w:sz w:val="20"/>
        </w:rPr>
        <w:t xml:space="preserve"> (Devamı)</w:t>
      </w:r>
    </w:p>
    <w:p w:rsidR="00485309" w:rsidRPr="00DA25F4" w:rsidRDefault="00485309" w:rsidP="003F22F5">
      <w:pPr>
        <w:pStyle w:val="BodyText"/>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pacing w:line="240" w:lineRule="auto"/>
        <w:outlineLvl w:val="0"/>
        <w:rPr>
          <w:rFonts w:ascii="Arial" w:hAnsi="Arial" w:cs="Arial"/>
          <w:bCs/>
          <w:sz w:val="20"/>
        </w:rPr>
      </w:pPr>
    </w:p>
    <w:p w:rsidR="00791EEE" w:rsidRPr="00DA25F4" w:rsidRDefault="003D4842" w:rsidP="003F22F5">
      <w:pPr>
        <w:widowControl w:val="0"/>
        <w:tabs>
          <w:tab w:val="left" w:pos="567"/>
        </w:tabs>
        <w:ind w:left="567" w:hanging="567"/>
        <w:jc w:val="both"/>
        <w:rPr>
          <w:rFonts w:ascii="Arial" w:hAnsi="Arial" w:cs="Arial"/>
          <w:sz w:val="20"/>
          <w:szCs w:val="20"/>
        </w:rPr>
      </w:pPr>
      <w:r w:rsidRPr="00DA25F4">
        <w:rPr>
          <w:rFonts w:ascii="Arial" w:hAnsi="Arial" w:cs="Arial"/>
          <w:b/>
          <w:bCs/>
          <w:sz w:val="20"/>
          <w:szCs w:val="20"/>
        </w:rPr>
        <w:t>(c)</w:t>
      </w:r>
      <w:r w:rsidRPr="00DA25F4">
        <w:rPr>
          <w:rFonts w:ascii="Arial" w:hAnsi="Arial" w:cs="Arial"/>
          <w:sz w:val="20"/>
          <w:szCs w:val="20"/>
        </w:rPr>
        <w:tab/>
        <w:t xml:space="preserve">Müşterek Yönetime Tabi Ortaklıklar, bir veya daha fazla müteşebbis ortak tarafından müştereken yönetilmek üzere, bir ekonomik faaliyetin üstlenilmesi için bir sözleşme </w:t>
      </w:r>
      <w:proofErr w:type="gramStart"/>
      <w:r w:rsidRPr="00DA25F4">
        <w:rPr>
          <w:rFonts w:ascii="Arial" w:hAnsi="Arial" w:cs="Arial"/>
          <w:sz w:val="20"/>
          <w:szCs w:val="20"/>
        </w:rPr>
        <w:t>dahilinde</w:t>
      </w:r>
      <w:proofErr w:type="gramEnd"/>
      <w:r w:rsidRPr="00DA25F4">
        <w:rPr>
          <w:rFonts w:ascii="Arial" w:hAnsi="Arial" w:cs="Arial"/>
          <w:sz w:val="20"/>
          <w:szCs w:val="20"/>
        </w:rPr>
        <w:t xml:space="preserve"> oluşturulmuş ortaklıklardır.</w:t>
      </w:r>
    </w:p>
    <w:p w:rsidR="00791EEE" w:rsidRPr="00DA25F4" w:rsidRDefault="00791EEE" w:rsidP="003F22F5">
      <w:pPr>
        <w:pStyle w:val="BodyText"/>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pacing w:line="240" w:lineRule="auto"/>
        <w:outlineLvl w:val="0"/>
        <w:rPr>
          <w:rFonts w:ascii="Arial" w:hAnsi="Arial" w:cs="Arial"/>
          <w:bCs/>
          <w:sz w:val="20"/>
        </w:rPr>
      </w:pPr>
    </w:p>
    <w:p w:rsidR="00791EEE" w:rsidRPr="00DA25F4" w:rsidRDefault="003D4842" w:rsidP="003F22F5">
      <w:pPr>
        <w:widowControl w:val="0"/>
        <w:ind w:left="567"/>
        <w:jc w:val="both"/>
        <w:rPr>
          <w:rFonts w:ascii="Arial" w:hAnsi="Arial" w:cs="Arial"/>
          <w:sz w:val="20"/>
          <w:szCs w:val="20"/>
        </w:rPr>
      </w:pPr>
      <w:r w:rsidRPr="00DA25F4">
        <w:rPr>
          <w:rFonts w:ascii="Arial" w:hAnsi="Arial" w:cs="Arial"/>
          <w:sz w:val="20"/>
          <w:szCs w:val="20"/>
        </w:rPr>
        <w:t xml:space="preserve">Müşterek Yönetime Tabi Ortaklıklar oransal </w:t>
      </w:r>
      <w:proofErr w:type="gramStart"/>
      <w:r w:rsidRPr="00DA25F4">
        <w:rPr>
          <w:rFonts w:ascii="Arial" w:hAnsi="Arial" w:cs="Arial"/>
          <w:sz w:val="20"/>
          <w:szCs w:val="20"/>
        </w:rPr>
        <w:t>konsolidasyon</w:t>
      </w:r>
      <w:proofErr w:type="gramEnd"/>
      <w:r w:rsidRPr="00DA25F4">
        <w:rPr>
          <w:rFonts w:ascii="Arial" w:hAnsi="Arial" w:cs="Arial"/>
          <w:sz w:val="20"/>
          <w:szCs w:val="20"/>
        </w:rPr>
        <w:t xml:space="preserve"> yöntemi kullanılmak suretiyle konsolidasyon kapsamına alınırlar. Oransal </w:t>
      </w:r>
      <w:proofErr w:type="gramStart"/>
      <w:r w:rsidRPr="00DA25F4">
        <w:rPr>
          <w:rFonts w:ascii="Arial" w:hAnsi="Arial" w:cs="Arial"/>
          <w:sz w:val="20"/>
          <w:szCs w:val="20"/>
        </w:rPr>
        <w:t>konsolidasyon</w:t>
      </w:r>
      <w:proofErr w:type="gramEnd"/>
      <w:r w:rsidRPr="00DA25F4">
        <w:rPr>
          <w:rFonts w:ascii="Arial" w:hAnsi="Arial" w:cs="Arial"/>
          <w:sz w:val="20"/>
          <w:szCs w:val="20"/>
        </w:rPr>
        <w:t xml:space="preserve"> yönteminde, Müşterek Yönetime Tabi </w:t>
      </w:r>
      <w:proofErr w:type="spellStart"/>
      <w:r w:rsidRPr="00DA25F4">
        <w:rPr>
          <w:rFonts w:ascii="Arial" w:hAnsi="Arial" w:cs="Arial"/>
          <w:sz w:val="20"/>
          <w:szCs w:val="20"/>
        </w:rPr>
        <w:t>Ortaklıklar’a</w:t>
      </w:r>
      <w:proofErr w:type="spellEnd"/>
      <w:r w:rsidRPr="00DA25F4">
        <w:rPr>
          <w:rFonts w:ascii="Arial" w:hAnsi="Arial" w:cs="Arial"/>
          <w:sz w:val="20"/>
          <w:szCs w:val="20"/>
        </w:rPr>
        <w:t xml:space="preserve"> ait finansal tablolarda yer alan varlık, yükümlülük, özsermaye, gelir ve giderler Grup’un sahip olduğu toplam oy hakları ile konsolidasyon işlemine tabi tutulmaktadır.</w:t>
      </w:r>
    </w:p>
    <w:p w:rsidR="005923E9" w:rsidRPr="00DA25F4" w:rsidRDefault="005923E9" w:rsidP="00C3689F">
      <w:pPr>
        <w:pStyle w:val="Heading4"/>
        <w:keepNext w:val="0"/>
        <w:widowControl w:val="0"/>
        <w:tabs>
          <w:tab w:val="clear" w:pos="151"/>
          <w:tab w:val="clear" w:pos="288"/>
          <w:tab w:val="clear" w:pos="468"/>
          <w:tab w:val="clear" w:pos="7371"/>
          <w:tab w:val="clear" w:pos="8789"/>
          <w:tab w:val="left" w:pos="567"/>
        </w:tabs>
        <w:suppressAutoHyphens w:val="0"/>
        <w:rPr>
          <w:rFonts w:ascii="Arial" w:hAnsi="Arial" w:cs="Arial"/>
          <w:bCs/>
          <w:sz w:val="20"/>
        </w:rPr>
      </w:pPr>
    </w:p>
    <w:p w:rsidR="00C12A98" w:rsidRPr="00DA25F4" w:rsidRDefault="00195716" w:rsidP="003F22F5">
      <w:pPr>
        <w:widowControl w:val="0"/>
        <w:ind w:left="567"/>
        <w:jc w:val="both"/>
        <w:rPr>
          <w:rFonts w:ascii="Arial" w:hAnsi="Arial" w:cs="Arial"/>
          <w:bCs/>
          <w:spacing w:val="-2"/>
          <w:sz w:val="20"/>
          <w:szCs w:val="20"/>
        </w:rPr>
      </w:pPr>
      <w:r w:rsidRPr="00DA25F4">
        <w:rPr>
          <w:rFonts w:ascii="Arial" w:hAnsi="Arial" w:cs="Arial"/>
          <w:bCs/>
          <w:spacing w:val="-2"/>
          <w:sz w:val="20"/>
          <w:szCs w:val="20"/>
        </w:rPr>
        <w:t>31 Mart 2011</w:t>
      </w:r>
      <w:r w:rsidR="003D4842" w:rsidRPr="00DA25F4">
        <w:rPr>
          <w:rFonts w:ascii="Arial" w:hAnsi="Arial" w:cs="Arial"/>
          <w:bCs/>
          <w:spacing w:val="-2"/>
          <w:sz w:val="20"/>
          <w:szCs w:val="20"/>
        </w:rPr>
        <w:t xml:space="preserve"> ve 31 Aralık </w:t>
      </w:r>
      <w:r w:rsidRPr="00DA25F4">
        <w:rPr>
          <w:rFonts w:ascii="Arial" w:hAnsi="Arial" w:cs="Arial"/>
          <w:bCs/>
          <w:spacing w:val="-2"/>
          <w:sz w:val="20"/>
          <w:szCs w:val="20"/>
        </w:rPr>
        <w:t>2010</w:t>
      </w:r>
      <w:r w:rsidR="003D4842" w:rsidRPr="00DA25F4">
        <w:rPr>
          <w:rFonts w:ascii="Arial" w:hAnsi="Arial" w:cs="Arial"/>
          <w:bCs/>
          <w:spacing w:val="-2"/>
          <w:sz w:val="20"/>
          <w:szCs w:val="20"/>
        </w:rPr>
        <w:t xml:space="preserve"> tarihleri itibariyle müşterek yönetime tabi ortaklık ve sermaye yapı</w:t>
      </w:r>
      <w:r w:rsidR="004604DB" w:rsidRPr="00DA25F4">
        <w:rPr>
          <w:rFonts w:ascii="Arial" w:hAnsi="Arial" w:cs="Arial"/>
          <w:bCs/>
          <w:spacing w:val="-2"/>
          <w:sz w:val="20"/>
          <w:szCs w:val="20"/>
        </w:rPr>
        <w:t xml:space="preserve">sı aşağıda </w:t>
      </w:r>
      <w:r w:rsidR="003D4842" w:rsidRPr="00DA25F4">
        <w:rPr>
          <w:rFonts w:ascii="Arial" w:hAnsi="Arial" w:cs="Arial"/>
          <w:bCs/>
          <w:spacing w:val="-2"/>
          <w:sz w:val="20"/>
          <w:szCs w:val="20"/>
        </w:rPr>
        <w:t>gösterilmiştir:</w:t>
      </w:r>
    </w:p>
    <w:p w:rsidR="00802227" w:rsidRPr="00DA25F4" w:rsidRDefault="003D4842" w:rsidP="005B5E47">
      <w:pPr>
        <w:widowControl w:val="0"/>
        <w:tabs>
          <w:tab w:val="right" w:pos="6804"/>
          <w:tab w:val="right" w:pos="9072"/>
        </w:tabs>
        <w:ind w:left="567"/>
        <w:jc w:val="both"/>
        <w:rPr>
          <w:rFonts w:ascii="Arial" w:hAnsi="Arial" w:cs="Arial"/>
          <w:b/>
          <w:bCs/>
          <w:spacing w:val="-2"/>
          <w:sz w:val="20"/>
          <w:szCs w:val="20"/>
        </w:rPr>
      </w:pPr>
      <w:r w:rsidRPr="00DA25F4">
        <w:rPr>
          <w:rFonts w:ascii="Arial" w:hAnsi="Arial" w:cs="Arial"/>
          <w:b/>
          <w:spacing w:val="-2"/>
          <w:sz w:val="20"/>
          <w:szCs w:val="20"/>
        </w:rPr>
        <w:tab/>
      </w:r>
      <w:r w:rsidRPr="00DA25F4">
        <w:rPr>
          <w:rFonts w:ascii="Arial" w:hAnsi="Arial" w:cs="Arial"/>
          <w:b/>
          <w:bCs/>
          <w:spacing w:val="-2"/>
          <w:sz w:val="20"/>
          <w:szCs w:val="20"/>
        </w:rPr>
        <w:t>YK Koray’ın</w:t>
      </w:r>
      <w:r w:rsidRPr="00DA25F4">
        <w:rPr>
          <w:rFonts w:ascii="Arial" w:hAnsi="Arial" w:cs="Arial"/>
          <w:b/>
          <w:bCs/>
          <w:spacing w:val="-2"/>
          <w:sz w:val="20"/>
          <w:szCs w:val="20"/>
        </w:rPr>
        <w:tab/>
        <w:t>YK Koray’ın</w:t>
      </w:r>
    </w:p>
    <w:p w:rsidR="00802227" w:rsidRPr="00DA25F4" w:rsidRDefault="003D4842" w:rsidP="005B5E47">
      <w:pPr>
        <w:widowControl w:val="0"/>
        <w:tabs>
          <w:tab w:val="right" w:pos="6804"/>
          <w:tab w:val="right" w:pos="9072"/>
        </w:tabs>
        <w:ind w:left="567"/>
        <w:jc w:val="both"/>
        <w:rPr>
          <w:rFonts w:ascii="Arial" w:hAnsi="Arial" w:cs="Arial"/>
          <w:b/>
          <w:bCs/>
          <w:spacing w:val="-2"/>
          <w:sz w:val="20"/>
          <w:szCs w:val="20"/>
        </w:rPr>
      </w:pPr>
      <w:r w:rsidRPr="00DA25F4">
        <w:rPr>
          <w:rFonts w:ascii="Arial" w:hAnsi="Arial" w:cs="Arial"/>
          <w:b/>
          <w:bCs/>
          <w:spacing w:val="-2"/>
          <w:sz w:val="20"/>
          <w:szCs w:val="20"/>
        </w:rPr>
        <w:tab/>
      </w:r>
      <w:proofErr w:type="gramStart"/>
      <w:r w:rsidRPr="00DA25F4">
        <w:rPr>
          <w:rFonts w:ascii="Arial" w:hAnsi="Arial" w:cs="Arial"/>
          <w:b/>
          <w:bCs/>
          <w:spacing w:val="-2"/>
          <w:sz w:val="20"/>
          <w:szCs w:val="20"/>
        </w:rPr>
        <w:t>doğrudan</w:t>
      </w:r>
      <w:proofErr w:type="gramEnd"/>
      <w:r w:rsidRPr="00DA25F4">
        <w:rPr>
          <w:rFonts w:ascii="Arial" w:hAnsi="Arial" w:cs="Arial"/>
          <w:b/>
          <w:bCs/>
          <w:spacing w:val="-2"/>
          <w:sz w:val="20"/>
          <w:szCs w:val="20"/>
        </w:rPr>
        <w:t xml:space="preserve"> ve dolaylı</w:t>
      </w:r>
      <w:r w:rsidRPr="00DA25F4">
        <w:rPr>
          <w:rFonts w:ascii="Arial" w:hAnsi="Arial" w:cs="Arial"/>
          <w:b/>
          <w:bCs/>
          <w:spacing w:val="-2"/>
          <w:sz w:val="20"/>
          <w:szCs w:val="20"/>
        </w:rPr>
        <w:tab/>
        <w:t>doğrudan ve dolaylı</w:t>
      </w:r>
    </w:p>
    <w:p w:rsidR="00802227" w:rsidRPr="00DA25F4" w:rsidRDefault="003D4842" w:rsidP="005B5E47">
      <w:pPr>
        <w:widowControl w:val="0"/>
        <w:tabs>
          <w:tab w:val="right" w:pos="6804"/>
          <w:tab w:val="right" w:pos="9072"/>
        </w:tabs>
        <w:ind w:left="567"/>
        <w:jc w:val="both"/>
        <w:rPr>
          <w:rFonts w:ascii="Arial" w:hAnsi="Arial" w:cs="Arial"/>
          <w:b/>
          <w:spacing w:val="-2"/>
          <w:sz w:val="20"/>
          <w:szCs w:val="20"/>
        </w:rPr>
      </w:pPr>
      <w:r w:rsidRPr="00DA25F4">
        <w:rPr>
          <w:rFonts w:ascii="Arial" w:hAnsi="Arial" w:cs="Arial"/>
          <w:b/>
          <w:bCs/>
          <w:spacing w:val="-2"/>
          <w:sz w:val="20"/>
          <w:szCs w:val="20"/>
        </w:rPr>
        <w:tab/>
      </w:r>
      <w:proofErr w:type="gramStart"/>
      <w:r w:rsidRPr="00DA25F4">
        <w:rPr>
          <w:rFonts w:ascii="Arial" w:hAnsi="Arial" w:cs="Arial"/>
          <w:b/>
          <w:bCs/>
          <w:spacing w:val="-2"/>
          <w:sz w:val="20"/>
          <w:szCs w:val="20"/>
        </w:rPr>
        <w:t>kontrolü</w:t>
      </w:r>
      <w:proofErr w:type="gramEnd"/>
      <w:r w:rsidRPr="00DA25F4">
        <w:rPr>
          <w:rFonts w:ascii="Arial" w:hAnsi="Arial" w:cs="Arial"/>
          <w:b/>
          <w:bCs/>
          <w:spacing w:val="-2"/>
          <w:sz w:val="20"/>
          <w:szCs w:val="20"/>
        </w:rPr>
        <w:t xml:space="preserve"> (%)</w:t>
      </w:r>
      <w:r w:rsidRPr="00DA25F4">
        <w:rPr>
          <w:rFonts w:ascii="Arial" w:hAnsi="Arial" w:cs="Arial"/>
          <w:b/>
          <w:bCs/>
          <w:spacing w:val="-2"/>
          <w:sz w:val="20"/>
          <w:szCs w:val="20"/>
        </w:rPr>
        <w:tab/>
        <w:t>kontrolü (%)</w:t>
      </w:r>
    </w:p>
    <w:p w:rsidR="00802227" w:rsidRPr="00DA25F4" w:rsidRDefault="003D4842" w:rsidP="005B5E47">
      <w:pPr>
        <w:widowControl w:val="0"/>
        <w:tabs>
          <w:tab w:val="right" w:pos="6804"/>
          <w:tab w:val="right" w:pos="9072"/>
        </w:tabs>
        <w:ind w:left="567"/>
        <w:rPr>
          <w:rFonts w:ascii="Arial" w:hAnsi="Arial" w:cs="Arial"/>
          <w:b/>
          <w:spacing w:val="-2"/>
          <w:sz w:val="20"/>
          <w:szCs w:val="20"/>
        </w:rPr>
      </w:pPr>
      <w:r w:rsidRPr="00DA25F4">
        <w:rPr>
          <w:rFonts w:ascii="Arial" w:hAnsi="Arial" w:cs="Arial"/>
          <w:b/>
          <w:spacing w:val="-2"/>
          <w:sz w:val="20"/>
          <w:szCs w:val="20"/>
        </w:rPr>
        <w:tab/>
      </w:r>
      <w:r w:rsidR="00195716" w:rsidRPr="00DA25F4">
        <w:rPr>
          <w:rFonts w:ascii="Arial" w:hAnsi="Arial" w:cs="Arial"/>
          <w:b/>
          <w:spacing w:val="-2"/>
          <w:sz w:val="20"/>
          <w:szCs w:val="20"/>
        </w:rPr>
        <w:t>31 Mart 2011</w:t>
      </w:r>
      <w:r w:rsidRPr="00DA25F4">
        <w:rPr>
          <w:rFonts w:ascii="Arial" w:hAnsi="Arial" w:cs="Arial"/>
          <w:b/>
          <w:spacing w:val="-2"/>
          <w:sz w:val="20"/>
          <w:szCs w:val="20"/>
        </w:rPr>
        <w:tab/>
        <w:t xml:space="preserve">31 Aralık </w:t>
      </w:r>
      <w:r w:rsidR="00195716" w:rsidRPr="00DA25F4">
        <w:rPr>
          <w:rFonts w:ascii="Arial" w:hAnsi="Arial" w:cs="Arial"/>
          <w:b/>
          <w:spacing w:val="-2"/>
          <w:sz w:val="20"/>
          <w:szCs w:val="20"/>
        </w:rPr>
        <w:t>2010</w:t>
      </w:r>
    </w:p>
    <w:p w:rsidR="00802227" w:rsidRPr="00DA25F4" w:rsidRDefault="00802227" w:rsidP="005B5E47">
      <w:pPr>
        <w:pStyle w:val="BodyText"/>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right" w:pos="6804"/>
          <w:tab w:val="right" w:pos="9072"/>
        </w:tabs>
        <w:spacing w:line="240" w:lineRule="auto"/>
        <w:outlineLvl w:val="0"/>
        <w:rPr>
          <w:rFonts w:ascii="Arial" w:hAnsi="Arial" w:cs="Arial"/>
          <w:bCs/>
          <w:sz w:val="20"/>
        </w:rPr>
      </w:pPr>
    </w:p>
    <w:p w:rsidR="00802227" w:rsidRPr="00DA25F4" w:rsidRDefault="003D4842" w:rsidP="005B5E47">
      <w:pPr>
        <w:widowControl w:val="0"/>
        <w:tabs>
          <w:tab w:val="right" w:pos="6804"/>
          <w:tab w:val="right" w:pos="9072"/>
        </w:tabs>
        <w:ind w:left="567"/>
        <w:rPr>
          <w:rFonts w:ascii="Arial" w:hAnsi="Arial" w:cs="Arial"/>
          <w:bCs/>
          <w:spacing w:val="-2"/>
          <w:sz w:val="20"/>
          <w:szCs w:val="20"/>
        </w:rPr>
      </w:pPr>
      <w:r w:rsidRPr="00DA25F4">
        <w:rPr>
          <w:rFonts w:ascii="Arial" w:hAnsi="Arial" w:cs="Arial"/>
          <w:bCs/>
          <w:spacing w:val="-2"/>
          <w:sz w:val="20"/>
          <w:szCs w:val="20"/>
        </w:rPr>
        <w:t>Yapı Kredi Koray GYO A.Ş.-Doğuş G.E. GYO A.Ş.</w:t>
      </w:r>
    </w:p>
    <w:p w:rsidR="00802227" w:rsidRPr="00DA25F4" w:rsidRDefault="003D4842" w:rsidP="005B5E47">
      <w:pPr>
        <w:widowControl w:val="0"/>
        <w:tabs>
          <w:tab w:val="right" w:pos="6804"/>
          <w:tab w:val="right" w:pos="9072"/>
        </w:tabs>
        <w:ind w:left="567"/>
        <w:rPr>
          <w:rFonts w:ascii="Arial" w:hAnsi="Arial" w:cs="Arial"/>
          <w:spacing w:val="-2"/>
          <w:sz w:val="20"/>
          <w:szCs w:val="20"/>
        </w:rPr>
      </w:pPr>
      <w:r w:rsidRPr="00DA25F4">
        <w:rPr>
          <w:rFonts w:ascii="Arial" w:hAnsi="Arial" w:cs="Arial"/>
          <w:bCs/>
          <w:spacing w:val="-2"/>
          <w:sz w:val="20"/>
          <w:szCs w:val="20"/>
        </w:rPr>
        <w:t xml:space="preserve">   Ortak Girişimi (“Ortak Girişim”)</w:t>
      </w:r>
      <w:r w:rsidRPr="00DA25F4">
        <w:rPr>
          <w:rFonts w:ascii="Arial" w:hAnsi="Arial" w:cs="Arial"/>
          <w:bCs/>
          <w:spacing w:val="-2"/>
          <w:sz w:val="20"/>
          <w:szCs w:val="20"/>
        </w:rPr>
        <w:tab/>
      </w:r>
      <w:r w:rsidR="003F5351" w:rsidRPr="00DA25F4">
        <w:rPr>
          <w:rFonts w:ascii="Arial" w:hAnsi="Arial" w:cs="Arial"/>
          <w:bCs/>
          <w:spacing w:val="-2"/>
          <w:sz w:val="20"/>
          <w:szCs w:val="20"/>
        </w:rPr>
        <w:t>50,00</w:t>
      </w:r>
      <w:r w:rsidRPr="00DA25F4">
        <w:rPr>
          <w:rFonts w:ascii="Arial" w:hAnsi="Arial" w:cs="Arial"/>
          <w:bCs/>
          <w:spacing w:val="-2"/>
          <w:sz w:val="20"/>
          <w:szCs w:val="20"/>
        </w:rPr>
        <w:tab/>
        <w:t>50,00</w:t>
      </w:r>
    </w:p>
    <w:p w:rsidR="00FF526A" w:rsidRPr="00DA25F4" w:rsidRDefault="00FF526A">
      <w:pPr>
        <w:rPr>
          <w:rFonts w:ascii="Arial" w:hAnsi="Arial" w:cs="Arial"/>
          <w:bCs/>
          <w:sz w:val="20"/>
          <w:szCs w:val="20"/>
        </w:rPr>
      </w:pPr>
    </w:p>
    <w:p w:rsidR="003516B8" w:rsidRPr="00DA25F4" w:rsidRDefault="003D4842" w:rsidP="003F22F5">
      <w:pPr>
        <w:widowControl w:val="0"/>
        <w:ind w:left="567"/>
        <w:jc w:val="both"/>
        <w:rPr>
          <w:rFonts w:ascii="Arial" w:hAnsi="Arial" w:cs="Arial"/>
          <w:bCs/>
          <w:spacing w:val="-2"/>
          <w:sz w:val="20"/>
          <w:szCs w:val="20"/>
        </w:rPr>
      </w:pPr>
      <w:r w:rsidRPr="00DA25F4">
        <w:rPr>
          <w:rFonts w:ascii="Arial" w:hAnsi="Arial" w:cs="Arial"/>
          <w:bCs/>
          <w:spacing w:val="-2"/>
          <w:sz w:val="20"/>
          <w:szCs w:val="20"/>
        </w:rPr>
        <w:t>Doğuş G.E. Gayrimenkul Yatırım Ortaklığı A.Ş. ile %50 - %50 prensibiyle 19 Mart 2004 tarihinde kurduğu Ortak Girişim’in amacı İstanbul İli, Ümraniye İlçesi’nde Mülkiyeti Ana Konut A.Ş.’ye ait olan arsa üzerinde konut projesi (“</w:t>
      </w:r>
      <w:proofErr w:type="spellStart"/>
      <w:r w:rsidRPr="00DA25F4">
        <w:rPr>
          <w:rFonts w:ascii="Arial" w:hAnsi="Arial" w:cs="Arial"/>
          <w:bCs/>
          <w:spacing w:val="-2"/>
          <w:sz w:val="20"/>
          <w:szCs w:val="20"/>
        </w:rPr>
        <w:t>Evidea</w:t>
      </w:r>
      <w:proofErr w:type="spellEnd"/>
      <w:r w:rsidRPr="00DA25F4">
        <w:rPr>
          <w:rFonts w:ascii="Arial" w:hAnsi="Arial" w:cs="Arial"/>
          <w:bCs/>
          <w:spacing w:val="-2"/>
          <w:sz w:val="20"/>
          <w:szCs w:val="20"/>
        </w:rPr>
        <w:t xml:space="preserve">”) geliştirmektir. İlgili ortak girişimin ticari </w:t>
      </w:r>
      <w:proofErr w:type="spellStart"/>
      <w:r w:rsidRPr="00DA25F4">
        <w:rPr>
          <w:rFonts w:ascii="Arial" w:hAnsi="Arial" w:cs="Arial"/>
          <w:bCs/>
          <w:spacing w:val="-2"/>
          <w:sz w:val="20"/>
          <w:szCs w:val="20"/>
        </w:rPr>
        <w:t>ünvanı</w:t>
      </w:r>
      <w:proofErr w:type="spellEnd"/>
      <w:r w:rsidRPr="00DA25F4">
        <w:rPr>
          <w:rFonts w:ascii="Arial" w:hAnsi="Arial" w:cs="Arial"/>
          <w:bCs/>
          <w:spacing w:val="-2"/>
          <w:sz w:val="20"/>
          <w:szCs w:val="20"/>
        </w:rPr>
        <w:t xml:space="preserve"> ve sermayesi yoktur. Fakat iki ortak kurum arasında imzalanan protokole göre yapılan yatırım %50 oranında paylaşılacak ve bunun karşılığında da oluşan her türlü gelir, gider ve bilanço kalemi %50 oranında üstlenilecektir.</w:t>
      </w:r>
    </w:p>
    <w:p w:rsidR="002B6EFB" w:rsidRPr="00DA25F4" w:rsidRDefault="002B6EFB" w:rsidP="003F22F5">
      <w:pPr>
        <w:pStyle w:val="BodyText"/>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pacing w:line="240" w:lineRule="auto"/>
        <w:outlineLvl w:val="0"/>
        <w:rPr>
          <w:rFonts w:ascii="Arial" w:hAnsi="Arial" w:cs="Arial"/>
          <w:bCs/>
          <w:sz w:val="20"/>
        </w:rPr>
      </w:pPr>
    </w:p>
    <w:p w:rsidR="004246C8" w:rsidRPr="00DA25F4" w:rsidRDefault="003D4842" w:rsidP="003F22F5">
      <w:pPr>
        <w:widowControl w:val="0"/>
        <w:tabs>
          <w:tab w:val="left" w:pos="560"/>
        </w:tabs>
        <w:ind w:left="567" w:hanging="567"/>
        <w:jc w:val="both"/>
        <w:rPr>
          <w:rFonts w:ascii="Arial" w:hAnsi="Arial" w:cs="Arial"/>
          <w:spacing w:val="-2"/>
          <w:sz w:val="20"/>
          <w:szCs w:val="20"/>
        </w:rPr>
      </w:pPr>
      <w:r w:rsidRPr="00DA25F4">
        <w:rPr>
          <w:rFonts w:ascii="Arial" w:hAnsi="Arial" w:cs="Arial"/>
          <w:b/>
          <w:bCs/>
          <w:sz w:val="20"/>
          <w:szCs w:val="20"/>
        </w:rPr>
        <w:t>(d)</w:t>
      </w:r>
      <w:r w:rsidRPr="00DA25F4">
        <w:rPr>
          <w:rFonts w:ascii="Arial" w:hAnsi="Arial" w:cs="Arial"/>
          <w:sz w:val="20"/>
          <w:szCs w:val="20"/>
        </w:rPr>
        <w:tab/>
      </w:r>
      <w:r w:rsidRPr="00DA25F4">
        <w:rPr>
          <w:rFonts w:ascii="Arial" w:hAnsi="Arial" w:cs="Arial"/>
          <w:spacing w:val="-2"/>
          <w:sz w:val="20"/>
          <w:szCs w:val="20"/>
        </w:rPr>
        <w:t xml:space="preserve">Bağlı Ortaklıklar ve Müşterek Yönetime Tabi </w:t>
      </w:r>
      <w:proofErr w:type="spellStart"/>
      <w:r w:rsidRPr="00DA25F4">
        <w:rPr>
          <w:rFonts w:ascii="Arial" w:hAnsi="Arial" w:cs="Arial"/>
          <w:spacing w:val="-2"/>
          <w:sz w:val="20"/>
          <w:szCs w:val="20"/>
        </w:rPr>
        <w:t>Ortaklıklar’ın</w:t>
      </w:r>
      <w:proofErr w:type="spellEnd"/>
      <w:r w:rsidRPr="00DA25F4">
        <w:rPr>
          <w:rFonts w:ascii="Arial" w:hAnsi="Arial" w:cs="Arial"/>
          <w:spacing w:val="-2"/>
          <w:sz w:val="20"/>
          <w:szCs w:val="20"/>
        </w:rPr>
        <w:t xml:space="preserve"> faaliyet sonuçları, operasyon üzerindeki kontrolün Şirket’e transfer edildiği tarihten itibaren </w:t>
      </w:r>
      <w:proofErr w:type="gramStart"/>
      <w:r w:rsidRPr="00DA25F4">
        <w:rPr>
          <w:rFonts w:ascii="Arial" w:hAnsi="Arial" w:cs="Arial"/>
          <w:spacing w:val="-2"/>
          <w:sz w:val="20"/>
          <w:szCs w:val="20"/>
        </w:rPr>
        <w:t>konsolide</w:t>
      </w:r>
      <w:proofErr w:type="gramEnd"/>
      <w:r w:rsidRPr="00DA25F4">
        <w:rPr>
          <w:rFonts w:ascii="Arial" w:hAnsi="Arial" w:cs="Arial"/>
          <w:spacing w:val="-2"/>
          <w:sz w:val="20"/>
          <w:szCs w:val="20"/>
        </w:rPr>
        <w:t xml:space="preserve"> finansal tablolara dahil edilmiştir.</w:t>
      </w:r>
    </w:p>
    <w:p w:rsidR="004246C8" w:rsidRPr="00DA25F4" w:rsidRDefault="004246C8" w:rsidP="003F22F5">
      <w:pPr>
        <w:pStyle w:val="BodyText"/>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pacing w:line="240" w:lineRule="auto"/>
        <w:outlineLvl w:val="0"/>
        <w:rPr>
          <w:rFonts w:ascii="Arial" w:hAnsi="Arial" w:cs="Arial"/>
          <w:bCs/>
          <w:sz w:val="20"/>
        </w:rPr>
      </w:pPr>
    </w:p>
    <w:p w:rsidR="004246C8" w:rsidRPr="00DA25F4" w:rsidRDefault="003D4842" w:rsidP="003F22F5">
      <w:pPr>
        <w:widowControl w:val="0"/>
        <w:tabs>
          <w:tab w:val="left" w:pos="560"/>
        </w:tabs>
        <w:ind w:left="567" w:hanging="567"/>
        <w:jc w:val="both"/>
        <w:rPr>
          <w:rFonts w:ascii="Arial" w:hAnsi="Arial" w:cs="Arial"/>
          <w:spacing w:val="-2"/>
          <w:sz w:val="20"/>
          <w:szCs w:val="20"/>
        </w:rPr>
      </w:pPr>
      <w:r w:rsidRPr="00DA25F4">
        <w:rPr>
          <w:rFonts w:ascii="Arial" w:hAnsi="Arial" w:cs="Arial"/>
          <w:b/>
          <w:spacing w:val="-2"/>
          <w:sz w:val="20"/>
          <w:szCs w:val="20"/>
        </w:rPr>
        <w:t>(e)</w:t>
      </w:r>
      <w:r w:rsidRPr="00DA25F4">
        <w:rPr>
          <w:rFonts w:ascii="Arial" w:hAnsi="Arial" w:cs="Arial"/>
          <w:b/>
          <w:spacing w:val="-2"/>
          <w:sz w:val="20"/>
          <w:szCs w:val="20"/>
        </w:rPr>
        <w:tab/>
      </w:r>
      <w:r w:rsidRPr="00DA25F4">
        <w:rPr>
          <w:rFonts w:ascii="Arial" w:hAnsi="Arial" w:cs="Arial"/>
          <w:spacing w:val="-2"/>
          <w:sz w:val="20"/>
          <w:szCs w:val="20"/>
        </w:rPr>
        <w:t xml:space="preserve">Bağlı </w:t>
      </w:r>
      <w:proofErr w:type="spellStart"/>
      <w:r w:rsidRPr="00DA25F4">
        <w:rPr>
          <w:rFonts w:ascii="Arial" w:hAnsi="Arial" w:cs="Arial"/>
          <w:spacing w:val="-2"/>
          <w:sz w:val="20"/>
          <w:szCs w:val="20"/>
        </w:rPr>
        <w:t>Ortaklıklar’ın</w:t>
      </w:r>
      <w:proofErr w:type="spellEnd"/>
      <w:r w:rsidRPr="00DA25F4">
        <w:rPr>
          <w:rFonts w:ascii="Arial" w:hAnsi="Arial" w:cs="Arial"/>
          <w:spacing w:val="-2"/>
          <w:sz w:val="20"/>
          <w:szCs w:val="20"/>
        </w:rPr>
        <w:t xml:space="preserve"> net varlıklarında ve faaliyet sonuçlarında ana ortaklık dışı paya sahip hissedarların payları, </w:t>
      </w:r>
      <w:proofErr w:type="gramStart"/>
      <w:r w:rsidRPr="00DA25F4">
        <w:rPr>
          <w:rFonts w:ascii="Arial" w:hAnsi="Arial" w:cs="Arial"/>
          <w:spacing w:val="-2"/>
          <w:sz w:val="20"/>
          <w:szCs w:val="20"/>
        </w:rPr>
        <w:t>konsolide</w:t>
      </w:r>
      <w:proofErr w:type="gramEnd"/>
      <w:r w:rsidRPr="00DA25F4">
        <w:rPr>
          <w:rFonts w:ascii="Arial" w:hAnsi="Arial" w:cs="Arial"/>
          <w:spacing w:val="-2"/>
          <w:sz w:val="20"/>
          <w:szCs w:val="20"/>
        </w:rPr>
        <w:t xml:space="preserve"> bilanço ve</w:t>
      </w:r>
      <w:r w:rsidR="004604DB" w:rsidRPr="00DA25F4">
        <w:rPr>
          <w:rFonts w:ascii="Arial" w:hAnsi="Arial" w:cs="Arial"/>
          <w:spacing w:val="-2"/>
          <w:sz w:val="20"/>
          <w:szCs w:val="20"/>
        </w:rPr>
        <w:t xml:space="preserve"> kapsamlı </w:t>
      </w:r>
      <w:r w:rsidRPr="00DA25F4">
        <w:rPr>
          <w:rFonts w:ascii="Arial" w:hAnsi="Arial" w:cs="Arial"/>
          <w:spacing w:val="-2"/>
          <w:sz w:val="20"/>
          <w:szCs w:val="20"/>
        </w:rPr>
        <w:t>gelir tablosunda ana ortaklık dışı pay/azınl</w:t>
      </w:r>
      <w:r w:rsidR="004604DB" w:rsidRPr="00DA25F4">
        <w:rPr>
          <w:rFonts w:ascii="Arial" w:hAnsi="Arial" w:cs="Arial"/>
          <w:spacing w:val="-2"/>
          <w:sz w:val="20"/>
          <w:szCs w:val="20"/>
        </w:rPr>
        <w:t>ık payı olarak gösterilmektedir</w:t>
      </w:r>
      <w:r w:rsidRPr="00DA25F4">
        <w:rPr>
          <w:rFonts w:ascii="Arial" w:hAnsi="Arial" w:cs="Arial"/>
          <w:spacing w:val="-2"/>
          <w:sz w:val="20"/>
          <w:szCs w:val="20"/>
        </w:rPr>
        <w:t>.</w:t>
      </w:r>
    </w:p>
    <w:p w:rsidR="004C7FEA" w:rsidRPr="00DA25F4" w:rsidRDefault="004C7FEA">
      <w:pPr>
        <w:rPr>
          <w:rFonts w:ascii="Arial" w:hAnsi="Arial" w:cs="Arial"/>
          <w:b/>
          <w:bCs/>
          <w:i/>
          <w:sz w:val="20"/>
          <w:szCs w:val="20"/>
        </w:rPr>
      </w:pPr>
    </w:p>
    <w:p w:rsidR="008347AD" w:rsidRPr="00DA25F4" w:rsidRDefault="003D4842" w:rsidP="003F22F5">
      <w:pPr>
        <w:pStyle w:val="body0"/>
        <w:numPr>
          <w:ilvl w:val="2"/>
          <w:numId w:val="8"/>
        </w:numPr>
        <w:tabs>
          <w:tab w:val="left" w:pos="567"/>
        </w:tabs>
        <w:spacing w:after="0" w:line="240" w:lineRule="auto"/>
        <w:rPr>
          <w:rFonts w:ascii="Arial" w:hAnsi="Arial" w:cs="Arial"/>
          <w:b/>
          <w:bCs/>
          <w:sz w:val="20"/>
          <w:szCs w:val="20"/>
          <w:lang w:val="tr-TR"/>
        </w:rPr>
      </w:pPr>
      <w:r w:rsidRPr="00DA25F4">
        <w:rPr>
          <w:rFonts w:ascii="Arial" w:hAnsi="Arial" w:cs="Arial"/>
          <w:b/>
          <w:bCs/>
          <w:sz w:val="20"/>
          <w:szCs w:val="20"/>
          <w:lang w:val="tr-TR"/>
        </w:rPr>
        <w:t>Netleştirme/Mahsup</w:t>
      </w:r>
    </w:p>
    <w:p w:rsidR="008347AD" w:rsidRPr="00DA25F4" w:rsidRDefault="008347AD" w:rsidP="003F22F5">
      <w:pPr>
        <w:jc w:val="both"/>
        <w:rPr>
          <w:rFonts w:ascii="Arial" w:hAnsi="Arial" w:cs="Arial"/>
          <w:b/>
          <w:bCs/>
          <w:sz w:val="20"/>
          <w:szCs w:val="20"/>
        </w:rPr>
      </w:pPr>
    </w:p>
    <w:p w:rsidR="008347AD" w:rsidRPr="00DA25F4" w:rsidRDefault="00AA53BE" w:rsidP="003F22F5">
      <w:pPr>
        <w:pStyle w:val="BodyText"/>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left" w:pos="720"/>
        </w:tabs>
        <w:spacing w:line="240" w:lineRule="auto"/>
        <w:jc w:val="both"/>
        <w:outlineLvl w:val="0"/>
        <w:rPr>
          <w:rFonts w:ascii="Arial" w:hAnsi="Arial" w:cs="Arial"/>
          <w:bCs/>
          <w:sz w:val="20"/>
        </w:rPr>
      </w:pPr>
      <w:r w:rsidRPr="00DA25F4">
        <w:rPr>
          <w:rFonts w:ascii="Arial" w:hAnsi="Arial" w:cs="Arial"/>
          <w:bCs/>
          <w:sz w:val="20"/>
        </w:rPr>
        <w:t xml:space="preserve">Finansal varlık ve yükümlülükler, gerekli kanuni hakkın bulunması, söz konusu varlık ve yükümlülükleri net olarak </w:t>
      </w:r>
      <w:r w:rsidR="008723F7" w:rsidRPr="00DA25F4">
        <w:rPr>
          <w:rFonts w:ascii="Arial" w:hAnsi="Arial" w:cs="Arial"/>
          <w:bCs/>
          <w:sz w:val="20"/>
        </w:rPr>
        <w:t>değerlendirmeye niyet olması veya varlıkların elde edilmesi ile yükümlülüklerin yerine getirilmesinin birbirini takip ettiği durumlarda net olarak gösterilirler.</w:t>
      </w:r>
    </w:p>
    <w:p w:rsidR="008347AD" w:rsidRPr="00DA25F4" w:rsidRDefault="008347AD" w:rsidP="003F22F5">
      <w:pPr>
        <w:pStyle w:val="BodyText"/>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left" w:pos="720"/>
        </w:tabs>
        <w:spacing w:line="240" w:lineRule="auto"/>
        <w:jc w:val="both"/>
        <w:outlineLvl w:val="0"/>
        <w:rPr>
          <w:rFonts w:ascii="Arial" w:hAnsi="Arial" w:cs="Arial"/>
          <w:bCs/>
          <w:sz w:val="20"/>
        </w:rPr>
      </w:pPr>
    </w:p>
    <w:p w:rsidR="008347AD" w:rsidRPr="00DA25F4" w:rsidRDefault="003D4842" w:rsidP="003F22F5">
      <w:pPr>
        <w:tabs>
          <w:tab w:val="left" w:pos="567"/>
        </w:tabs>
        <w:jc w:val="both"/>
        <w:rPr>
          <w:rFonts w:ascii="Arial" w:hAnsi="Arial" w:cs="Arial"/>
          <w:b/>
          <w:bCs/>
          <w:sz w:val="20"/>
          <w:szCs w:val="20"/>
        </w:rPr>
      </w:pPr>
      <w:r w:rsidRPr="00DA25F4">
        <w:rPr>
          <w:rFonts w:ascii="Arial" w:hAnsi="Arial" w:cs="Arial"/>
          <w:b/>
          <w:bCs/>
          <w:sz w:val="20"/>
          <w:szCs w:val="20"/>
        </w:rPr>
        <w:t>2.1.4</w:t>
      </w:r>
      <w:r w:rsidRPr="00DA25F4">
        <w:rPr>
          <w:rFonts w:ascii="Arial" w:hAnsi="Arial" w:cs="Arial"/>
          <w:b/>
          <w:bCs/>
          <w:sz w:val="20"/>
          <w:szCs w:val="20"/>
        </w:rPr>
        <w:tab/>
        <w:t>İşletmenin sürekliliği</w:t>
      </w:r>
    </w:p>
    <w:p w:rsidR="008347AD" w:rsidRPr="00DA25F4" w:rsidRDefault="008347AD" w:rsidP="003F22F5">
      <w:pPr>
        <w:jc w:val="both"/>
        <w:rPr>
          <w:rFonts w:ascii="Arial" w:hAnsi="Arial" w:cs="Arial"/>
          <w:b/>
          <w:bCs/>
          <w:sz w:val="20"/>
          <w:szCs w:val="20"/>
        </w:rPr>
      </w:pPr>
    </w:p>
    <w:p w:rsidR="008347AD" w:rsidRPr="00DA25F4" w:rsidRDefault="003D4842" w:rsidP="003F22F5">
      <w:pPr>
        <w:jc w:val="both"/>
        <w:rPr>
          <w:rFonts w:ascii="Arial" w:hAnsi="Arial" w:cs="Arial"/>
          <w:bCs/>
          <w:sz w:val="20"/>
          <w:szCs w:val="20"/>
        </w:rPr>
      </w:pPr>
      <w:r w:rsidRPr="00DA25F4">
        <w:rPr>
          <w:rFonts w:ascii="Arial" w:hAnsi="Arial" w:cs="Arial"/>
          <w:bCs/>
          <w:sz w:val="20"/>
          <w:szCs w:val="20"/>
        </w:rPr>
        <w:t xml:space="preserve">Grup, </w:t>
      </w:r>
      <w:proofErr w:type="gramStart"/>
      <w:r w:rsidRPr="00DA25F4">
        <w:rPr>
          <w:rFonts w:ascii="Arial" w:hAnsi="Arial" w:cs="Arial"/>
          <w:bCs/>
          <w:sz w:val="20"/>
          <w:szCs w:val="20"/>
        </w:rPr>
        <w:t>konsolide</w:t>
      </w:r>
      <w:proofErr w:type="gramEnd"/>
      <w:r w:rsidRPr="00DA25F4">
        <w:rPr>
          <w:rFonts w:ascii="Arial" w:hAnsi="Arial" w:cs="Arial"/>
          <w:bCs/>
          <w:sz w:val="20"/>
          <w:szCs w:val="20"/>
        </w:rPr>
        <w:t xml:space="preserve"> finansal tablolarını işletmenin sürekliliği ilkesine göre hazırlamıştır.</w:t>
      </w:r>
    </w:p>
    <w:p w:rsidR="00877F78" w:rsidRPr="00DA25F4" w:rsidRDefault="00877F78" w:rsidP="003F22F5">
      <w:pPr>
        <w:jc w:val="both"/>
        <w:rPr>
          <w:rFonts w:ascii="Arial" w:hAnsi="Arial" w:cs="Arial"/>
          <w:bCs/>
          <w:sz w:val="20"/>
          <w:szCs w:val="20"/>
        </w:rPr>
      </w:pPr>
    </w:p>
    <w:p w:rsidR="00874A85" w:rsidRPr="00DA25F4" w:rsidRDefault="008723F7">
      <w:pPr>
        <w:tabs>
          <w:tab w:val="left" w:pos="567"/>
        </w:tabs>
        <w:jc w:val="both"/>
        <w:rPr>
          <w:rFonts w:ascii="Arial" w:hAnsi="Arial" w:cs="Arial"/>
          <w:b/>
          <w:bCs/>
          <w:sz w:val="20"/>
          <w:szCs w:val="20"/>
        </w:rPr>
      </w:pPr>
      <w:r w:rsidRPr="00DA25F4">
        <w:rPr>
          <w:rFonts w:ascii="Arial" w:hAnsi="Arial" w:cs="Arial"/>
          <w:b/>
          <w:bCs/>
          <w:sz w:val="20"/>
          <w:szCs w:val="20"/>
        </w:rPr>
        <w:t>2.1.5</w:t>
      </w:r>
      <w:r w:rsidRPr="00DA25F4">
        <w:rPr>
          <w:rFonts w:ascii="Arial" w:hAnsi="Arial" w:cs="Arial"/>
          <w:b/>
          <w:bCs/>
          <w:sz w:val="20"/>
          <w:szCs w:val="20"/>
        </w:rPr>
        <w:tab/>
      </w:r>
      <w:r w:rsidR="00FF09F4" w:rsidRPr="00DA25F4">
        <w:rPr>
          <w:rFonts w:ascii="Arial" w:hAnsi="Arial" w:cs="Arial"/>
          <w:b/>
          <w:bCs/>
          <w:sz w:val="20"/>
          <w:szCs w:val="20"/>
        </w:rPr>
        <w:t xml:space="preserve">İşlevsel ve raporlama para birimi </w:t>
      </w:r>
    </w:p>
    <w:p w:rsidR="00874A85" w:rsidRPr="00DA25F4" w:rsidRDefault="00874A85">
      <w:pPr>
        <w:tabs>
          <w:tab w:val="left" w:pos="567"/>
        </w:tabs>
        <w:jc w:val="both"/>
        <w:rPr>
          <w:rFonts w:ascii="Arial" w:hAnsi="Arial" w:cs="Arial"/>
          <w:b/>
          <w:bCs/>
          <w:sz w:val="20"/>
          <w:szCs w:val="20"/>
        </w:rPr>
      </w:pPr>
    </w:p>
    <w:p w:rsidR="00877F78" w:rsidRPr="00DA25F4" w:rsidRDefault="008723F7" w:rsidP="00877F78">
      <w:pPr>
        <w:jc w:val="both"/>
        <w:rPr>
          <w:rFonts w:ascii="Arial" w:hAnsi="Arial" w:cs="Arial"/>
          <w:bCs/>
          <w:sz w:val="20"/>
          <w:szCs w:val="20"/>
        </w:rPr>
      </w:pPr>
      <w:r w:rsidRPr="00DA25F4">
        <w:rPr>
          <w:rFonts w:ascii="Arial" w:hAnsi="Arial" w:cs="Arial"/>
          <w:bCs/>
          <w:sz w:val="20"/>
          <w:szCs w:val="20"/>
        </w:rPr>
        <w:t>Şirket’in finansal tabloları, faaliyette bulunduğu temel ekonomik çevrede geçerli olan para birimi (</w:t>
      </w:r>
      <w:r w:rsidR="00FF09F4" w:rsidRPr="00DA25F4">
        <w:rPr>
          <w:rFonts w:ascii="Arial" w:hAnsi="Arial" w:cs="Arial"/>
          <w:bCs/>
          <w:sz w:val="20"/>
          <w:szCs w:val="20"/>
        </w:rPr>
        <w:t>işlevsel</w:t>
      </w:r>
      <w:r w:rsidRPr="00DA25F4">
        <w:rPr>
          <w:rFonts w:ascii="Arial" w:hAnsi="Arial" w:cs="Arial"/>
          <w:bCs/>
          <w:sz w:val="20"/>
          <w:szCs w:val="20"/>
        </w:rPr>
        <w:t xml:space="preserve"> para birimi) ile sunulmuştur. İşletmenin finansal durumu ve faaliyet sonucu, Şirket’in geçerli para birimi olan ve finansal tablo için </w:t>
      </w:r>
      <w:r w:rsidR="00FF09F4" w:rsidRPr="00DA25F4">
        <w:rPr>
          <w:rFonts w:ascii="Arial" w:hAnsi="Arial" w:cs="Arial"/>
          <w:bCs/>
          <w:sz w:val="20"/>
          <w:szCs w:val="20"/>
        </w:rPr>
        <w:t>raporlama</w:t>
      </w:r>
      <w:r w:rsidRPr="00DA25F4">
        <w:rPr>
          <w:rFonts w:ascii="Arial" w:hAnsi="Arial" w:cs="Arial"/>
          <w:bCs/>
          <w:sz w:val="20"/>
          <w:szCs w:val="20"/>
        </w:rPr>
        <w:t xml:space="preserve"> para birimi olan Türk Lirası (“TL”) cinsinden ifade edilmiştir. Bağlı ortaklıklar ve Ortak Girişim’in de </w:t>
      </w:r>
      <w:r w:rsidR="00FF09F4" w:rsidRPr="00DA25F4">
        <w:rPr>
          <w:rFonts w:ascii="Arial" w:hAnsi="Arial" w:cs="Arial"/>
          <w:bCs/>
          <w:sz w:val="20"/>
          <w:szCs w:val="20"/>
        </w:rPr>
        <w:t>işlevsel</w:t>
      </w:r>
      <w:r w:rsidRPr="00DA25F4">
        <w:rPr>
          <w:rFonts w:ascii="Arial" w:hAnsi="Arial" w:cs="Arial"/>
          <w:bCs/>
          <w:sz w:val="20"/>
          <w:szCs w:val="20"/>
        </w:rPr>
        <w:t xml:space="preserve"> para birimi Türk Lirası’dır.</w:t>
      </w:r>
    </w:p>
    <w:p w:rsidR="00DA25F4" w:rsidRDefault="00DA25F4">
      <w:pPr>
        <w:rPr>
          <w:rFonts w:ascii="Arial" w:hAnsi="Arial" w:cs="Arial"/>
          <w:b/>
          <w:sz w:val="20"/>
          <w:szCs w:val="20"/>
        </w:rPr>
      </w:pPr>
      <w:r>
        <w:rPr>
          <w:rFonts w:ascii="Arial" w:hAnsi="Arial" w:cs="Arial"/>
          <w:b/>
          <w:sz w:val="20"/>
        </w:rPr>
        <w:br w:type="page"/>
      </w:r>
    </w:p>
    <w:p w:rsidR="00DA25F4" w:rsidRPr="00DA25F4" w:rsidRDefault="00DA25F4" w:rsidP="00DA25F4">
      <w:pPr>
        <w:pStyle w:val="Heading4"/>
        <w:keepNext w:val="0"/>
        <w:widowControl w:val="0"/>
        <w:tabs>
          <w:tab w:val="clear" w:pos="151"/>
          <w:tab w:val="clear" w:pos="288"/>
          <w:tab w:val="clear" w:pos="468"/>
          <w:tab w:val="clear" w:pos="7371"/>
          <w:tab w:val="clear" w:pos="8789"/>
          <w:tab w:val="left" w:pos="567"/>
        </w:tabs>
        <w:suppressAutoHyphens w:val="0"/>
        <w:rPr>
          <w:rFonts w:ascii="Arial" w:hAnsi="Arial" w:cs="Arial"/>
          <w:sz w:val="20"/>
        </w:rPr>
      </w:pPr>
      <w:r w:rsidRPr="00DA25F4">
        <w:rPr>
          <w:rFonts w:ascii="Arial" w:hAnsi="Arial" w:cs="Arial"/>
          <w:sz w:val="20"/>
        </w:rPr>
        <w:t>2.</w:t>
      </w:r>
      <w:r w:rsidRPr="00DA25F4">
        <w:rPr>
          <w:rFonts w:ascii="Arial" w:hAnsi="Arial" w:cs="Arial"/>
          <w:sz w:val="20"/>
        </w:rPr>
        <w:tab/>
        <w:t>ÖZET KONSOLİDE FİNANSAL TABLOLARIN SUNUMUNA İLİŞKİN ESASLAR</w:t>
      </w:r>
      <w:r>
        <w:rPr>
          <w:rFonts w:ascii="Arial" w:hAnsi="Arial" w:cs="Arial"/>
          <w:sz w:val="20"/>
        </w:rPr>
        <w:t xml:space="preserve"> (Devamı)</w:t>
      </w:r>
    </w:p>
    <w:p w:rsidR="008347AD" w:rsidRPr="00DA25F4" w:rsidRDefault="008347AD" w:rsidP="003F22F5">
      <w:pPr>
        <w:pStyle w:val="BodyText"/>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left" w:pos="720"/>
        </w:tabs>
        <w:spacing w:line="240" w:lineRule="auto"/>
        <w:jc w:val="both"/>
        <w:outlineLvl w:val="0"/>
        <w:rPr>
          <w:rFonts w:ascii="Arial" w:hAnsi="Arial" w:cs="Arial"/>
          <w:b/>
          <w:sz w:val="20"/>
        </w:rPr>
      </w:pPr>
    </w:p>
    <w:p w:rsidR="004B3D97" w:rsidRPr="00DA25F4" w:rsidRDefault="004B3D97" w:rsidP="004B3D97">
      <w:pPr>
        <w:numPr>
          <w:ilvl w:val="0"/>
          <w:numId w:val="15"/>
        </w:numPr>
        <w:ind w:left="567" w:hanging="567"/>
        <w:rPr>
          <w:rFonts w:ascii="Arial" w:hAnsi="Arial" w:cs="Arial"/>
          <w:b/>
          <w:i/>
          <w:sz w:val="20"/>
          <w:szCs w:val="20"/>
        </w:rPr>
      </w:pPr>
      <w:r w:rsidRPr="00DA25F4">
        <w:rPr>
          <w:rFonts w:ascii="Arial" w:hAnsi="Arial" w:cs="Arial"/>
          <w:b/>
          <w:i/>
          <w:sz w:val="20"/>
          <w:szCs w:val="20"/>
        </w:rPr>
        <w:t xml:space="preserve">Önemli muhasebe politikalarının özeti </w:t>
      </w:r>
    </w:p>
    <w:p w:rsidR="004B3D97" w:rsidRPr="00DA25F4" w:rsidRDefault="004B3D97" w:rsidP="003F22F5">
      <w:pPr>
        <w:pStyle w:val="BodyText"/>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left" w:pos="720"/>
        </w:tabs>
        <w:spacing w:line="240" w:lineRule="auto"/>
        <w:jc w:val="both"/>
        <w:outlineLvl w:val="0"/>
        <w:rPr>
          <w:rFonts w:ascii="Arial" w:hAnsi="Arial" w:cs="Arial"/>
          <w:b/>
          <w:bCs/>
          <w:i/>
          <w:sz w:val="20"/>
        </w:rPr>
      </w:pPr>
    </w:p>
    <w:p w:rsidR="00453605" w:rsidRPr="00DA25F4" w:rsidRDefault="00453605" w:rsidP="00453605">
      <w:pPr>
        <w:ind w:right="29"/>
        <w:jc w:val="both"/>
        <w:rPr>
          <w:rFonts w:ascii="Arial" w:hAnsi="Arial" w:cs="Arial"/>
          <w:bCs/>
          <w:sz w:val="20"/>
          <w:szCs w:val="20"/>
        </w:rPr>
      </w:pPr>
      <w:r w:rsidRPr="00DA25F4">
        <w:rPr>
          <w:rFonts w:ascii="Arial" w:hAnsi="Arial" w:cs="Arial"/>
          <w:bCs/>
          <w:sz w:val="20"/>
          <w:szCs w:val="20"/>
        </w:rPr>
        <w:t xml:space="preserve">Ara dönem özet finansal tabloların hazırlanmasında uygulanan muhasebe politikaları 31 Aralık </w:t>
      </w:r>
      <w:r w:rsidR="00195716" w:rsidRPr="00DA25F4">
        <w:rPr>
          <w:rFonts w:ascii="Arial" w:hAnsi="Arial" w:cs="Arial"/>
          <w:bCs/>
          <w:sz w:val="20"/>
          <w:szCs w:val="20"/>
        </w:rPr>
        <w:t>2010</w:t>
      </w:r>
      <w:r w:rsidRPr="00DA25F4">
        <w:rPr>
          <w:rFonts w:ascii="Arial" w:hAnsi="Arial" w:cs="Arial"/>
          <w:bCs/>
          <w:sz w:val="20"/>
          <w:szCs w:val="20"/>
        </w:rPr>
        <w:t xml:space="preserve"> hesap dönemine ait yıllık finansal tablolardakiler ile uyumludur. </w:t>
      </w:r>
    </w:p>
    <w:p w:rsidR="00453605" w:rsidRPr="00DA25F4" w:rsidRDefault="00453605" w:rsidP="00453605">
      <w:pPr>
        <w:ind w:right="29"/>
        <w:jc w:val="both"/>
        <w:rPr>
          <w:rFonts w:ascii="Arial" w:hAnsi="Arial" w:cs="Arial"/>
          <w:bCs/>
          <w:sz w:val="20"/>
          <w:szCs w:val="20"/>
        </w:rPr>
      </w:pPr>
    </w:p>
    <w:p w:rsidR="00453605" w:rsidRPr="00DA25F4" w:rsidRDefault="006A5112" w:rsidP="00453605">
      <w:pPr>
        <w:ind w:right="29"/>
        <w:jc w:val="both"/>
        <w:rPr>
          <w:rFonts w:ascii="Arial" w:hAnsi="Arial" w:cs="Arial"/>
          <w:bCs/>
          <w:sz w:val="20"/>
          <w:szCs w:val="20"/>
        </w:rPr>
      </w:pPr>
      <w:r w:rsidRPr="00DA25F4">
        <w:rPr>
          <w:rFonts w:ascii="Arial" w:hAnsi="Arial" w:cs="Arial"/>
          <w:bCs/>
          <w:sz w:val="20"/>
          <w:szCs w:val="20"/>
        </w:rPr>
        <w:t xml:space="preserve">1 Ocak – </w:t>
      </w:r>
      <w:r w:rsidR="00195716" w:rsidRPr="00DA25F4">
        <w:rPr>
          <w:rFonts w:ascii="Arial" w:hAnsi="Arial" w:cs="Arial"/>
          <w:bCs/>
          <w:sz w:val="20"/>
          <w:szCs w:val="20"/>
        </w:rPr>
        <w:t>31 Mart 2011</w:t>
      </w:r>
      <w:r w:rsidR="00453605" w:rsidRPr="00DA25F4">
        <w:rPr>
          <w:rFonts w:ascii="Arial" w:hAnsi="Arial" w:cs="Arial"/>
          <w:bCs/>
          <w:sz w:val="20"/>
          <w:szCs w:val="20"/>
        </w:rPr>
        <w:t xml:space="preserve"> ara hesap dönemi için hazırlanan ara dönem özet finansal tablolar, 1 Ocak - 31 Aralık </w:t>
      </w:r>
      <w:r w:rsidR="00195716" w:rsidRPr="00DA25F4">
        <w:rPr>
          <w:rFonts w:ascii="Arial" w:hAnsi="Arial" w:cs="Arial"/>
          <w:bCs/>
          <w:sz w:val="20"/>
          <w:szCs w:val="20"/>
        </w:rPr>
        <w:t>2010</w:t>
      </w:r>
      <w:r w:rsidR="00453605" w:rsidRPr="00DA25F4">
        <w:rPr>
          <w:rFonts w:ascii="Arial" w:hAnsi="Arial" w:cs="Arial"/>
          <w:bCs/>
          <w:sz w:val="20"/>
          <w:szCs w:val="20"/>
        </w:rPr>
        <w:t xml:space="preserve"> hesap dönemine ait yıllık finansal tablolarla birlikte değerlendirilmelidir. </w:t>
      </w:r>
    </w:p>
    <w:p w:rsidR="00453605" w:rsidRPr="00DA25F4" w:rsidRDefault="00453605" w:rsidP="00453605">
      <w:pPr>
        <w:ind w:right="29"/>
        <w:jc w:val="both"/>
        <w:rPr>
          <w:rFonts w:ascii="Arial" w:hAnsi="Arial" w:cs="Arial"/>
          <w:bCs/>
          <w:sz w:val="20"/>
          <w:szCs w:val="20"/>
        </w:rPr>
      </w:pPr>
    </w:p>
    <w:p w:rsidR="00453605" w:rsidRPr="00DA25F4" w:rsidRDefault="00453605" w:rsidP="00453605">
      <w:pPr>
        <w:ind w:right="29"/>
        <w:jc w:val="both"/>
        <w:rPr>
          <w:rFonts w:ascii="Arial" w:hAnsi="Arial" w:cs="Arial"/>
          <w:bCs/>
          <w:sz w:val="20"/>
          <w:szCs w:val="20"/>
        </w:rPr>
      </w:pPr>
      <w:r w:rsidRPr="00DA25F4">
        <w:rPr>
          <w:rFonts w:ascii="Arial" w:hAnsi="Arial" w:cs="Arial"/>
          <w:bCs/>
          <w:sz w:val="20"/>
          <w:szCs w:val="20"/>
        </w:rPr>
        <w:t xml:space="preserve">Bir yıllık mali dönem içerisinde eşit dağılmayan giderler, sadece bu giderlerin mali yılsonunda uygun bir şekilde tahmin edilebileceği veya ertelenebileceği durumlarda ara dönem özet finansal tablolarda dikkate alınmıştır. </w:t>
      </w:r>
    </w:p>
    <w:p w:rsidR="00453605" w:rsidRPr="00DA25F4" w:rsidRDefault="00453605" w:rsidP="00453605">
      <w:pPr>
        <w:ind w:right="29"/>
        <w:jc w:val="both"/>
        <w:rPr>
          <w:rFonts w:ascii="Arial" w:hAnsi="Arial" w:cs="Arial"/>
          <w:bCs/>
          <w:sz w:val="20"/>
          <w:szCs w:val="20"/>
        </w:rPr>
      </w:pPr>
    </w:p>
    <w:p w:rsidR="00453605" w:rsidRPr="00DA25F4" w:rsidRDefault="003027AD" w:rsidP="00453605">
      <w:pPr>
        <w:ind w:right="29"/>
        <w:jc w:val="both"/>
        <w:rPr>
          <w:rFonts w:ascii="Arial" w:hAnsi="Arial" w:cs="Arial"/>
          <w:bCs/>
          <w:sz w:val="20"/>
          <w:szCs w:val="20"/>
        </w:rPr>
      </w:pPr>
      <w:r w:rsidRPr="00DA25F4">
        <w:rPr>
          <w:rFonts w:ascii="Arial" w:hAnsi="Arial" w:cs="Arial"/>
          <w:bCs/>
          <w:sz w:val="20"/>
          <w:szCs w:val="20"/>
        </w:rPr>
        <w:t>Grup’un</w:t>
      </w:r>
      <w:r w:rsidR="00453605" w:rsidRPr="00DA25F4">
        <w:rPr>
          <w:rFonts w:ascii="Arial" w:hAnsi="Arial" w:cs="Arial"/>
          <w:bCs/>
          <w:sz w:val="20"/>
          <w:szCs w:val="20"/>
        </w:rPr>
        <w:t xml:space="preserve"> içinde bulunduğu sektör nedeniyle, ara dönem finansal tablolarını önemli ölçüde etkileyebilecek mevsimsel veya dönemsel özellikler taşıyan faaliyetleri bulunmamaktadır</w:t>
      </w:r>
      <w:r w:rsidRPr="00DA25F4">
        <w:rPr>
          <w:rFonts w:ascii="Arial" w:hAnsi="Arial" w:cs="Arial"/>
          <w:bCs/>
          <w:sz w:val="20"/>
          <w:szCs w:val="20"/>
        </w:rPr>
        <w:t>.</w:t>
      </w:r>
      <w:r w:rsidR="00453605" w:rsidRPr="00DA25F4">
        <w:rPr>
          <w:rFonts w:ascii="Arial" w:hAnsi="Arial" w:cs="Arial"/>
          <w:bCs/>
          <w:sz w:val="20"/>
          <w:szCs w:val="20"/>
        </w:rPr>
        <w:t xml:space="preserve"> </w:t>
      </w:r>
    </w:p>
    <w:p w:rsidR="0070185D" w:rsidRPr="00DA25F4" w:rsidRDefault="0070185D">
      <w:pPr>
        <w:rPr>
          <w:rFonts w:ascii="Arial" w:hAnsi="Arial" w:cs="Arial"/>
          <w:b/>
          <w:bCs/>
          <w:i/>
          <w:sz w:val="20"/>
          <w:szCs w:val="20"/>
        </w:rPr>
      </w:pPr>
    </w:p>
    <w:p w:rsidR="008347AD" w:rsidRPr="00DA25F4" w:rsidRDefault="004B3D97" w:rsidP="003F22F5">
      <w:pPr>
        <w:tabs>
          <w:tab w:val="left" w:pos="567"/>
        </w:tabs>
        <w:jc w:val="both"/>
        <w:rPr>
          <w:rFonts w:ascii="Arial" w:hAnsi="Arial" w:cs="Arial"/>
          <w:b/>
          <w:sz w:val="20"/>
          <w:szCs w:val="20"/>
        </w:rPr>
      </w:pPr>
      <w:r w:rsidRPr="00DA25F4">
        <w:rPr>
          <w:rFonts w:ascii="Arial" w:hAnsi="Arial" w:cs="Arial"/>
          <w:b/>
          <w:sz w:val="20"/>
          <w:szCs w:val="20"/>
        </w:rPr>
        <w:t>2.3</w:t>
      </w:r>
      <w:r w:rsidR="003D4842" w:rsidRPr="00DA25F4">
        <w:rPr>
          <w:rFonts w:ascii="Arial" w:hAnsi="Arial" w:cs="Arial"/>
          <w:b/>
          <w:sz w:val="20"/>
          <w:szCs w:val="20"/>
        </w:rPr>
        <w:tab/>
      </w:r>
      <w:r w:rsidR="00C149A9" w:rsidRPr="00DA25F4">
        <w:rPr>
          <w:rFonts w:ascii="Arial" w:hAnsi="Arial" w:cs="Arial"/>
          <w:b/>
          <w:i/>
          <w:sz w:val="20"/>
          <w:szCs w:val="20"/>
        </w:rPr>
        <w:t>Muhasebe politikalarındaki değişiklikler</w:t>
      </w:r>
    </w:p>
    <w:p w:rsidR="008347AD" w:rsidRPr="00DA25F4" w:rsidRDefault="008347AD" w:rsidP="003F22F5">
      <w:pPr>
        <w:jc w:val="both"/>
        <w:rPr>
          <w:rFonts w:ascii="Arial" w:hAnsi="Arial" w:cs="Arial"/>
          <w:sz w:val="20"/>
          <w:szCs w:val="20"/>
        </w:rPr>
      </w:pPr>
    </w:p>
    <w:p w:rsidR="00AA53BE" w:rsidRPr="00DA25F4" w:rsidRDefault="00717886">
      <w:pPr>
        <w:tabs>
          <w:tab w:val="left" w:pos="567"/>
        </w:tabs>
        <w:jc w:val="both"/>
        <w:rPr>
          <w:rFonts w:ascii="Arial" w:hAnsi="Arial" w:cs="Arial"/>
          <w:b/>
          <w:sz w:val="20"/>
          <w:szCs w:val="20"/>
        </w:rPr>
      </w:pPr>
      <w:r w:rsidRPr="00DA25F4">
        <w:rPr>
          <w:rFonts w:ascii="Arial" w:hAnsi="Arial" w:cs="Arial"/>
          <w:b/>
          <w:sz w:val="20"/>
          <w:szCs w:val="20"/>
        </w:rPr>
        <w:t>2.3</w:t>
      </w:r>
      <w:r w:rsidR="003D4842" w:rsidRPr="00DA25F4">
        <w:rPr>
          <w:rFonts w:ascii="Arial" w:hAnsi="Arial" w:cs="Arial"/>
          <w:b/>
          <w:sz w:val="20"/>
          <w:szCs w:val="20"/>
        </w:rPr>
        <w:t>.1</w:t>
      </w:r>
      <w:r w:rsidR="003D4842" w:rsidRPr="00DA25F4">
        <w:rPr>
          <w:rFonts w:ascii="Arial" w:hAnsi="Arial" w:cs="Arial"/>
          <w:b/>
          <w:sz w:val="20"/>
          <w:szCs w:val="20"/>
        </w:rPr>
        <w:tab/>
        <w:t>Standartlarda değişiklikler ve yorumlar</w:t>
      </w:r>
    </w:p>
    <w:p w:rsidR="00AA53BE" w:rsidRPr="00DA25F4" w:rsidRDefault="00AA53BE">
      <w:pPr>
        <w:jc w:val="both"/>
        <w:rPr>
          <w:rFonts w:ascii="Arial" w:hAnsi="Arial" w:cs="Arial"/>
          <w:b/>
          <w:sz w:val="20"/>
          <w:szCs w:val="20"/>
        </w:rPr>
      </w:pPr>
    </w:p>
    <w:p w:rsidR="00AA53BE" w:rsidRPr="00DA25F4" w:rsidRDefault="00AA53BE">
      <w:pPr>
        <w:pStyle w:val="DokGman1"/>
        <w:keepNext w:val="0"/>
        <w:keepLines w:val="0"/>
        <w:tabs>
          <w:tab w:val="clear" w:pos="-720"/>
        </w:tabs>
        <w:suppressAutoHyphens w:val="0"/>
        <w:jc w:val="both"/>
        <w:rPr>
          <w:rFonts w:ascii="Arial" w:hAnsi="Arial" w:cs="Arial"/>
          <w:b/>
          <w:sz w:val="20"/>
          <w:lang w:val="tr-TR"/>
        </w:rPr>
      </w:pPr>
      <w:r w:rsidRPr="00DA25F4">
        <w:rPr>
          <w:rFonts w:ascii="Arial" w:hAnsi="Arial" w:cs="Arial"/>
          <w:b/>
          <w:sz w:val="20"/>
          <w:lang w:val="tr-TR"/>
        </w:rPr>
        <w:t xml:space="preserve">Yeni ya da </w:t>
      </w:r>
      <w:r w:rsidR="004604DB" w:rsidRPr="00DA25F4">
        <w:rPr>
          <w:rFonts w:ascii="Arial" w:hAnsi="Arial" w:cs="Arial"/>
          <w:b/>
          <w:sz w:val="20"/>
          <w:lang w:val="tr-TR"/>
        </w:rPr>
        <w:t>Revize Edilmiş</w:t>
      </w:r>
      <w:r w:rsidRPr="00DA25F4">
        <w:rPr>
          <w:rFonts w:ascii="Arial" w:hAnsi="Arial" w:cs="Arial"/>
          <w:b/>
          <w:sz w:val="20"/>
          <w:lang w:val="tr-TR"/>
        </w:rPr>
        <w:t xml:space="preserve"> Uluslararası Finansal Raporlama Standartları’nın ve Yorumların Uygulanması</w:t>
      </w:r>
    </w:p>
    <w:p w:rsidR="00AA53BE" w:rsidRPr="00DA25F4" w:rsidRDefault="00AA53BE">
      <w:pPr>
        <w:pStyle w:val="DokGman1"/>
        <w:keepNext w:val="0"/>
        <w:keepLines w:val="0"/>
        <w:tabs>
          <w:tab w:val="clear" w:pos="-720"/>
        </w:tabs>
        <w:suppressAutoHyphens w:val="0"/>
        <w:jc w:val="both"/>
        <w:rPr>
          <w:rFonts w:ascii="Arial" w:hAnsi="Arial" w:cs="Arial"/>
          <w:b/>
          <w:sz w:val="20"/>
          <w:lang w:val="tr-TR"/>
        </w:rPr>
      </w:pPr>
    </w:p>
    <w:p w:rsidR="008431C4" w:rsidRPr="00DA25F4" w:rsidRDefault="008431C4" w:rsidP="008431C4">
      <w:pPr>
        <w:adjustRightInd w:val="0"/>
        <w:jc w:val="both"/>
        <w:rPr>
          <w:rFonts w:ascii="Arial" w:hAnsi="Arial" w:cs="Arial"/>
          <w:sz w:val="20"/>
          <w:szCs w:val="20"/>
        </w:rPr>
      </w:pPr>
      <w:r w:rsidRPr="00DA25F4">
        <w:rPr>
          <w:rFonts w:ascii="Arial" w:hAnsi="Arial" w:cs="Arial"/>
          <w:sz w:val="20"/>
          <w:szCs w:val="20"/>
        </w:rPr>
        <w:t xml:space="preserve">31 Mart 2011 tarihi itibariyle sona eren hesap dönemine ait özet </w:t>
      </w:r>
      <w:proofErr w:type="gramStart"/>
      <w:r w:rsidRPr="00DA25F4">
        <w:rPr>
          <w:rFonts w:ascii="Arial" w:hAnsi="Arial" w:cs="Arial"/>
          <w:sz w:val="20"/>
          <w:szCs w:val="20"/>
        </w:rPr>
        <w:t>konsolide</w:t>
      </w:r>
      <w:proofErr w:type="gramEnd"/>
      <w:r w:rsidRPr="00DA25F4">
        <w:rPr>
          <w:rFonts w:ascii="Arial" w:hAnsi="Arial" w:cs="Arial"/>
          <w:sz w:val="20"/>
          <w:szCs w:val="20"/>
        </w:rPr>
        <w:t xml:space="preserve"> finansal tabloların hazırlanmasında esas alınan muhasebe politikaları aşağıda özetlenen yeni standartlar ve UFRYK yorumları dışında 31 Aralık 2010 tarihi i</w:t>
      </w:r>
      <w:r w:rsidR="00BF4B1C" w:rsidRPr="00DA25F4">
        <w:rPr>
          <w:rFonts w:ascii="Arial" w:hAnsi="Arial" w:cs="Arial"/>
          <w:sz w:val="20"/>
          <w:szCs w:val="20"/>
        </w:rPr>
        <w:t>tibariyle hazırlanan konsolide</w:t>
      </w:r>
      <w:r w:rsidRPr="00DA25F4">
        <w:rPr>
          <w:rFonts w:ascii="Arial" w:hAnsi="Arial" w:cs="Arial"/>
          <w:sz w:val="20"/>
          <w:szCs w:val="20"/>
        </w:rPr>
        <w:t xml:space="preserve"> finansal tablolar ile tutarlı olarak uygulanmıştır. Bu stand</w:t>
      </w:r>
      <w:r w:rsidR="00BF4B1C" w:rsidRPr="00DA25F4">
        <w:rPr>
          <w:rFonts w:ascii="Arial" w:hAnsi="Arial" w:cs="Arial"/>
          <w:sz w:val="20"/>
          <w:szCs w:val="20"/>
        </w:rPr>
        <w:t>artların ve yorumların Grup’u</w:t>
      </w:r>
      <w:r w:rsidRPr="00DA25F4">
        <w:rPr>
          <w:rFonts w:ascii="Arial" w:hAnsi="Arial" w:cs="Arial"/>
          <w:sz w:val="20"/>
          <w:szCs w:val="20"/>
        </w:rPr>
        <w:t>n mali durumu ve performansı üzerindeki etkileri ilgili paragraflarda açıklanmıştır.</w:t>
      </w:r>
    </w:p>
    <w:p w:rsidR="00552F07" w:rsidRPr="00DA25F4" w:rsidRDefault="00552F07" w:rsidP="00552F07">
      <w:pPr>
        <w:jc w:val="both"/>
        <w:rPr>
          <w:rFonts w:ascii="Arial" w:hAnsi="Arial" w:cs="Arial"/>
          <w:b/>
          <w:sz w:val="20"/>
          <w:szCs w:val="20"/>
        </w:rPr>
      </w:pPr>
    </w:p>
    <w:p w:rsidR="00816DF7" w:rsidRPr="00DA25F4" w:rsidRDefault="008431C4" w:rsidP="00552F07">
      <w:pPr>
        <w:jc w:val="both"/>
        <w:rPr>
          <w:rFonts w:ascii="Arial" w:hAnsi="Arial" w:cs="Arial"/>
          <w:b/>
          <w:sz w:val="20"/>
          <w:szCs w:val="20"/>
        </w:rPr>
      </w:pPr>
      <w:r w:rsidRPr="00DA25F4">
        <w:rPr>
          <w:rFonts w:ascii="Arial" w:hAnsi="Arial" w:cs="Arial"/>
          <w:b/>
          <w:sz w:val="20"/>
          <w:szCs w:val="20"/>
        </w:rPr>
        <w:t>1 Ocak 2011</w:t>
      </w:r>
      <w:r w:rsidR="00816DF7" w:rsidRPr="00DA25F4">
        <w:rPr>
          <w:rFonts w:ascii="Arial" w:hAnsi="Arial" w:cs="Arial"/>
          <w:b/>
          <w:sz w:val="20"/>
          <w:szCs w:val="20"/>
        </w:rPr>
        <w:t xml:space="preserve"> tarihinden </w:t>
      </w:r>
      <w:r w:rsidR="00E67A56" w:rsidRPr="00DA25F4">
        <w:rPr>
          <w:rFonts w:ascii="Arial" w:hAnsi="Arial" w:cs="Arial"/>
          <w:b/>
          <w:sz w:val="20"/>
          <w:szCs w:val="20"/>
        </w:rPr>
        <w:t>itibaren</w:t>
      </w:r>
      <w:r w:rsidR="00816DF7" w:rsidRPr="00DA25F4">
        <w:rPr>
          <w:rFonts w:ascii="Arial" w:hAnsi="Arial" w:cs="Arial"/>
          <w:b/>
          <w:sz w:val="20"/>
          <w:szCs w:val="20"/>
        </w:rPr>
        <w:t xml:space="preserve"> geçerli olacak olan yeni st</w:t>
      </w:r>
      <w:r w:rsidRPr="00DA25F4">
        <w:rPr>
          <w:rFonts w:ascii="Arial" w:hAnsi="Arial" w:cs="Arial"/>
          <w:b/>
          <w:sz w:val="20"/>
          <w:szCs w:val="20"/>
        </w:rPr>
        <w:t>andart, değişiklik ve yorumlar:</w:t>
      </w:r>
    </w:p>
    <w:p w:rsidR="00816DF7" w:rsidRPr="00DA25F4" w:rsidRDefault="00816DF7" w:rsidP="00552F07">
      <w:pPr>
        <w:jc w:val="both"/>
        <w:rPr>
          <w:rFonts w:ascii="Arial" w:hAnsi="Arial" w:cs="Arial"/>
          <w:b/>
          <w:sz w:val="20"/>
          <w:szCs w:val="20"/>
        </w:rPr>
      </w:pPr>
    </w:p>
    <w:p w:rsidR="008431C4" w:rsidRPr="00DA25F4" w:rsidRDefault="008431C4" w:rsidP="008431C4">
      <w:pPr>
        <w:jc w:val="both"/>
        <w:rPr>
          <w:rFonts w:ascii="Arial" w:hAnsi="Arial" w:cs="Arial"/>
          <w:b/>
          <w:bCs/>
          <w:sz w:val="20"/>
          <w:szCs w:val="20"/>
        </w:rPr>
      </w:pPr>
      <w:r w:rsidRPr="00DA25F4">
        <w:rPr>
          <w:rFonts w:ascii="Arial" w:hAnsi="Arial" w:cs="Arial"/>
          <w:b/>
          <w:bCs/>
          <w:sz w:val="20"/>
          <w:szCs w:val="20"/>
        </w:rPr>
        <w:t xml:space="preserve">UFRYK 19 Finansal Borçların </w:t>
      </w:r>
      <w:proofErr w:type="spellStart"/>
      <w:r w:rsidRPr="00DA25F4">
        <w:rPr>
          <w:rFonts w:ascii="Arial" w:hAnsi="Arial" w:cs="Arial"/>
          <w:b/>
          <w:bCs/>
          <w:sz w:val="20"/>
          <w:szCs w:val="20"/>
        </w:rPr>
        <w:t>Özkaynağa</w:t>
      </w:r>
      <w:proofErr w:type="spellEnd"/>
      <w:r w:rsidRPr="00DA25F4">
        <w:rPr>
          <w:rFonts w:ascii="Arial" w:hAnsi="Arial" w:cs="Arial"/>
          <w:b/>
          <w:bCs/>
          <w:sz w:val="20"/>
          <w:szCs w:val="20"/>
        </w:rPr>
        <w:t xml:space="preserve"> Dayalı Finansal Araçlarla Ödenmesi</w:t>
      </w:r>
    </w:p>
    <w:p w:rsidR="008431C4" w:rsidRPr="00DA25F4" w:rsidRDefault="008431C4" w:rsidP="008431C4">
      <w:pPr>
        <w:pStyle w:val="ListParagraph"/>
        <w:ind w:left="0"/>
        <w:jc w:val="both"/>
        <w:rPr>
          <w:rFonts w:ascii="Arial" w:hAnsi="Arial" w:cs="Arial"/>
          <w:bCs/>
          <w:sz w:val="20"/>
          <w:szCs w:val="20"/>
        </w:rPr>
      </w:pPr>
    </w:p>
    <w:p w:rsidR="008431C4" w:rsidRPr="00DA25F4" w:rsidRDefault="008431C4" w:rsidP="008431C4">
      <w:pPr>
        <w:jc w:val="both"/>
        <w:rPr>
          <w:rFonts w:ascii="Arial" w:hAnsi="Arial" w:cs="Arial"/>
          <w:bCs/>
          <w:sz w:val="20"/>
          <w:szCs w:val="20"/>
        </w:rPr>
      </w:pPr>
      <w:r w:rsidRPr="00DA25F4">
        <w:rPr>
          <w:rFonts w:ascii="Arial" w:hAnsi="Arial" w:cs="Arial"/>
          <w:bCs/>
          <w:sz w:val="20"/>
          <w:szCs w:val="20"/>
        </w:rPr>
        <w:t xml:space="preserve">Bu yorum, işletme ile kredi verenler arasında finansal borcun şartları hakkında bir yenileme görüşmesi olduğu ve kredi verenin işletmenin borcunun tamamının ya da bir kısmının sermaye araçları ile geri ödemesini kabul ettiği durumların muhasebeleştirilmesine değinmektedir. UFRYK 19, bu sermaye araçlarının UMS 39’un 41 </w:t>
      </w:r>
      <w:proofErr w:type="spellStart"/>
      <w:r w:rsidRPr="00DA25F4">
        <w:rPr>
          <w:rFonts w:ascii="Arial" w:hAnsi="Arial" w:cs="Arial"/>
          <w:bCs/>
          <w:sz w:val="20"/>
          <w:szCs w:val="20"/>
        </w:rPr>
        <w:t>no’lu</w:t>
      </w:r>
      <w:proofErr w:type="spellEnd"/>
      <w:r w:rsidRPr="00DA25F4">
        <w:rPr>
          <w:rFonts w:ascii="Arial" w:hAnsi="Arial" w:cs="Arial"/>
          <w:bCs/>
          <w:sz w:val="20"/>
          <w:szCs w:val="20"/>
        </w:rPr>
        <w:t xml:space="preserve"> paragrafı uyarınca “ödenen bedel” olarak niteleneceğine açıklık getirmektedir. Sonuç olarak finansal borç finansal tablolardan çıkarılmakta ve çıkarılan sermaye araçları, söz konusu finansal borcu sonlandırmak için ödenen bedel olarak işleme tabi tutulmaktadır. </w:t>
      </w:r>
    </w:p>
    <w:p w:rsidR="008431C4" w:rsidRPr="00DA25F4" w:rsidRDefault="008431C4" w:rsidP="008431C4">
      <w:pPr>
        <w:jc w:val="both"/>
        <w:rPr>
          <w:rFonts w:ascii="Arial" w:hAnsi="Arial" w:cs="Arial"/>
          <w:bCs/>
          <w:sz w:val="20"/>
          <w:szCs w:val="20"/>
        </w:rPr>
      </w:pPr>
    </w:p>
    <w:p w:rsidR="008431C4" w:rsidRPr="00DA25F4" w:rsidRDefault="008431C4" w:rsidP="008431C4">
      <w:pPr>
        <w:jc w:val="both"/>
        <w:rPr>
          <w:rFonts w:ascii="Arial" w:hAnsi="Arial" w:cs="Arial"/>
          <w:b/>
          <w:bCs/>
          <w:sz w:val="20"/>
          <w:szCs w:val="20"/>
        </w:rPr>
      </w:pPr>
      <w:r w:rsidRPr="00DA25F4">
        <w:rPr>
          <w:rFonts w:ascii="Arial" w:hAnsi="Arial" w:cs="Arial"/>
          <w:b/>
          <w:bCs/>
          <w:sz w:val="20"/>
          <w:szCs w:val="20"/>
        </w:rPr>
        <w:t>UFRYK 14 Asgari Fonlama Koşulları (Değişiklik)</w:t>
      </w:r>
    </w:p>
    <w:p w:rsidR="008431C4" w:rsidRPr="00DA25F4" w:rsidRDefault="008431C4" w:rsidP="008431C4">
      <w:pPr>
        <w:rPr>
          <w:rFonts w:ascii="Arial" w:hAnsi="Arial" w:cs="Arial"/>
          <w:b/>
          <w:bCs/>
          <w:sz w:val="20"/>
          <w:szCs w:val="20"/>
        </w:rPr>
      </w:pPr>
    </w:p>
    <w:p w:rsidR="008431C4" w:rsidRPr="00DA25F4" w:rsidRDefault="008431C4" w:rsidP="008431C4">
      <w:pPr>
        <w:jc w:val="both"/>
        <w:rPr>
          <w:rFonts w:ascii="Arial" w:hAnsi="Arial" w:cs="Arial"/>
          <w:bCs/>
          <w:sz w:val="20"/>
          <w:szCs w:val="20"/>
        </w:rPr>
      </w:pPr>
      <w:r w:rsidRPr="00DA25F4">
        <w:rPr>
          <w:rFonts w:ascii="Arial" w:hAnsi="Arial" w:cs="Arial"/>
          <w:bCs/>
          <w:sz w:val="20"/>
          <w:szCs w:val="20"/>
        </w:rPr>
        <w:t xml:space="preserve">Bu değişikliğin amacı, işletmelerin asgari fonlama gereksinimi için yaptığı gönüllü ön ödemeleri bir varlık olarak değerlendirmelerine izin vermektir. </w:t>
      </w:r>
    </w:p>
    <w:p w:rsidR="008431C4" w:rsidRPr="00DA25F4" w:rsidRDefault="008431C4" w:rsidP="008431C4">
      <w:pPr>
        <w:jc w:val="both"/>
        <w:rPr>
          <w:rFonts w:ascii="Arial" w:hAnsi="Arial" w:cs="Arial"/>
          <w:bCs/>
          <w:sz w:val="20"/>
          <w:szCs w:val="20"/>
        </w:rPr>
      </w:pPr>
    </w:p>
    <w:p w:rsidR="008431C4" w:rsidRPr="00DA25F4" w:rsidRDefault="008431C4" w:rsidP="008431C4">
      <w:pPr>
        <w:jc w:val="both"/>
        <w:rPr>
          <w:rFonts w:ascii="Arial" w:hAnsi="Arial" w:cs="Arial"/>
          <w:b/>
          <w:bCs/>
          <w:sz w:val="20"/>
          <w:szCs w:val="20"/>
        </w:rPr>
      </w:pPr>
      <w:r w:rsidRPr="00DA25F4">
        <w:rPr>
          <w:rFonts w:ascii="Arial" w:hAnsi="Arial" w:cs="Arial"/>
          <w:b/>
          <w:bCs/>
          <w:sz w:val="20"/>
          <w:szCs w:val="20"/>
        </w:rPr>
        <w:t>UMS 32 Finansal Araçlar: Sunum ve Açıklama - Yeni haklar içeren ihraçların sınıflandırılması (Değişiklik)</w:t>
      </w:r>
    </w:p>
    <w:p w:rsidR="008431C4" w:rsidRPr="00DA25F4" w:rsidRDefault="008431C4" w:rsidP="008431C4">
      <w:pPr>
        <w:jc w:val="both"/>
        <w:rPr>
          <w:rFonts w:ascii="Arial" w:hAnsi="Arial" w:cs="Arial"/>
          <w:bCs/>
          <w:sz w:val="20"/>
          <w:szCs w:val="20"/>
        </w:rPr>
      </w:pPr>
    </w:p>
    <w:p w:rsidR="008431C4" w:rsidRPr="00DA25F4" w:rsidRDefault="008431C4" w:rsidP="008431C4">
      <w:pPr>
        <w:jc w:val="both"/>
        <w:rPr>
          <w:rFonts w:ascii="Arial" w:hAnsi="Arial" w:cs="Arial"/>
          <w:bCs/>
          <w:sz w:val="20"/>
          <w:szCs w:val="20"/>
        </w:rPr>
      </w:pPr>
      <w:r w:rsidRPr="00DA25F4">
        <w:rPr>
          <w:rFonts w:ascii="Arial" w:hAnsi="Arial" w:cs="Arial"/>
          <w:bCs/>
          <w:sz w:val="20"/>
          <w:szCs w:val="20"/>
        </w:rPr>
        <w:t xml:space="preserve">Bu değişiklik, yürürlükteki standart uyarınca türev yükümlülük olarak muhasebeleştirilen belirli döviz tutarlar karşılığında yapılan hak ihracı teklifleri ile ilgilidir. Değişiklik, belirli koşulların sağlanması durumunda işlem sırasında geçerli olacak olan para birimine bakılmaksızın bu tür hak ihraçlarının öz kaynak olarak sınıflandırılması gerektiğini ortaya koymaktadır. </w:t>
      </w:r>
    </w:p>
    <w:p w:rsidR="00DA25F4" w:rsidRDefault="00DA25F4">
      <w:pPr>
        <w:rPr>
          <w:rFonts w:ascii="Arial" w:hAnsi="Arial" w:cs="Arial"/>
          <w:bCs/>
          <w:sz w:val="20"/>
          <w:szCs w:val="20"/>
        </w:rPr>
      </w:pPr>
      <w:r>
        <w:rPr>
          <w:rFonts w:ascii="Arial" w:hAnsi="Arial" w:cs="Arial"/>
          <w:bCs/>
          <w:sz w:val="20"/>
          <w:szCs w:val="20"/>
        </w:rPr>
        <w:br w:type="page"/>
      </w:r>
    </w:p>
    <w:p w:rsidR="00DA25F4" w:rsidRPr="00DA25F4" w:rsidRDefault="00DA25F4" w:rsidP="00DA25F4">
      <w:pPr>
        <w:pStyle w:val="Heading4"/>
        <w:keepNext w:val="0"/>
        <w:widowControl w:val="0"/>
        <w:tabs>
          <w:tab w:val="clear" w:pos="151"/>
          <w:tab w:val="clear" w:pos="288"/>
          <w:tab w:val="clear" w:pos="468"/>
          <w:tab w:val="clear" w:pos="7371"/>
          <w:tab w:val="clear" w:pos="8789"/>
          <w:tab w:val="left" w:pos="567"/>
        </w:tabs>
        <w:suppressAutoHyphens w:val="0"/>
        <w:rPr>
          <w:rFonts w:ascii="Arial" w:hAnsi="Arial" w:cs="Arial"/>
          <w:sz w:val="20"/>
        </w:rPr>
      </w:pPr>
      <w:r w:rsidRPr="00DA25F4">
        <w:rPr>
          <w:rFonts w:ascii="Arial" w:hAnsi="Arial" w:cs="Arial"/>
          <w:sz w:val="20"/>
        </w:rPr>
        <w:t>2.</w:t>
      </w:r>
      <w:r w:rsidRPr="00DA25F4">
        <w:rPr>
          <w:rFonts w:ascii="Arial" w:hAnsi="Arial" w:cs="Arial"/>
          <w:sz w:val="20"/>
        </w:rPr>
        <w:tab/>
        <w:t>ÖZET KONSOLİDE FİNANSAL TABLOLARIN SUNUMUNA İLİŞKİN ESASLAR</w:t>
      </w:r>
      <w:r>
        <w:rPr>
          <w:rFonts w:ascii="Arial" w:hAnsi="Arial" w:cs="Arial"/>
          <w:sz w:val="20"/>
        </w:rPr>
        <w:t xml:space="preserve"> (Devamı)</w:t>
      </w:r>
    </w:p>
    <w:p w:rsidR="008431C4" w:rsidRPr="00DA25F4" w:rsidRDefault="008431C4" w:rsidP="008431C4">
      <w:pPr>
        <w:jc w:val="both"/>
        <w:rPr>
          <w:rFonts w:ascii="Arial" w:hAnsi="Arial" w:cs="Arial"/>
          <w:bCs/>
          <w:sz w:val="20"/>
          <w:szCs w:val="20"/>
        </w:rPr>
      </w:pPr>
    </w:p>
    <w:p w:rsidR="008431C4" w:rsidRPr="00DA25F4" w:rsidRDefault="008431C4" w:rsidP="008431C4">
      <w:pPr>
        <w:jc w:val="both"/>
        <w:rPr>
          <w:rFonts w:ascii="Arial" w:hAnsi="Arial" w:cs="Arial"/>
          <w:b/>
          <w:bCs/>
          <w:sz w:val="20"/>
          <w:szCs w:val="20"/>
        </w:rPr>
      </w:pPr>
      <w:r w:rsidRPr="00DA25F4">
        <w:rPr>
          <w:rFonts w:ascii="Arial" w:hAnsi="Arial" w:cs="Arial"/>
          <w:b/>
          <w:bCs/>
          <w:sz w:val="20"/>
          <w:szCs w:val="20"/>
        </w:rPr>
        <w:t>UMS 24 İlişkili Taraf Açıklamaları (Yeniden Düzenleme)</w:t>
      </w:r>
    </w:p>
    <w:p w:rsidR="008431C4" w:rsidRPr="00DA25F4" w:rsidRDefault="008431C4" w:rsidP="008431C4">
      <w:pPr>
        <w:jc w:val="both"/>
        <w:rPr>
          <w:rFonts w:ascii="Arial" w:hAnsi="Arial" w:cs="Arial"/>
          <w:bCs/>
          <w:sz w:val="20"/>
          <w:szCs w:val="20"/>
        </w:rPr>
      </w:pPr>
    </w:p>
    <w:p w:rsidR="008431C4" w:rsidRPr="00DA25F4" w:rsidRDefault="008431C4" w:rsidP="008431C4">
      <w:pPr>
        <w:jc w:val="both"/>
        <w:rPr>
          <w:rFonts w:ascii="Arial" w:hAnsi="Arial" w:cs="Arial"/>
          <w:bCs/>
          <w:sz w:val="20"/>
          <w:szCs w:val="20"/>
        </w:rPr>
      </w:pPr>
      <w:r w:rsidRPr="00DA25F4">
        <w:rPr>
          <w:rFonts w:ascii="Arial" w:hAnsi="Arial" w:cs="Arial"/>
          <w:bCs/>
          <w:sz w:val="20"/>
          <w:szCs w:val="20"/>
        </w:rPr>
        <w:t xml:space="preserve">Bu yeniden düzenleme, devletin ya da işletmenin ilişkide olduğu devlet kontrolündeki kamu kuruluşlarının tek bir müşteri olarak nitelendirilip nitelendirmeyeceği hususunda işletmelerin yapması gereken değerlendirmeye ilişkindir. Grup, bu değerlendirmeyi yaparken söz konusu kuruluşlar arasındaki ekonomik bütünleşmenin kapsamını göz önünde bulundurmalıdır. </w:t>
      </w:r>
    </w:p>
    <w:p w:rsidR="00FF526A" w:rsidRPr="00DA25F4" w:rsidRDefault="00FF526A">
      <w:pPr>
        <w:rPr>
          <w:rFonts w:ascii="Arial" w:hAnsi="Arial" w:cs="Arial"/>
          <w:bCs/>
          <w:sz w:val="20"/>
          <w:szCs w:val="20"/>
        </w:rPr>
      </w:pPr>
    </w:p>
    <w:p w:rsidR="008431C4" w:rsidRPr="00DA25F4" w:rsidRDefault="008431C4" w:rsidP="008431C4">
      <w:pPr>
        <w:jc w:val="both"/>
        <w:rPr>
          <w:rFonts w:ascii="Arial" w:hAnsi="Arial" w:cs="Arial"/>
          <w:b/>
          <w:bCs/>
          <w:sz w:val="20"/>
          <w:szCs w:val="20"/>
        </w:rPr>
      </w:pPr>
      <w:r w:rsidRPr="00DA25F4">
        <w:rPr>
          <w:rFonts w:ascii="Arial" w:hAnsi="Arial" w:cs="Arial"/>
          <w:b/>
          <w:bCs/>
          <w:sz w:val="20"/>
          <w:szCs w:val="20"/>
        </w:rPr>
        <w:t xml:space="preserve">Mayıs 2010’da UMSK, tutarsızlıkları gidermek ve ifadeleri netleştirmek amacıyla üçüncü çerçeve düzenlemesini yayınlamıştır. Değişiklikler için çeşitli yürürlük tarihleri belirlenmiştir. 1 Ocak 2011 tarihi itibariyle geçerli olacak değişiklikler aşağıdaki gibidir:  </w:t>
      </w:r>
    </w:p>
    <w:p w:rsidR="008431C4" w:rsidRPr="00DA25F4" w:rsidRDefault="008431C4" w:rsidP="008431C4">
      <w:pPr>
        <w:jc w:val="both"/>
        <w:rPr>
          <w:rFonts w:ascii="Arial" w:hAnsi="Arial" w:cs="Arial"/>
          <w:bCs/>
          <w:sz w:val="20"/>
          <w:szCs w:val="20"/>
        </w:rPr>
      </w:pPr>
    </w:p>
    <w:p w:rsidR="008431C4" w:rsidRPr="00DA25F4" w:rsidRDefault="008431C4" w:rsidP="008431C4">
      <w:pPr>
        <w:autoSpaceDE w:val="0"/>
        <w:autoSpaceDN w:val="0"/>
        <w:adjustRightInd w:val="0"/>
        <w:jc w:val="both"/>
        <w:rPr>
          <w:rFonts w:ascii="Arial" w:hAnsi="Arial" w:cs="Arial"/>
          <w:i/>
          <w:sz w:val="20"/>
          <w:szCs w:val="20"/>
        </w:rPr>
      </w:pPr>
      <w:r w:rsidRPr="00DA25F4">
        <w:rPr>
          <w:rFonts w:ascii="Arial" w:hAnsi="Arial" w:cs="Arial"/>
          <w:i/>
          <w:sz w:val="20"/>
          <w:szCs w:val="20"/>
        </w:rPr>
        <w:t xml:space="preserve">UFRS 3 İşletme Birleşmeleri </w:t>
      </w:r>
    </w:p>
    <w:p w:rsidR="008431C4" w:rsidRPr="00DA25F4" w:rsidRDefault="008431C4" w:rsidP="008431C4">
      <w:pPr>
        <w:jc w:val="both"/>
        <w:rPr>
          <w:rFonts w:ascii="Arial" w:hAnsi="Arial" w:cs="Arial"/>
          <w:bCs/>
          <w:sz w:val="20"/>
          <w:szCs w:val="20"/>
        </w:rPr>
      </w:pPr>
    </w:p>
    <w:p w:rsidR="008431C4" w:rsidRPr="00DA25F4" w:rsidRDefault="008431C4" w:rsidP="008431C4">
      <w:pPr>
        <w:pStyle w:val="ListParagraph"/>
        <w:autoSpaceDE w:val="0"/>
        <w:autoSpaceDN w:val="0"/>
        <w:adjustRightInd w:val="0"/>
        <w:ind w:left="0"/>
        <w:jc w:val="both"/>
        <w:rPr>
          <w:rFonts w:ascii="Arial" w:hAnsi="Arial" w:cs="Arial"/>
          <w:sz w:val="20"/>
          <w:szCs w:val="20"/>
        </w:rPr>
      </w:pPr>
      <w:r w:rsidRPr="00DA25F4">
        <w:rPr>
          <w:rFonts w:ascii="Arial" w:hAnsi="Arial" w:cs="Arial"/>
          <w:sz w:val="20"/>
          <w:szCs w:val="20"/>
        </w:rPr>
        <w:t xml:space="preserve">Bu iyileştirme, UFRS 7 Finansal Araçlar: Açıklamalar, UMS 32 Finansal Araçlar: Sunum, UMS 39 Finansal Araçlar: Muhasebeleştirme ve Ölçme standartlarında yapılan ve koşullu bedele ilişkin muafiyeti kaldıran değişikliklerin 2008 de yeniden düzenlenen UFRS 3’ün uygulanmaya başlanmasından önce olan işletme birleşmelerinden doğan koşullu bedel için geçerli olmadığı konusuna açıklık getirmektedir. </w:t>
      </w:r>
    </w:p>
    <w:p w:rsidR="008431C4" w:rsidRPr="00DA25F4" w:rsidRDefault="008431C4" w:rsidP="008431C4">
      <w:pPr>
        <w:pStyle w:val="ListParagraph"/>
        <w:autoSpaceDE w:val="0"/>
        <w:autoSpaceDN w:val="0"/>
        <w:adjustRightInd w:val="0"/>
        <w:ind w:left="0"/>
        <w:jc w:val="both"/>
        <w:rPr>
          <w:rFonts w:ascii="Arial" w:hAnsi="Arial" w:cs="Arial"/>
          <w:sz w:val="20"/>
          <w:szCs w:val="20"/>
        </w:rPr>
      </w:pPr>
    </w:p>
    <w:p w:rsidR="008431C4" w:rsidRPr="00DA25F4" w:rsidRDefault="008431C4" w:rsidP="008431C4">
      <w:pPr>
        <w:jc w:val="both"/>
        <w:rPr>
          <w:rFonts w:ascii="Arial" w:hAnsi="Arial" w:cs="Arial"/>
          <w:bCs/>
          <w:sz w:val="20"/>
          <w:szCs w:val="20"/>
        </w:rPr>
      </w:pPr>
      <w:r w:rsidRPr="00DA25F4">
        <w:rPr>
          <w:rFonts w:ascii="Arial" w:hAnsi="Arial" w:cs="Arial"/>
          <w:sz w:val="20"/>
          <w:szCs w:val="20"/>
        </w:rPr>
        <w:t xml:space="preserve">Ayrıca bu iyileştirme, mülkiyet hakkı veren araçların satın alınan işletmenin net varlıklarındaki orantısal payı olarak ifade edilen kontrol gücü olmayan payların bileşenlerini ölçme seçeneklerinin (gerçeğe uygun değer ya da mülkiyet hakkı veren araçların satın alınan işletmenin net varlıklarındaki orantısal payı üzerinden) kapsamını sınırlamaktadır. </w:t>
      </w:r>
    </w:p>
    <w:p w:rsidR="008431C4" w:rsidRPr="00DA25F4" w:rsidRDefault="008431C4" w:rsidP="008431C4">
      <w:pPr>
        <w:pStyle w:val="ListParagraph"/>
        <w:autoSpaceDE w:val="0"/>
        <w:autoSpaceDN w:val="0"/>
        <w:adjustRightInd w:val="0"/>
        <w:ind w:left="0"/>
        <w:jc w:val="both"/>
        <w:rPr>
          <w:rFonts w:ascii="Arial" w:hAnsi="Arial" w:cs="Arial"/>
          <w:sz w:val="20"/>
          <w:szCs w:val="20"/>
        </w:rPr>
      </w:pPr>
    </w:p>
    <w:p w:rsidR="008431C4" w:rsidRPr="00DA25F4" w:rsidRDefault="008431C4" w:rsidP="008431C4">
      <w:pPr>
        <w:jc w:val="both"/>
        <w:rPr>
          <w:rFonts w:ascii="Arial" w:hAnsi="Arial" w:cs="Arial"/>
          <w:bCs/>
          <w:sz w:val="20"/>
          <w:szCs w:val="20"/>
        </w:rPr>
      </w:pPr>
      <w:r w:rsidRPr="00DA25F4">
        <w:rPr>
          <w:rFonts w:ascii="Arial" w:hAnsi="Arial" w:cs="Arial"/>
          <w:sz w:val="20"/>
          <w:szCs w:val="20"/>
        </w:rPr>
        <w:t xml:space="preserve">Sonuç olarak bu iyileştirme, bir işletmenin (bir işletme birleşme işleminin parçası olan) satın aldığı işletmenin (zorunlu ya da gönüllü) hisse </w:t>
      </w:r>
      <w:proofErr w:type="gramStart"/>
      <w:r w:rsidRPr="00DA25F4">
        <w:rPr>
          <w:rFonts w:ascii="Arial" w:hAnsi="Arial" w:cs="Arial"/>
          <w:sz w:val="20"/>
          <w:szCs w:val="20"/>
        </w:rPr>
        <w:t>bazlı</w:t>
      </w:r>
      <w:proofErr w:type="gramEnd"/>
      <w:r w:rsidRPr="00DA25F4">
        <w:rPr>
          <w:rFonts w:ascii="Arial" w:hAnsi="Arial" w:cs="Arial"/>
          <w:sz w:val="20"/>
          <w:szCs w:val="20"/>
        </w:rPr>
        <w:t xml:space="preserve"> ödeme işlemlerinin değiştirilmesinin muhasebeleştirilmesini zorunlu hale getirmektedir. Örneğin bedel ve birleşme sonrası giderlerin ayrıştırılması gibi. </w:t>
      </w:r>
    </w:p>
    <w:p w:rsidR="008431C4" w:rsidRPr="00DA25F4" w:rsidRDefault="008431C4" w:rsidP="008431C4">
      <w:pPr>
        <w:jc w:val="both"/>
        <w:rPr>
          <w:rFonts w:ascii="Arial" w:hAnsi="Arial" w:cs="Arial"/>
          <w:bCs/>
          <w:sz w:val="20"/>
          <w:szCs w:val="20"/>
        </w:rPr>
      </w:pPr>
    </w:p>
    <w:p w:rsidR="008431C4" w:rsidRPr="00DA25F4" w:rsidRDefault="008431C4" w:rsidP="008431C4">
      <w:pPr>
        <w:jc w:val="both"/>
        <w:rPr>
          <w:rFonts w:ascii="Arial" w:hAnsi="Arial" w:cs="Arial"/>
          <w:i/>
          <w:sz w:val="20"/>
          <w:szCs w:val="20"/>
        </w:rPr>
      </w:pPr>
      <w:r w:rsidRPr="00DA25F4">
        <w:rPr>
          <w:rFonts w:ascii="Arial" w:hAnsi="Arial" w:cs="Arial"/>
          <w:i/>
          <w:sz w:val="20"/>
          <w:szCs w:val="20"/>
        </w:rPr>
        <w:t>UFRS 7 Finansal Araçlar: Açıklamalar</w:t>
      </w:r>
    </w:p>
    <w:p w:rsidR="008431C4" w:rsidRPr="00DA25F4" w:rsidRDefault="008431C4" w:rsidP="008431C4">
      <w:pPr>
        <w:ind w:left="360"/>
        <w:jc w:val="both"/>
        <w:rPr>
          <w:rFonts w:ascii="Arial" w:hAnsi="Arial" w:cs="Arial"/>
          <w:bCs/>
          <w:sz w:val="20"/>
          <w:szCs w:val="20"/>
        </w:rPr>
      </w:pPr>
    </w:p>
    <w:p w:rsidR="008431C4" w:rsidRPr="00DA25F4" w:rsidRDefault="008431C4" w:rsidP="008431C4">
      <w:pPr>
        <w:jc w:val="both"/>
        <w:rPr>
          <w:rFonts w:ascii="Arial" w:hAnsi="Arial" w:cs="Arial"/>
          <w:bCs/>
          <w:sz w:val="20"/>
          <w:szCs w:val="20"/>
        </w:rPr>
      </w:pPr>
      <w:r w:rsidRPr="00DA25F4">
        <w:rPr>
          <w:rFonts w:ascii="Arial" w:hAnsi="Arial" w:cs="Arial"/>
          <w:sz w:val="20"/>
          <w:szCs w:val="20"/>
        </w:rPr>
        <w:t xml:space="preserve">Değişiklik, UFRS 7 uyarınca yapılması gereken açıklamalara açıklık getirmekte ve sayısal ve niteliksel açıklamalar ile finansal araçlara ilişkin risklerin doğası ve derecesi arasındaki etkileşimi vurgulamaktadır. </w:t>
      </w:r>
    </w:p>
    <w:p w:rsidR="008431C4" w:rsidRPr="00DA25F4" w:rsidRDefault="008431C4" w:rsidP="008431C4">
      <w:pPr>
        <w:rPr>
          <w:rFonts w:ascii="Arial" w:hAnsi="Arial" w:cs="Arial"/>
          <w:sz w:val="20"/>
          <w:szCs w:val="20"/>
        </w:rPr>
      </w:pPr>
    </w:p>
    <w:p w:rsidR="008431C4" w:rsidRPr="00DA25F4" w:rsidRDefault="008431C4" w:rsidP="008431C4">
      <w:pPr>
        <w:autoSpaceDE w:val="0"/>
        <w:autoSpaceDN w:val="0"/>
        <w:adjustRightInd w:val="0"/>
        <w:jc w:val="both"/>
        <w:rPr>
          <w:rFonts w:ascii="Arial" w:hAnsi="Arial" w:cs="Arial"/>
          <w:i/>
          <w:sz w:val="20"/>
          <w:szCs w:val="20"/>
        </w:rPr>
      </w:pPr>
      <w:r w:rsidRPr="00DA25F4">
        <w:rPr>
          <w:rFonts w:ascii="Arial" w:hAnsi="Arial" w:cs="Arial"/>
          <w:i/>
          <w:sz w:val="20"/>
          <w:szCs w:val="20"/>
        </w:rPr>
        <w:t xml:space="preserve">UMS 1 Finansal Tabloların Sunuluşu  </w:t>
      </w:r>
    </w:p>
    <w:p w:rsidR="008431C4" w:rsidRPr="00DA25F4" w:rsidRDefault="008431C4" w:rsidP="008431C4">
      <w:pPr>
        <w:jc w:val="both"/>
        <w:rPr>
          <w:rFonts w:ascii="Arial" w:hAnsi="Arial" w:cs="Arial"/>
          <w:sz w:val="20"/>
          <w:szCs w:val="20"/>
        </w:rPr>
      </w:pPr>
    </w:p>
    <w:p w:rsidR="008431C4" w:rsidRPr="00DA25F4" w:rsidRDefault="008431C4" w:rsidP="008431C4">
      <w:pPr>
        <w:jc w:val="both"/>
        <w:rPr>
          <w:rFonts w:ascii="Arial" w:hAnsi="Arial" w:cs="Arial"/>
          <w:bCs/>
          <w:sz w:val="20"/>
          <w:szCs w:val="20"/>
        </w:rPr>
      </w:pPr>
      <w:r w:rsidRPr="00DA25F4">
        <w:rPr>
          <w:rFonts w:ascii="Arial" w:hAnsi="Arial" w:cs="Arial"/>
          <w:sz w:val="20"/>
          <w:szCs w:val="20"/>
        </w:rPr>
        <w:t xml:space="preserve">Değişiklik, işletmenin özkaynak kalemlerinin her biri için özkaynak değişim tablosu ya da finansal tablo dipnotlarında diğer kapsamlı gelire ilişkin bir analizi sunması gerekliliğine açıklık getirmektedir. </w:t>
      </w:r>
    </w:p>
    <w:p w:rsidR="008431C4" w:rsidRPr="00DA25F4" w:rsidRDefault="008431C4" w:rsidP="008431C4">
      <w:pPr>
        <w:jc w:val="both"/>
        <w:rPr>
          <w:rFonts w:ascii="Arial" w:hAnsi="Arial" w:cs="Arial"/>
          <w:sz w:val="20"/>
          <w:szCs w:val="20"/>
        </w:rPr>
      </w:pPr>
    </w:p>
    <w:p w:rsidR="008431C4" w:rsidRPr="00DA25F4" w:rsidRDefault="008431C4" w:rsidP="008431C4">
      <w:pPr>
        <w:jc w:val="both"/>
        <w:rPr>
          <w:rFonts w:ascii="Arial" w:hAnsi="Arial" w:cs="Arial"/>
          <w:i/>
          <w:sz w:val="20"/>
          <w:szCs w:val="20"/>
        </w:rPr>
      </w:pPr>
      <w:r w:rsidRPr="00DA25F4">
        <w:rPr>
          <w:rFonts w:ascii="Arial" w:hAnsi="Arial" w:cs="Arial"/>
          <w:i/>
          <w:sz w:val="20"/>
          <w:szCs w:val="20"/>
        </w:rPr>
        <w:t>UMS 27 Konsolide ve Bireysel Finansal Tablolar</w:t>
      </w:r>
    </w:p>
    <w:p w:rsidR="008431C4" w:rsidRPr="00DA25F4" w:rsidRDefault="008431C4" w:rsidP="008431C4">
      <w:pPr>
        <w:jc w:val="both"/>
        <w:rPr>
          <w:rFonts w:ascii="Arial" w:hAnsi="Arial" w:cs="Arial"/>
          <w:sz w:val="20"/>
          <w:szCs w:val="20"/>
        </w:rPr>
      </w:pPr>
    </w:p>
    <w:p w:rsidR="008431C4" w:rsidRPr="00DA25F4" w:rsidRDefault="008431C4" w:rsidP="008431C4">
      <w:pPr>
        <w:jc w:val="both"/>
        <w:rPr>
          <w:rFonts w:ascii="Arial" w:hAnsi="Arial" w:cs="Arial"/>
          <w:bCs/>
          <w:sz w:val="20"/>
          <w:szCs w:val="20"/>
        </w:rPr>
      </w:pPr>
      <w:r w:rsidRPr="00DA25F4">
        <w:rPr>
          <w:rFonts w:ascii="Arial" w:hAnsi="Arial" w:cs="Arial"/>
          <w:sz w:val="20"/>
          <w:szCs w:val="20"/>
        </w:rPr>
        <w:t xml:space="preserve">Bu iyileştirme, UMS 27’nin UMS 21 Kur Değişimin Etkileri, UMS 31 İş Ortaklıkları ve UMS 28 İştiraklerdeki Yatırımlar standartlarında yaptığı değişikliklere açıklık getirmektedir.  </w:t>
      </w:r>
    </w:p>
    <w:p w:rsidR="008431C4" w:rsidRPr="00DA25F4" w:rsidRDefault="008431C4" w:rsidP="008431C4">
      <w:pPr>
        <w:rPr>
          <w:rFonts w:ascii="Arial" w:hAnsi="Arial" w:cs="Arial"/>
          <w:sz w:val="20"/>
          <w:szCs w:val="20"/>
        </w:rPr>
      </w:pPr>
    </w:p>
    <w:p w:rsidR="008431C4" w:rsidRPr="00DA25F4" w:rsidRDefault="008431C4" w:rsidP="008431C4">
      <w:pPr>
        <w:pStyle w:val="ListParagraph"/>
        <w:autoSpaceDE w:val="0"/>
        <w:autoSpaceDN w:val="0"/>
        <w:adjustRightInd w:val="0"/>
        <w:ind w:left="0"/>
        <w:jc w:val="both"/>
        <w:rPr>
          <w:rFonts w:ascii="Arial" w:hAnsi="Arial" w:cs="Arial"/>
          <w:i/>
          <w:sz w:val="20"/>
          <w:szCs w:val="20"/>
        </w:rPr>
      </w:pPr>
      <w:r w:rsidRPr="00DA25F4">
        <w:rPr>
          <w:rFonts w:ascii="Arial" w:hAnsi="Arial" w:cs="Arial"/>
          <w:i/>
          <w:sz w:val="20"/>
          <w:szCs w:val="20"/>
        </w:rPr>
        <w:t>UMS 34 Ara Dönem Raporlama</w:t>
      </w:r>
      <w:r w:rsidRPr="00DA25F4">
        <w:rPr>
          <w:rFonts w:ascii="Arial" w:eastAsia="+mn-ea" w:hAnsi="Arial" w:cs="Arial"/>
          <w:i/>
          <w:color w:val="000000"/>
          <w:kern w:val="24"/>
          <w:sz w:val="20"/>
          <w:szCs w:val="20"/>
        </w:rPr>
        <w:t xml:space="preserve"> </w:t>
      </w:r>
    </w:p>
    <w:p w:rsidR="008431C4" w:rsidRPr="00DA25F4" w:rsidRDefault="008431C4" w:rsidP="008431C4">
      <w:pPr>
        <w:jc w:val="both"/>
        <w:rPr>
          <w:rFonts w:ascii="Arial" w:hAnsi="Arial" w:cs="Arial"/>
          <w:sz w:val="20"/>
          <w:szCs w:val="20"/>
        </w:rPr>
      </w:pPr>
    </w:p>
    <w:p w:rsidR="008431C4" w:rsidRPr="00DA25F4" w:rsidRDefault="008431C4" w:rsidP="008431C4">
      <w:pPr>
        <w:jc w:val="both"/>
        <w:rPr>
          <w:rFonts w:ascii="Arial" w:hAnsi="Arial" w:cs="Arial"/>
          <w:bCs/>
          <w:sz w:val="20"/>
          <w:szCs w:val="20"/>
        </w:rPr>
      </w:pPr>
      <w:r w:rsidRPr="00DA25F4">
        <w:rPr>
          <w:rFonts w:ascii="Arial" w:hAnsi="Arial" w:cs="Arial"/>
          <w:sz w:val="20"/>
          <w:szCs w:val="20"/>
        </w:rPr>
        <w:t xml:space="preserve">Değişiklik, UMS 34 de yer alan açıklama ilkelerinin nasıl uygulanacağına rehberlik etmekte ve yapılaması gereken açıklamalara ekleme yapmaktadır. </w:t>
      </w:r>
    </w:p>
    <w:p w:rsidR="00DA25F4" w:rsidRDefault="00DA25F4">
      <w:pPr>
        <w:rPr>
          <w:rFonts w:ascii="Arial" w:hAnsi="Arial" w:cs="Arial"/>
          <w:i/>
          <w:sz w:val="20"/>
          <w:szCs w:val="20"/>
        </w:rPr>
      </w:pPr>
      <w:r>
        <w:rPr>
          <w:rFonts w:ascii="Arial" w:hAnsi="Arial" w:cs="Arial"/>
          <w:i/>
          <w:sz w:val="20"/>
          <w:szCs w:val="20"/>
        </w:rPr>
        <w:br w:type="page"/>
      </w:r>
    </w:p>
    <w:p w:rsidR="00DA25F4" w:rsidRPr="00DA25F4" w:rsidRDefault="00DA25F4" w:rsidP="00DA25F4">
      <w:pPr>
        <w:pStyle w:val="Heading4"/>
        <w:keepNext w:val="0"/>
        <w:widowControl w:val="0"/>
        <w:tabs>
          <w:tab w:val="clear" w:pos="151"/>
          <w:tab w:val="clear" w:pos="288"/>
          <w:tab w:val="clear" w:pos="468"/>
          <w:tab w:val="clear" w:pos="7371"/>
          <w:tab w:val="clear" w:pos="8789"/>
          <w:tab w:val="left" w:pos="567"/>
        </w:tabs>
        <w:suppressAutoHyphens w:val="0"/>
        <w:rPr>
          <w:rFonts w:ascii="Arial" w:hAnsi="Arial" w:cs="Arial"/>
          <w:sz w:val="20"/>
        </w:rPr>
      </w:pPr>
      <w:r w:rsidRPr="00DA25F4">
        <w:rPr>
          <w:rFonts w:ascii="Arial" w:hAnsi="Arial" w:cs="Arial"/>
          <w:sz w:val="20"/>
        </w:rPr>
        <w:t>2.</w:t>
      </w:r>
      <w:r w:rsidRPr="00DA25F4">
        <w:rPr>
          <w:rFonts w:ascii="Arial" w:hAnsi="Arial" w:cs="Arial"/>
          <w:sz w:val="20"/>
        </w:rPr>
        <w:tab/>
        <w:t>ÖZET KONSOLİDE FİNANSAL TABLOLARIN SUNUMUNA İLİŞKİN ESASLAR</w:t>
      </w:r>
      <w:r>
        <w:rPr>
          <w:rFonts w:ascii="Arial" w:hAnsi="Arial" w:cs="Arial"/>
          <w:sz w:val="20"/>
        </w:rPr>
        <w:t xml:space="preserve"> (Devamı)</w:t>
      </w:r>
    </w:p>
    <w:p w:rsidR="008431C4" w:rsidRPr="00DA25F4" w:rsidRDefault="008431C4" w:rsidP="008431C4">
      <w:pPr>
        <w:jc w:val="both"/>
        <w:rPr>
          <w:rFonts w:ascii="Arial" w:hAnsi="Arial" w:cs="Arial"/>
          <w:i/>
          <w:sz w:val="20"/>
          <w:szCs w:val="20"/>
        </w:rPr>
      </w:pPr>
    </w:p>
    <w:p w:rsidR="008431C4" w:rsidRPr="00DA25F4" w:rsidRDefault="008431C4" w:rsidP="008431C4">
      <w:pPr>
        <w:autoSpaceDE w:val="0"/>
        <w:autoSpaceDN w:val="0"/>
        <w:adjustRightInd w:val="0"/>
        <w:jc w:val="both"/>
        <w:rPr>
          <w:rFonts w:ascii="Arial" w:hAnsi="Arial" w:cs="Arial"/>
          <w:i/>
          <w:sz w:val="20"/>
          <w:szCs w:val="20"/>
        </w:rPr>
      </w:pPr>
      <w:r w:rsidRPr="00DA25F4">
        <w:rPr>
          <w:rFonts w:ascii="Arial" w:hAnsi="Arial" w:cs="Arial"/>
          <w:i/>
          <w:sz w:val="20"/>
          <w:szCs w:val="20"/>
        </w:rPr>
        <w:t xml:space="preserve">UFRYK 13 Müşteri Sadakat Programları </w:t>
      </w:r>
    </w:p>
    <w:p w:rsidR="008431C4" w:rsidRPr="00DA25F4" w:rsidRDefault="008431C4" w:rsidP="008431C4">
      <w:pPr>
        <w:jc w:val="both"/>
        <w:rPr>
          <w:rFonts w:ascii="Arial" w:hAnsi="Arial" w:cs="Arial"/>
          <w:sz w:val="20"/>
          <w:szCs w:val="20"/>
        </w:rPr>
      </w:pPr>
    </w:p>
    <w:p w:rsidR="008431C4" w:rsidRPr="00DA25F4" w:rsidRDefault="008431C4" w:rsidP="00FF526A">
      <w:pPr>
        <w:jc w:val="both"/>
        <w:rPr>
          <w:rFonts w:ascii="Arial" w:hAnsi="Arial" w:cs="Arial"/>
          <w:bCs/>
          <w:sz w:val="20"/>
          <w:szCs w:val="20"/>
        </w:rPr>
      </w:pPr>
      <w:r w:rsidRPr="00DA25F4">
        <w:rPr>
          <w:rFonts w:ascii="Arial" w:hAnsi="Arial" w:cs="Arial"/>
          <w:sz w:val="20"/>
          <w:szCs w:val="20"/>
        </w:rPr>
        <w:t xml:space="preserve">Düzeltme, program </w:t>
      </w:r>
      <w:proofErr w:type="gramStart"/>
      <w:r w:rsidRPr="00DA25F4">
        <w:rPr>
          <w:rFonts w:ascii="Arial" w:hAnsi="Arial" w:cs="Arial"/>
          <w:sz w:val="20"/>
          <w:szCs w:val="20"/>
        </w:rPr>
        <w:t>dahilindeki</w:t>
      </w:r>
      <w:proofErr w:type="gramEnd"/>
      <w:r w:rsidRPr="00DA25F4">
        <w:rPr>
          <w:rFonts w:ascii="Arial" w:hAnsi="Arial" w:cs="Arial"/>
          <w:sz w:val="20"/>
          <w:szCs w:val="20"/>
        </w:rPr>
        <w:t xml:space="preserve"> müşterilere sağlanan hediye puanlarının kullanımlarındaki değerini temel alacak şekilde gerçeğe uygun değerlerinin belirlendiği durumlarda; müşteri sadakat programına katılmayan diğer müşterilere verilen indirimler ve teşviklerin miktarının da göz önünde tutulması gerektiği konusuna açıklık getirmektedir. </w:t>
      </w:r>
    </w:p>
    <w:p w:rsidR="008431C4" w:rsidRPr="00DA25F4" w:rsidRDefault="008431C4" w:rsidP="00FF526A">
      <w:pPr>
        <w:autoSpaceDE w:val="0"/>
        <w:autoSpaceDN w:val="0"/>
        <w:adjustRightInd w:val="0"/>
        <w:jc w:val="both"/>
        <w:rPr>
          <w:rFonts w:ascii="Arial" w:hAnsi="Arial" w:cs="Arial"/>
          <w:i/>
          <w:sz w:val="20"/>
          <w:szCs w:val="20"/>
        </w:rPr>
      </w:pPr>
    </w:p>
    <w:p w:rsidR="008431C4" w:rsidRPr="00DA25F4" w:rsidRDefault="008431C4" w:rsidP="00FF526A">
      <w:pPr>
        <w:pStyle w:val="CommentText"/>
        <w:jc w:val="both"/>
        <w:rPr>
          <w:rFonts w:ascii="Arial" w:hAnsi="Arial" w:cs="Arial"/>
          <w:lang w:val="tr-TR"/>
        </w:rPr>
      </w:pPr>
      <w:r w:rsidRPr="00DA25F4">
        <w:rPr>
          <w:rFonts w:ascii="Arial" w:hAnsi="Arial" w:cs="Arial"/>
          <w:lang w:val="tr-TR"/>
        </w:rPr>
        <w:t>Söz konusu standartlar, değişiklik</w:t>
      </w:r>
      <w:r w:rsidR="00BF4B1C" w:rsidRPr="00DA25F4">
        <w:rPr>
          <w:rFonts w:ascii="Arial" w:hAnsi="Arial" w:cs="Arial"/>
          <w:lang w:val="tr-TR"/>
        </w:rPr>
        <w:t>ler ve yorumların Grup’un</w:t>
      </w:r>
      <w:r w:rsidRPr="00DA25F4">
        <w:rPr>
          <w:rFonts w:ascii="Arial" w:hAnsi="Arial" w:cs="Arial"/>
          <w:lang w:val="tr-TR"/>
        </w:rPr>
        <w:t xml:space="preserve"> finansal performansı veya finansal durumuna önemli bi</w:t>
      </w:r>
      <w:r w:rsidR="008A0A6F" w:rsidRPr="00DA25F4">
        <w:rPr>
          <w:rFonts w:ascii="Arial" w:hAnsi="Arial" w:cs="Arial"/>
          <w:lang w:val="tr-TR"/>
        </w:rPr>
        <w:t>r etkisi olmamıştır.</w:t>
      </w:r>
    </w:p>
    <w:p w:rsidR="00FF526A" w:rsidRPr="00DA25F4" w:rsidRDefault="00FF526A">
      <w:pPr>
        <w:rPr>
          <w:rFonts w:ascii="Arial" w:hAnsi="Arial" w:cs="Arial"/>
          <w:sz w:val="20"/>
          <w:szCs w:val="20"/>
        </w:rPr>
      </w:pPr>
    </w:p>
    <w:p w:rsidR="008431C4" w:rsidRPr="00DA25F4" w:rsidRDefault="008431C4" w:rsidP="008431C4">
      <w:pPr>
        <w:pStyle w:val="ListParagraph"/>
        <w:ind w:left="0"/>
        <w:jc w:val="both"/>
        <w:rPr>
          <w:rFonts w:ascii="Arial" w:hAnsi="Arial" w:cs="Arial"/>
          <w:b/>
          <w:sz w:val="20"/>
          <w:szCs w:val="20"/>
        </w:rPr>
      </w:pPr>
      <w:r w:rsidRPr="00DA25F4">
        <w:rPr>
          <w:rFonts w:ascii="Arial" w:hAnsi="Arial" w:cs="Arial"/>
          <w:b/>
          <w:sz w:val="20"/>
          <w:szCs w:val="20"/>
        </w:rPr>
        <w:t xml:space="preserve">Yayınlanan ama yürürlüğe girmemiş ve erken uygulamaya konulmayan standartlar </w:t>
      </w:r>
    </w:p>
    <w:p w:rsidR="008431C4" w:rsidRPr="00DA25F4" w:rsidRDefault="008431C4" w:rsidP="008431C4">
      <w:pPr>
        <w:pStyle w:val="ListParagraph"/>
        <w:ind w:left="0"/>
        <w:jc w:val="both"/>
        <w:rPr>
          <w:rFonts w:ascii="Arial" w:hAnsi="Arial" w:cs="Arial"/>
          <w:b/>
          <w:sz w:val="20"/>
          <w:szCs w:val="20"/>
        </w:rPr>
      </w:pPr>
      <w:r w:rsidRPr="00DA25F4">
        <w:rPr>
          <w:rFonts w:ascii="Arial" w:hAnsi="Arial" w:cs="Arial"/>
          <w:sz w:val="20"/>
          <w:szCs w:val="20"/>
        </w:rPr>
        <w:t>31 Aralık 201</w:t>
      </w:r>
      <w:r w:rsidR="008A0A6F" w:rsidRPr="00DA25F4">
        <w:rPr>
          <w:rFonts w:ascii="Arial" w:hAnsi="Arial" w:cs="Arial"/>
          <w:sz w:val="20"/>
          <w:szCs w:val="20"/>
        </w:rPr>
        <w:t xml:space="preserve">0 </w:t>
      </w:r>
      <w:proofErr w:type="gramStart"/>
      <w:r w:rsidR="008A0A6F" w:rsidRPr="00DA25F4">
        <w:rPr>
          <w:rFonts w:ascii="Arial" w:hAnsi="Arial" w:cs="Arial"/>
          <w:sz w:val="20"/>
          <w:szCs w:val="20"/>
        </w:rPr>
        <w:t>konsolide</w:t>
      </w:r>
      <w:proofErr w:type="gramEnd"/>
      <w:r w:rsidRPr="00DA25F4">
        <w:rPr>
          <w:rFonts w:ascii="Arial" w:hAnsi="Arial" w:cs="Arial"/>
          <w:sz w:val="20"/>
          <w:szCs w:val="20"/>
        </w:rPr>
        <w:t xml:space="preserve"> finansal tablolarının onaylanma tarihinden sonra yayımlanan ama y</w:t>
      </w:r>
      <w:r w:rsidR="008A0A6F" w:rsidRPr="00DA25F4">
        <w:rPr>
          <w:rFonts w:ascii="Arial" w:hAnsi="Arial" w:cs="Arial"/>
          <w:sz w:val="20"/>
          <w:szCs w:val="20"/>
        </w:rPr>
        <w:t xml:space="preserve">ürürlüğe girmemiş ve Grup </w:t>
      </w:r>
      <w:r w:rsidRPr="00DA25F4">
        <w:rPr>
          <w:rFonts w:ascii="Arial" w:hAnsi="Arial" w:cs="Arial"/>
          <w:sz w:val="20"/>
          <w:szCs w:val="20"/>
        </w:rPr>
        <w:t>tarafından erken uygulamaya konulmamış yeni standart, yorum veya değişiklik yoktur.</w:t>
      </w:r>
    </w:p>
    <w:p w:rsidR="008431C4" w:rsidRPr="00DA25F4" w:rsidRDefault="008431C4" w:rsidP="008431C4">
      <w:pPr>
        <w:autoSpaceDE w:val="0"/>
        <w:autoSpaceDN w:val="0"/>
        <w:adjustRightInd w:val="0"/>
        <w:jc w:val="both"/>
        <w:rPr>
          <w:rFonts w:ascii="Arial" w:hAnsi="Arial" w:cs="Arial"/>
          <w:i/>
          <w:sz w:val="20"/>
          <w:szCs w:val="20"/>
        </w:rPr>
      </w:pPr>
    </w:p>
    <w:p w:rsidR="008431C4" w:rsidRPr="00DA25F4" w:rsidRDefault="008431C4" w:rsidP="008431C4">
      <w:pPr>
        <w:jc w:val="both"/>
        <w:rPr>
          <w:rFonts w:ascii="Arial" w:hAnsi="Arial" w:cs="Arial"/>
          <w:b/>
          <w:bCs/>
          <w:sz w:val="20"/>
          <w:szCs w:val="20"/>
        </w:rPr>
      </w:pPr>
      <w:r w:rsidRPr="00DA25F4">
        <w:rPr>
          <w:rFonts w:ascii="Arial" w:hAnsi="Arial" w:cs="Arial"/>
          <w:b/>
          <w:bCs/>
          <w:sz w:val="20"/>
          <w:szCs w:val="20"/>
        </w:rPr>
        <w:t>UFRS 9 Finansal Araçlar – Safha 1 Finansal Araçlar ve Yükümlülükler, Sınıflandırma ve Açıklama</w:t>
      </w:r>
    </w:p>
    <w:p w:rsidR="008431C4" w:rsidRPr="00DA25F4" w:rsidRDefault="008431C4" w:rsidP="008431C4">
      <w:pPr>
        <w:jc w:val="both"/>
        <w:rPr>
          <w:rFonts w:ascii="Arial" w:hAnsi="Arial" w:cs="Arial"/>
          <w:bCs/>
          <w:sz w:val="20"/>
          <w:szCs w:val="20"/>
        </w:rPr>
      </w:pPr>
    </w:p>
    <w:p w:rsidR="008431C4" w:rsidRPr="00DA25F4" w:rsidRDefault="008431C4" w:rsidP="008431C4">
      <w:pPr>
        <w:jc w:val="both"/>
        <w:rPr>
          <w:rFonts w:ascii="Arial" w:hAnsi="Arial" w:cs="Arial"/>
          <w:bCs/>
          <w:sz w:val="20"/>
          <w:szCs w:val="20"/>
        </w:rPr>
      </w:pPr>
      <w:r w:rsidRPr="00DA25F4">
        <w:rPr>
          <w:rFonts w:ascii="Arial" w:hAnsi="Arial" w:cs="Arial"/>
          <w:bCs/>
          <w:sz w:val="20"/>
          <w:szCs w:val="20"/>
        </w:rPr>
        <w:t xml:space="preserve">Yeni standart, 1 Ocak 2013 tarihi ve sonrasında başlayan hesap dönemleri için geçerlidir. UFRS 9 Finansal Araçlar standardının ilk safhası finansal varlıkların ve yükümlülüklerin ölçülmesi ve sınıflandırılmasına ilişkin yeni hükümler getirmektedir. Ekim 2010’da UFRS 9’a yapılan değişiklikler gerçeğe uygun değer </w:t>
      </w:r>
      <w:proofErr w:type="gramStart"/>
      <w:r w:rsidRPr="00DA25F4">
        <w:rPr>
          <w:rFonts w:ascii="Arial" w:hAnsi="Arial" w:cs="Arial"/>
          <w:bCs/>
          <w:sz w:val="20"/>
          <w:szCs w:val="20"/>
        </w:rPr>
        <w:t>opsiyon</w:t>
      </w:r>
      <w:proofErr w:type="gramEnd"/>
      <w:r w:rsidRPr="00DA25F4">
        <w:rPr>
          <w:rFonts w:ascii="Arial" w:hAnsi="Arial" w:cs="Arial"/>
          <w:bCs/>
          <w:sz w:val="20"/>
          <w:szCs w:val="20"/>
        </w:rPr>
        <w:t xml:space="preserve"> yükümlülüklerin ölçümünü etkilemektedir ve kredi riskine ilişkin olarak gerçeğe uygun değer opsiyon yükümlülüğünün gerçeğe uygun değer değişimlerinin diğer kapsamlı gelir tablosunda sunumunu gerektirmektedir.  Erken uygulamasına izin verilmektedir. Bu standart henüz Avrupa birliği t</w:t>
      </w:r>
      <w:r w:rsidR="00BF4B1C" w:rsidRPr="00DA25F4">
        <w:rPr>
          <w:rFonts w:ascii="Arial" w:hAnsi="Arial" w:cs="Arial"/>
          <w:bCs/>
          <w:sz w:val="20"/>
          <w:szCs w:val="20"/>
        </w:rPr>
        <w:t>arafından onaylanmamıştır. Grup</w:t>
      </w:r>
      <w:r w:rsidRPr="00DA25F4">
        <w:rPr>
          <w:rFonts w:ascii="Arial" w:hAnsi="Arial" w:cs="Arial"/>
          <w:bCs/>
          <w:sz w:val="20"/>
          <w:szCs w:val="20"/>
        </w:rPr>
        <w:t xml:space="preserve">, standardın finansal durumu ve performansı üzerine etkilerini değerlendirmektedir. </w:t>
      </w:r>
    </w:p>
    <w:p w:rsidR="008431C4" w:rsidRPr="00DA25F4" w:rsidRDefault="008431C4" w:rsidP="008431C4">
      <w:pPr>
        <w:jc w:val="both"/>
        <w:rPr>
          <w:rFonts w:ascii="Arial" w:hAnsi="Arial" w:cs="Arial"/>
          <w:bCs/>
          <w:sz w:val="20"/>
          <w:szCs w:val="20"/>
        </w:rPr>
      </w:pPr>
    </w:p>
    <w:p w:rsidR="008431C4" w:rsidRPr="00DA25F4" w:rsidRDefault="008431C4" w:rsidP="008431C4">
      <w:pPr>
        <w:autoSpaceDE w:val="0"/>
        <w:autoSpaceDN w:val="0"/>
        <w:adjustRightInd w:val="0"/>
        <w:rPr>
          <w:rFonts w:ascii="Arial" w:hAnsi="Arial" w:cs="Arial"/>
          <w:b/>
          <w:bCs/>
          <w:color w:val="000000"/>
          <w:sz w:val="20"/>
          <w:szCs w:val="20"/>
        </w:rPr>
      </w:pPr>
      <w:r w:rsidRPr="00DA25F4">
        <w:rPr>
          <w:rFonts w:ascii="Arial" w:hAnsi="Arial" w:cs="Arial"/>
          <w:b/>
          <w:bCs/>
          <w:color w:val="000000"/>
          <w:sz w:val="20"/>
          <w:szCs w:val="20"/>
        </w:rPr>
        <w:t>UMS 12 Gelir Vergileri –Ertelenmiş Vergi: Esas alınan varlıkların geri kazanımı (Değişiklik)</w:t>
      </w:r>
    </w:p>
    <w:p w:rsidR="008431C4" w:rsidRPr="00DA25F4" w:rsidRDefault="008431C4" w:rsidP="008431C4">
      <w:pPr>
        <w:autoSpaceDE w:val="0"/>
        <w:autoSpaceDN w:val="0"/>
        <w:adjustRightInd w:val="0"/>
        <w:rPr>
          <w:rFonts w:ascii="Arial" w:hAnsi="Arial" w:cs="Arial"/>
          <w:b/>
          <w:bCs/>
          <w:color w:val="000000"/>
          <w:sz w:val="20"/>
          <w:szCs w:val="20"/>
        </w:rPr>
      </w:pPr>
    </w:p>
    <w:p w:rsidR="008431C4" w:rsidRPr="00DA25F4" w:rsidRDefault="008431C4" w:rsidP="008431C4">
      <w:pPr>
        <w:jc w:val="both"/>
        <w:rPr>
          <w:rFonts w:ascii="Arial" w:hAnsi="Arial" w:cs="Arial"/>
          <w:bCs/>
          <w:sz w:val="20"/>
          <w:szCs w:val="20"/>
        </w:rPr>
      </w:pPr>
      <w:r w:rsidRPr="00DA25F4">
        <w:rPr>
          <w:rFonts w:ascii="Arial" w:hAnsi="Arial" w:cs="Arial"/>
          <w:bCs/>
          <w:sz w:val="20"/>
          <w:szCs w:val="20"/>
        </w:rPr>
        <w:t>Değişiklik 1 Ocak 2012 tarihinde ve sonrasında başlayan hesap dönemleri için geçerlidir fakat erken uygulamasına izin verilmektedir. UMS 12, (i) aksi ispat edilene kadar hukuken geçerli öngörü olarak, UMS 40 kapsamında gerçeğe uygun değer modeliyle ölçülen yatırım amaçlı gayrimenkuller üzerindeki ertelenmiş verginin gayrimenkulün taşınan değerinin satış yoluyla geri kazanılacağı esasıyla hesaplanması ve (</w:t>
      </w:r>
      <w:proofErr w:type="spellStart"/>
      <w:r w:rsidRPr="00DA25F4">
        <w:rPr>
          <w:rFonts w:ascii="Arial" w:hAnsi="Arial" w:cs="Arial"/>
          <w:bCs/>
          <w:sz w:val="20"/>
          <w:szCs w:val="20"/>
        </w:rPr>
        <w:t>ii</w:t>
      </w:r>
      <w:proofErr w:type="spellEnd"/>
      <w:r w:rsidRPr="00DA25F4">
        <w:rPr>
          <w:rFonts w:ascii="Arial" w:hAnsi="Arial" w:cs="Arial"/>
          <w:bCs/>
          <w:sz w:val="20"/>
          <w:szCs w:val="20"/>
        </w:rPr>
        <w:t xml:space="preserve">) UMS 16’daki yeniden değerleme modeliyle ölçülen </w:t>
      </w:r>
      <w:proofErr w:type="gramStart"/>
      <w:r w:rsidRPr="00DA25F4">
        <w:rPr>
          <w:rFonts w:ascii="Arial" w:hAnsi="Arial" w:cs="Arial"/>
          <w:bCs/>
          <w:sz w:val="20"/>
          <w:szCs w:val="20"/>
        </w:rPr>
        <w:t>amortismana</w:t>
      </w:r>
      <w:proofErr w:type="gramEnd"/>
      <w:r w:rsidRPr="00DA25F4">
        <w:rPr>
          <w:rFonts w:ascii="Arial" w:hAnsi="Arial" w:cs="Arial"/>
          <w:bCs/>
          <w:sz w:val="20"/>
          <w:szCs w:val="20"/>
        </w:rPr>
        <w:t xml:space="preserve"> tabi olmayan varlıklar üzerindeki ertelenmiş verginin her zaman satış esasına göre hesaplanması gerektiğine ilişkin güncellenmiştir. Bu değişiklik henüz Avrupa Birliği tara</w:t>
      </w:r>
      <w:r w:rsidR="00BF4B1C" w:rsidRPr="00DA25F4">
        <w:rPr>
          <w:rFonts w:ascii="Arial" w:hAnsi="Arial" w:cs="Arial"/>
          <w:bCs/>
          <w:sz w:val="20"/>
          <w:szCs w:val="20"/>
        </w:rPr>
        <w:t>fından kabul edilmemiştir. Grup</w:t>
      </w:r>
      <w:r w:rsidRPr="00DA25F4">
        <w:rPr>
          <w:rFonts w:ascii="Arial" w:hAnsi="Arial" w:cs="Arial"/>
          <w:bCs/>
          <w:sz w:val="20"/>
          <w:szCs w:val="20"/>
        </w:rPr>
        <w:t>, değişikliğin finansal durumu veya performansı üzerinde bir etkisi olmasını beklememektedir.</w:t>
      </w:r>
    </w:p>
    <w:p w:rsidR="008431C4" w:rsidRPr="00DA25F4" w:rsidRDefault="008431C4" w:rsidP="008431C4">
      <w:pPr>
        <w:jc w:val="both"/>
        <w:rPr>
          <w:rFonts w:ascii="Arial" w:hAnsi="Arial" w:cs="Arial"/>
          <w:b/>
          <w:bCs/>
          <w:sz w:val="20"/>
          <w:szCs w:val="20"/>
        </w:rPr>
      </w:pPr>
    </w:p>
    <w:p w:rsidR="008431C4" w:rsidRPr="00DA25F4" w:rsidRDefault="008431C4" w:rsidP="008431C4">
      <w:pPr>
        <w:autoSpaceDE w:val="0"/>
        <w:autoSpaceDN w:val="0"/>
        <w:adjustRightInd w:val="0"/>
        <w:jc w:val="both"/>
        <w:rPr>
          <w:rFonts w:ascii="Arial" w:hAnsi="Arial" w:cs="Arial"/>
          <w:b/>
          <w:i/>
          <w:sz w:val="20"/>
          <w:szCs w:val="20"/>
        </w:rPr>
      </w:pPr>
      <w:r w:rsidRPr="00DA25F4">
        <w:rPr>
          <w:rFonts w:ascii="Arial" w:hAnsi="Arial" w:cs="Arial"/>
          <w:b/>
          <w:i/>
          <w:sz w:val="20"/>
          <w:szCs w:val="20"/>
        </w:rPr>
        <w:t xml:space="preserve">UFRS 7 Finansal Araçlar – Bilanço dışı işlemlerin kapsamlı bir biçimde incelenmesine ilişkin açıklamalar (Değişiklik), </w:t>
      </w:r>
    </w:p>
    <w:p w:rsidR="008431C4" w:rsidRPr="00DA25F4" w:rsidRDefault="008431C4" w:rsidP="008431C4">
      <w:pPr>
        <w:jc w:val="both"/>
        <w:rPr>
          <w:rFonts w:ascii="Arial" w:hAnsi="Arial" w:cs="Arial"/>
          <w:sz w:val="20"/>
          <w:szCs w:val="20"/>
        </w:rPr>
      </w:pPr>
    </w:p>
    <w:p w:rsidR="008431C4" w:rsidRPr="00DA25F4" w:rsidRDefault="008431C4" w:rsidP="008431C4">
      <w:pPr>
        <w:jc w:val="both"/>
        <w:rPr>
          <w:rFonts w:ascii="Arial" w:hAnsi="Arial" w:cs="Arial"/>
          <w:b/>
          <w:sz w:val="20"/>
          <w:szCs w:val="20"/>
        </w:rPr>
      </w:pPr>
      <w:r w:rsidRPr="00DA25F4">
        <w:rPr>
          <w:rFonts w:ascii="Arial" w:hAnsi="Arial" w:cs="Arial"/>
          <w:bCs/>
          <w:sz w:val="20"/>
          <w:szCs w:val="20"/>
        </w:rPr>
        <w:t>Değişiklik 1 Temmuz 2011 tarihinde ve sonrasında başlayan hesap dönemleri için geçerlidir.</w:t>
      </w:r>
      <w:r w:rsidRPr="00DA25F4">
        <w:rPr>
          <w:rFonts w:ascii="Arial" w:hAnsi="Arial" w:cs="Arial"/>
          <w:sz w:val="20"/>
          <w:szCs w:val="20"/>
        </w:rPr>
        <w:t xml:space="preserve"> Değişikliğin amacı, finansal tablo okuyucularının finansal varlıkların transfer işlemlerini (</w:t>
      </w:r>
      <w:proofErr w:type="spellStart"/>
      <w:r w:rsidRPr="00DA25F4">
        <w:rPr>
          <w:rFonts w:ascii="Arial" w:hAnsi="Arial" w:cs="Arial"/>
          <w:sz w:val="20"/>
          <w:szCs w:val="20"/>
        </w:rPr>
        <w:t>seküritizasyon</w:t>
      </w:r>
      <w:proofErr w:type="spellEnd"/>
      <w:r w:rsidRPr="00DA25F4">
        <w:rPr>
          <w:rFonts w:ascii="Arial" w:hAnsi="Arial" w:cs="Arial"/>
          <w:sz w:val="20"/>
          <w:szCs w:val="20"/>
        </w:rPr>
        <w:t xml:space="preserve"> gibi)  - finansal varlığı transfer eden taraf üzerinde kalabilecek muhtemel riskleri de içerecek şekilde - daha iyi anlamalarını sağlamaktır. Ayrıca değişiklik, orantısız finansal varlık transferi işlemlerinin hesap döneminin sonlarına doğru yapıldığı durumlar için ek açıklama zorunlulukları getirmektedir. Bu değişiklik henüz AB tarafından kabul edilmemiştir. Söz konusu </w:t>
      </w:r>
      <w:r w:rsidRPr="00DA25F4">
        <w:rPr>
          <w:rFonts w:ascii="Arial" w:hAnsi="Arial" w:cs="Arial"/>
          <w:bCs/>
          <w:sz w:val="20"/>
          <w:szCs w:val="20"/>
        </w:rPr>
        <w:t xml:space="preserve">standardın </w:t>
      </w:r>
      <w:r w:rsidR="00BF4B1C" w:rsidRPr="00DA25F4">
        <w:rPr>
          <w:rFonts w:ascii="Arial" w:hAnsi="Arial" w:cs="Arial"/>
          <w:bCs/>
          <w:sz w:val="20"/>
          <w:szCs w:val="20"/>
        </w:rPr>
        <w:t>Grup’un</w:t>
      </w:r>
      <w:r w:rsidRPr="00DA25F4">
        <w:rPr>
          <w:rFonts w:ascii="Arial" w:hAnsi="Arial" w:cs="Arial"/>
          <w:bCs/>
          <w:sz w:val="20"/>
          <w:szCs w:val="20"/>
        </w:rPr>
        <w:t xml:space="preserve"> finansal durumunu veya performansı üzerinde bir etkisi olmasını beklememektedir.</w:t>
      </w:r>
    </w:p>
    <w:p w:rsidR="00FF526A" w:rsidRPr="00DA25F4" w:rsidRDefault="00FF526A">
      <w:pPr>
        <w:rPr>
          <w:rFonts w:ascii="Arial" w:hAnsi="Arial" w:cs="Arial"/>
        </w:rPr>
      </w:pPr>
      <w:bookmarkStart w:id="66" w:name="OLE_LINK88"/>
      <w:r w:rsidRPr="00DA25F4">
        <w:rPr>
          <w:rFonts w:ascii="Arial" w:hAnsi="Arial" w:cs="Arial"/>
          <w:b/>
        </w:rPr>
        <w:br w:type="page"/>
      </w:r>
    </w:p>
    <w:p w:rsidR="00874A85" w:rsidRPr="00DA25F4" w:rsidRDefault="00FB0232" w:rsidP="006A0DCD">
      <w:pPr>
        <w:pStyle w:val="Heading4"/>
        <w:keepNext w:val="0"/>
        <w:widowControl w:val="0"/>
        <w:tabs>
          <w:tab w:val="clear" w:pos="151"/>
          <w:tab w:val="clear" w:pos="288"/>
          <w:tab w:val="clear" w:pos="468"/>
          <w:tab w:val="clear" w:pos="7371"/>
          <w:tab w:val="clear" w:pos="8789"/>
        </w:tabs>
        <w:suppressAutoHyphens w:val="0"/>
        <w:rPr>
          <w:rFonts w:ascii="Arial" w:hAnsi="Arial" w:cs="Arial"/>
          <w:sz w:val="20"/>
        </w:rPr>
      </w:pPr>
      <w:r w:rsidRPr="00DA25F4">
        <w:rPr>
          <w:rFonts w:ascii="Arial" w:hAnsi="Arial" w:cs="Arial"/>
          <w:sz w:val="20"/>
        </w:rPr>
        <w:t>3</w:t>
      </w:r>
      <w:r w:rsidR="006A0DCD" w:rsidRPr="00DA25F4">
        <w:rPr>
          <w:rFonts w:ascii="Arial" w:hAnsi="Arial" w:cs="Arial"/>
          <w:sz w:val="20"/>
        </w:rPr>
        <w:t>.</w:t>
      </w:r>
      <w:r w:rsidR="003D4842" w:rsidRPr="00DA25F4">
        <w:rPr>
          <w:rFonts w:ascii="Arial" w:hAnsi="Arial" w:cs="Arial"/>
          <w:sz w:val="20"/>
        </w:rPr>
        <w:tab/>
      </w:r>
      <w:bookmarkEnd w:id="66"/>
      <w:r w:rsidR="008723F7" w:rsidRPr="00DA25F4">
        <w:rPr>
          <w:rFonts w:ascii="Arial" w:hAnsi="Arial" w:cs="Arial"/>
          <w:sz w:val="20"/>
        </w:rPr>
        <w:t>FİNANSAL BORÇLAR</w:t>
      </w:r>
    </w:p>
    <w:p w:rsidR="00BF336B" w:rsidRPr="00DA25F4" w:rsidRDefault="00BF336B" w:rsidP="000D0C54">
      <w:pPr>
        <w:tabs>
          <w:tab w:val="right" w:pos="3261"/>
          <w:tab w:val="right" w:pos="5387"/>
          <w:tab w:val="right" w:pos="8460"/>
          <w:tab w:val="right" w:pos="9900"/>
          <w:tab w:val="right" w:pos="11340"/>
          <w:tab w:val="right" w:pos="12960"/>
          <w:tab w:val="right" w:pos="14580"/>
        </w:tabs>
        <w:jc w:val="both"/>
        <w:rPr>
          <w:rFonts w:ascii="Arial" w:hAnsi="Arial" w:cs="Arial"/>
          <w:spacing w:val="-2"/>
          <w:sz w:val="20"/>
          <w:szCs w:val="20"/>
        </w:rPr>
      </w:pPr>
    </w:p>
    <w:p w:rsidR="00874A85" w:rsidRPr="00DA25F4" w:rsidRDefault="008723F7" w:rsidP="00E51EF1">
      <w:pPr>
        <w:tabs>
          <w:tab w:val="right" w:pos="3261"/>
          <w:tab w:val="right" w:pos="4395"/>
          <w:tab w:val="right" w:pos="5529"/>
          <w:tab w:val="right" w:pos="6946"/>
          <w:tab w:val="right" w:pos="8080"/>
          <w:tab w:val="right" w:pos="9071"/>
        </w:tabs>
        <w:jc w:val="both"/>
        <w:rPr>
          <w:rFonts w:ascii="Arial" w:hAnsi="Arial" w:cs="Arial"/>
          <w:b/>
          <w:spacing w:val="-2"/>
          <w:sz w:val="16"/>
          <w:szCs w:val="16"/>
        </w:rPr>
      </w:pPr>
      <w:r w:rsidRPr="00DA25F4">
        <w:rPr>
          <w:rFonts w:ascii="Arial" w:hAnsi="Arial" w:cs="Arial"/>
          <w:b/>
          <w:spacing w:val="-2"/>
          <w:sz w:val="16"/>
          <w:szCs w:val="16"/>
        </w:rPr>
        <w:tab/>
      </w:r>
      <w:r w:rsidRPr="00DA25F4">
        <w:rPr>
          <w:rFonts w:ascii="Arial" w:hAnsi="Arial" w:cs="Arial"/>
          <w:b/>
          <w:spacing w:val="-2"/>
          <w:sz w:val="16"/>
          <w:szCs w:val="16"/>
          <w:u w:val="single"/>
        </w:rPr>
        <w:tab/>
      </w:r>
      <w:r w:rsidR="00195716" w:rsidRPr="00DA25F4">
        <w:rPr>
          <w:rFonts w:ascii="Arial" w:hAnsi="Arial" w:cs="Arial"/>
          <w:b/>
          <w:sz w:val="16"/>
          <w:szCs w:val="16"/>
          <w:u w:val="single"/>
        </w:rPr>
        <w:t>31 Mart 2011</w:t>
      </w:r>
      <w:r w:rsidRPr="00DA25F4">
        <w:rPr>
          <w:rFonts w:ascii="Arial" w:hAnsi="Arial" w:cs="Arial"/>
          <w:b/>
          <w:spacing w:val="-2"/>
          <w:sz w:val="16"/>
          <w:szCs w:val="16"/>
          <w:u w:val="single"/>
        </w:rPr>
        <w:tab/>
      </w:r>
      <w:r w:rsidRPr="00DA25F4">
        <w:rPr>
          <w:rFonts w:ascii="Arial" w:hAnsi="Arial" w:cs="Arial"/>
          <w:b/>
          <w:spacing w:val="-2"/>
          <w:sz w:val="16"/>
          <w:szCs w:val="16"/>
        </w:rPr>
        <w:tab/>
      </w:r>
      <w:r w:rsidRPr="00DA25F4">
        <w:rPr>
          <w:rFonts w:ascii="Arial" w:hAnsi="Arial" w:cs="Arial"/>
          <w:b/>
          <w:spacing w:val="-2"/>
          <w:sz w:val="16"/>
          <w:szCs w:val="16"/>
          <w:u w:val="single"/>
        </w:rPr>
        <w:tab/>
        <w:t xml:space="preserve">31 Aralık </w:t>
      </w:r>
      <w:r w:rsidR="00195716" w:rsidRPr="00DA25F4">
        <w:rPr>
          <w:rFonts w:ascii="Arial" w:hAnsi="Arial" w:cs="Arial"/>
          <w:b/>
          <w:spacing w:val="-2"/>
          <w:sz w:val="16"/>
          <w:szCs w:val="16"/>
          <w:u w:val="single"/>
        </w:rPr>
        <w:t>2010</w:t>
      </w:r>
      <w:r w:rsidRPr="00DA25F4">
        <w:rPr>
          <w:rFonts w:ascii="Arial" w:hAnsi="Arial" w:cs="Arial"/>
          <w:b/>
          <w:spacing w:val="-2"/>
          <w:sz w:val="16"/>
          <w:szCs w:val="16"/>
          <w:u w:val="single"/>
        </w:rPr>
        <w:tab/>
      </w:r>
    </w:p>
    <w:p w:rsidR="00874A85" w:rsidRPr="00DA25F4" w:rsidRDefault="008723F7" w:rsidP="00C42C00">
      <w:pPr>
        <w:pBdr>
          <w:bottom w:val="single" w:sz="4" w:space="3" w:color="auto"/>
        </w:pBdr>
        <w:tabs>
          <w:tab w:val="right" w:pos="3261"/>
          <w:tab w:val="right" w:pos="4395"/>
          <w:tab w:val="right" w:pos="5529"/>
          <w:tab w:val="right" w:pos="6804"/>
          <w:tab w:val="right" w:pos="7938"/>
          <w:tab w:val="right" w:pos="9071"/>
        </w:tabs>
        <w:rPr>
          <w:rFonts w:ascii="Arial" w:eastAsia="Arial Unicode MS" w:hAnsi="Arial" w:cs="Arial"/>
          <w:b/>
          <w:bCs/>
          <w:sz w:val="16"/>
          <w:szCs w:val="16"/>
        </w:rPr>
      </w:pPr>
      <w:r w:rsidRPr="00DA25F4">
        <w:rPr>
          <w:rFonts w:ascii="Arial" w:eastAsia="Arial Unicode MS" w:hAnsi="Arial" w:cs="Arial"/>
          <w:b/>
          <w:bCs/>
          <w:sz w:val="16"/>
          <w:szCs w:val="16"/>
        </w:rPr>
        <w:tab/>
      </w:r>
      <w:r w:rsidRPr="00DA25F4">
        <w:rPr>
          <w:rFonts w:ascii="Arial" w:eastAsia="Arial Unicode MS" w:hAnsi="Arial" w:cs="Arial"/>
          <w:b/>
          <w:bCs/>
          <w:sz w:val="16"/>
          <w:szCs w:val="16"/>
        </w:rPr>
        <w:tab/>
        <w:t>Orijinal</w:t>
      </w:r>
      <w:r w:rsidRPr="00DA25F4">
        <w:rPr>
          <w:rFonts w:ascii="Arial" w:eastAsia="Arial Unicode MS" w:hAnsi="Arial" w:cs="Arial"/>
          <w:b/>
          <w:bCs/>
          <w:sz w:val="16"/>
          <w:szCs w:val="16"/>
        </w:rPr>
        <w:tab/>
      </w:r>
      <w:r w:rsidRPr="00DA25F4">
        <w:rPr>
          <w:rFonts w:ascii="Arial" w:eastAsia="Arial Unicode MS" w:hAnsi="Arial" w:cs="Arial"/>
          <w:b/>
          <w:bCs/>
          <w:sz w:val="16"/>
          <w:szCs w:val="16"/>
        </w:rPr>
        <w:tab/>
      </w:r>
      <w:r w:rsidR="000D0C54" w:rsidRPr="00DA25F4">
        <w:rPr>
          <w:rFonts w:ascii="Arial" w:eastAsia="Arial Unicode MS" w:hAnsi="Arial" w:cs="Arial"/>
          <w:b/>
          <w:bCs/>
          <w:sz w:val="16"/>
          <w:szCs w:val="16"/>
        </w:rPr>
        <w:tab/>
      </w:r>
      <w:r w:rsidRPr="00DA25F4">
        <w:rPr>
          <w:rFonts w:ascii="Arial" w:eastAsia="Arial Unicode MS" w:hAnsi="Arial" w:cs="Arial"/>
          <w:b/>
          <w:bCs/>
          <w:sz w:val="16"/>
          <w:szCs w:val="16"/>
        </w:rPr>
        <w:t>Orijinal</w:t>
      </w:r>
      <w:r w:rsidRPr="00DA25F4">
        <w:rPr>
          <w:rFonts w:ascii="Arial" w:eastAsia="Arial Unicode MS" w:hAnsi="Arial" w:cs="Arial"/>
          <w:b/>
          <w:bCs/>
          <w:sz w:val="16"/>
          <w:szCs w:val="16"/>
        </w:rPr>
        <w:tab/>
      </w:r>
    </w:p>
    <w:p w:rsidR="00874A85" w:rsidRPr="00DA25F4" w:rsidRDefault="008723F7" w:rsidP="00C42C00">
      <w:pPr>
        <w:pBdr>
          <w:bottom w:val="single" w:sz="4" w:space="3" w:color="auto"/>
        </w:pBdr>
        <w:tabs>
          <w:tab w:val="right" w:pos="3261"/>
          <w:tab w:val="right" w:pos="4395"/>
          <w:tab w:val="right" w:pos="5529"/>
          <w:tab w:val="right" w:pos="6804"/>
          <w:tab w:val="right" w:pos="7938"/>
          <w:tab w:val="right" w:pos="9071"/>
        </w:tabs>
        <w:rPr>
          <w:rFonts w:ascii="Arial" w:eastAsia="Arial Unicode MS" w:hAnsi="Arial" w:cs="Arial"/>
          <w:b/>
          <w:bCs/>
          <w:sz w:val="16"/>
          <w:szCs w:val="16"/>
        </w:rPr>
      </w:pPr>
      <w:r w:rsidRPr="00DA25F4">
        <w:rPr>
          <w:rFonts w:ascii="Arial" w:eastAsia="Arial Unicode MS" w:hAnsi="Arial" w:cs="Arial"/>
          <w:b/>
          <w:bCs/>
          <w:sz w:val="16"/>
          <w:szCs w:val="16"/>
        </w:rPr>
        <w:tab/>
        <w:t>Faiz Oranı (%)</w:t>
      </w:r>
      <w:r w:rsidRPr="00DA25F4">
        <w:rPr>
          <w:rFonts w:ascii="Arial" w:eastAsia="Arial Unicode MS" w:hAnsi="Arial" w:cs="Arial"/>
          <w:b/>
          <w:bCs/>
          <w:sz w:val="16"/>
          <w:szCs w:val="16"/>
        </w:rPr>
        <w:tab/>
        <w:t>Yabancı Para</w:t>
      </w:r>
      <w:r w:rsidRPr="00DA25F4">
        <w:rPr>
          <w:rFonts w:ascii="Arial" w:eastAsia="Arial Unicode MS" w:hAnsi="Arial" w:cs="Arial"/>
          <w:b/>
          <w:bCs/>
          <w:sz w:val="16"/>
          <w:szCs w:val="16"/>
        </w:rPr>
        <w:tab/>
        <w:t>TL</w:t>
      </w:r>
      <w:r w:rsidRPr="00DA25F4">
        <w:rPr>
          <w:rFonts w:ascii="Arial" w:eastAsia="Arial Unicode MS" w:hAnsi="Arial" w:cs="Arial"/>
          <w:b/>
          <w:bCs/>
          <w:sz w:val="16"/>
          <w:szCs w:val="16"/>
        </w:rPr>
        <w:tab/>
        <w:t>Faiz Oranı (%)</w:t>
      </w:r>
      <w:r w:rsidRPr="00DA25F4">
        <w:rPr>
          <w:rFonts w:ascii="Arial" w:eastAsia="Arial Unicode MS" w:hAnsi="Arial" w:cs="Arial"/>
          <w:b/>
          <w:bCs/>
          <w:sz w:val="16"/>
          <w:szCs w:val="16"/>
        </w:rPr>
        <w:tab/>
        <w:t>Yabancı Para</w:t>
      </w:r>
      <w:r w:rsidRPr="00DA25F4">
        <w:rPr>
          <w:rFonts w:ascii="Arial" w:eastAsia="Arial Unicode MS" w:hAnsi="Arial" w:cs="Arial"/>
          <w:b/>
          <w:bCs/>
          <w:sz w:val="16"/>
          <w:szCs w:val="16"/>
        </w:rPr>
        <w:tab/>
        <w:t>TL</w:t>
      </w:r>
    </w:p>
    <w:p w:rsidR="00874A85" w:rsidRPr="00DA25F4" w:rsidRDefault="00874A85" w:rsidP="00C42C00">
      <w:pPr>
        <w:tabs>
          <w:tab w:val="right" w:pos="3261"/>
          <w:tab w:val="right" w:pos="4395"/>
          <w:tab w:val="right" w:pos="5529"/>
          <w:tab w:val="right" w:pos="6804"/>
          <w:tab w:val="right" w:pos="7938"/>
          <w:tab w:val="right" w:pos="9071"/>
        </w:tabs>
        <w:rPr>
          <w:rFonts w:ascii="Arial" w:hAnsi="Arial" w:cs="Arial"/>
          <w:b/>
          <w:bCs/>
          <w:sz w:val="16"/>
          <w:szCs w:val="16"/>
        </w:rPr>
      </w:pPr>
    </w:p>
    <w:p w:rsidR="00874A85" w:rsidRPr="00DA25F4" w:rsidRDefault="008723F7" w:rsidP="00C42C00">
      <w:pPr>
        <w:tabs>
          <w:tab w:val="right" w:pos="3261"/>
          <w:tab w:val="right" w:pos="4395"/>
          <w:tab w:val="right" w:pos="5529"/>
          <w:tab w:val="right" w:pos="6804"/>
          <w:tab w:val="right" w:pos="7938"/>
          <w:tab w:val="right" w:pos="9071"/>
        </w:tabs>
        <w:rPr>
          <w:rFonts w:ascii="Arial" w:eastAsia="Arial Unicode MS" w:hAnsi="Arial" w:cs="Arial"/>
          <w:sz w:val="16"/>
          <w:szCs w:val="16"/>
        </w:rPr>
      </w:pPr>
      <w:r w:rsidRPr="00DA25F4">
        <w:rPr>
          <w:rFonts w:ascii="Arial" w:hAnsi="Arial" w:cs="Arial"/>
          <w:b/>
          <w:bCs/>
          <w:sz w:val="16"/>
          <w:szCs w:val="16"/>
        </w:rPr>
        <w:t>Kısa vadeli banka kredileri:</w:t>
      </w:r>
    </w:p>
    <w:p w:rsidR="00874A85" w:rsidRPr="00DA25F4" w:rsidRDefault="00874A85" w:rsidP="00C42C00">
      <w:pPr>
        <w:tabs>
          <w:tab w:val="right" w:pos="3261"/>
          <w:tab w:val="right" w:pos="4395"/>
          <w:tab w:val="right" w:pos="5529"/>
          <w:tab w:val="right" w:pos="6804"/>
          <w:tab w:val="right" w:pos="7938"/>
          <w:tab w:val="right" w:pos="9071"/>
        </w:tabs>
        <w:rPr>
          <w:rFonts w:ascii="Arial" w:hAnsi="Arial" w:cs="Arial"/>
          <w:sz w:val="16"/>
          <w:szCs w:val="16"/>
        </w:rPr>
      </w:pPr>
    </w:p>
    <w:p w:rsidR="00874A85" w:rsidRPr="00DA25F4" w:rsidRDefault="008723F7" w:rsidP="00C42C00">
      <w:pPr>
        <w:pBdr>
          <w:bottom w:val="single" w:sz="4" w:space="1" w:color="auto"/>
        </w:pBdr>
        <w:tabs>
          <w:tab w:val="right" w:pos="3261"/>
          <w:tab w:val="right" w:pos="4395"/>
          <w:tab w:val="right" w:pos="5529"/>
          <w:tab w:val="right" w:pos="6804"/>
          <w:tab w:val="right" w:pos="7938"/>
          <w:tab w:val="right" w:pos="9071"/>
        </w:tabs>
        <w:rPr>
          <w:rFonts w:ascii="Arial" w:hAnsi="Arial" w:cs="Arial"/>
          <w:sz w:val="16"/>
          <w:szCs w:val="16"/>
        </w:rPr>
      </w:pPr>
      <w:r w:rsidRPr="00DA25F4">
        <w:rPr>
          <w:rFonts w:ascii="Arial" w:hAnsi="Arial" w:cs="Arial"/>
          <w:sz w:val="16"/>
          <w:szCs w:val="16"/>
        </w:rPr>
        <w:t>TL banka kredileri</w:t>
      </w:r>
      <w:r w:rsidRPr="00DA25F4">
        <w:rPr>
          <w:rFonts w:ascii="Arial" w:hAnsi="Arial" w:cs="Arial"/>
          <w:sz w:val="16"/>
          <w:szCs w:val="16"/>
        </w:rPr>
        <w:tab/>
      </w:r>
      <w:r w:rsidR="00225699" w:rsidRPr="00DA25F4">
        <w:rPr>
          <w:rFonts w:ascii="Arial" w:hAnsi="Arial" w:cs="Arial"/>
          <w:sz w:val="16"/>
          <w:szCs w:val="16"/>
        </w:rPr>
        <w:t>8,95-</w:t>
      </w:r>
      <w:r w:rsidR="0089257F" w:rsidRPr="00DA25F4">
        <w:rPr>
          <w:rFonts w:ascii="Arial" w:hAnsi="Arial" w:cs="Arial"/>
          <w:sz w:val="16"/>
          <w:szCs w:val="16"/>
        </w:rPr>
        <w:t>9,</w:t>
      </w:r>
      <w:r w:rsidR="00225699" w:rsidRPr="00DA25F4">
        <w:rPr>
          <w:rFonts w:ascii="Arial" w:hAnsi="Arial" w:cs="Arial"/>
          <w:sz w:val="16"/>
          <w:szCs w:val="16"/>
        </w:rPr>
        <w:t>00</w:t>
      </w:r>
      <w:r w:rsidR="00F51AE7" w:rsidRPr="00DA25F4">
        <w:rPr>
          <w:rFonts w:ascii="Arial" w:hAnsi="Arial" w:cs="Arial"/>
          <w:sz w:val="16"/>
          <w:szCs w:val="16"/>
        </w:rPr>
        <w:tab/>
      </w:r>
      <w:r w:rsidR="00225699" w:rsidRPr="00DA25F4">
        <w:rPr>
          <w:rFonts w:ascii="Arial" w:hAnsi="Arial" w:cs="Arial"/>
          <w:sz w:val="16"/>
          <w:szCs w:val="16"/>
        </w:rPr>
        <w:t>9.245.893</w:t>
      </w:r>
      <w:r w:rsidR="00F51AE7" w:rsidRPr="00DA25F4">
        <w:rPr>
          <w:rFonts w:ascii="Arial" w:hAnsi="Arial" w:cs="Arial"/>
          <w:sz w:val="16"/>
          <w:szCs w:val="16"/>
        </w:rPr>
        <w:tab/>
      </w:r>
      <w:r w:rsidR="00225699" w:rsidRPr="00DA25F4">
        <w:rPr>
          <w:rFonts w:ascii="Arial" w:hAnsi="Arial" w:cs="Arial"/>
          <w:sz w:val="16"/>
          <w:szCs w:val="16"/>
        </w:rPr>
        <w:t>9.245.893</w:t>
      </w:r>
      <w:r w:rsidR="003B345F" w:rsidRPr="00DA25F4">
        <w:rPr>
          <w:rFonts w:ascii="Arial" w:hAnsi="Arial" w:cs="Arial"/>
          <w:sz w:val="16"/>
          <w:szCs w:val="16"/>
        </w:rPr>
        <w:t xml:space="preserve"> </w:t>
      </w:r>
      <w:r w:rsidR="009C680A" w:rsidRPr="00DA25F4">
        <w:rPr>
          <w:rFonts w:ascii="Arial" w:hAnsi="Arial" w:cs="Arial"/>
          <w:sz w:val="16"/>
          <w:szCs w:val="16"/>
        </w:rPr>
        <w:t>(1)</w:t>
      </w:r>
      <w:r w:rsidRPr="00DA25F4">
        <w:rPr>
          <w:rFonts w:ascii="Arial" w:hAnsi="Arial" w:cs="Arial"/>
          <w:sz w:val="16"/>
          <w:szCs w:val="16"/>
        </w:rPr>
        <w:tab/>
      </w:r>
      <w:r w:rsidR="00F67008" w:rsidRPr="00DA25F4">
        <w:rPr>
          <w:rFonts w:ascii="Arial" w:hAnsi="Arial" w:cs="Arial"/>
          <w:sz w:val="16"/>
          <w:szCs w:val="16"/>
        </w:rPr>
        <w:t>8,95-9,20</w:t>
      </w:r>
      <w:r w:rsidR="00F67008" w:rsidRPr="00DA25F4">
        <w:rPr>
          <w:rFonts w:ascii="Arial" w:hAnsi="Arial" w:cs="Arial"/>
          <w:sz w:val="16"/>
          <w:szCs w:val="16"/>
        </w:rPr>
        <w:tab/>
        <w:t>9.049.010</w:t>
      </w:r>
      <w:r w:rsidR="00F67008" w:rsidRPr="00DA25F4">
        <w:rPr>
          <w:rFonts w:ascii="Arial" w:hAnsi="Arial" w:cs="Arial"/>
          <w:sz w:val="16"/>
          <w:szCs w:val="16"/>
        </w:rPr>
        <w:tab/>
        <w:t>9.049.010</w:t>
      </w:r>
      <w:r w:rsidR="003B345F" w:rsidRPr="00DA25F4">
        <w:rPr>
          <w:rFonts w:ascii="Arial" w:hAnsi="Arial" w:cs="Arial"/>
          <w:sz w:val="16"/>
          <w:szCs w:val="16"/>
        </w:rPr>
        <w:t xml:space="preserve"> </w:t>
      </w:r>
      <w:r w:rsidR="00225699" w:rsidRPr="00DA25F4">
        <w:rPr>
          <w:rFonts w:ascii="Arial" w:hAnsi="Arial" w:cs="Arial"/>
          <w:sz w:val="16"/>
          <w:szCs w:val="16"/>
        </w:rPr>
        <w:t>(4)</w:t>
      </w:r>
    </w:p>
    <w:p w:rsidR="006A4A5B" w:rsidRPr="00DA25F4" w:rsidRDefault="00225699" w:rsidP="00C42C00">
      <w:pPr>
        <w:pBdr>
          <w:bottom w:val="single" w:sz="4" w:space="1" w:color="auto"/>
        </w:pBdr>
        <w:tabs>
          <w:tab w:val="right" w:pos="3261"/>
          <w:tab w:val="right" w:pos="4395"/>
          <w:tab w:val="right" w:pos="5529"/>
          <w:tab w:val="right" w:pos="6804"/>
          <w:tab w:val="right" w:pos="7938"/>
          <w:tab w:val="right" w:pos="9071"/>
        </w:tabs>
        <w:rPr>
          <w:rFonts w:ascii="Arial" w:hAnsi="Arial" w:cs="Arial"/>
          <w:sz w:val="16"/>
          <w:szCs w:val="16"/>
        </w:rPr>
      </w:pPr>
      <w:r w:rsidRPr="00DA25F4">
        <w:rPr>
          <w:rFonts w:ascii="Arial" w:hAnsi="Arial" w:cs="Arial"/>
          <w:sz w:val="16"/>
          <w:szCs w:val="16"/>
        </w:rPr>
        <w:t>TL banka kredileri</w:t>
      </w:r>
      <w:r w:rsidRPr="00DA25F4">
        <w:rPr>
          <w:rFonts w:ascii="Arial" w:hAnsi="Arial" w:cs="Arial"/>
          <w:sz w:val="16"/>
          <w:szCs w:val="16"/>
        </w:rPr>
        <w:tab/>
        <w:t>8,50-9,00</w:t>
      </w:r>
      <w:r w:rsidR="006A4A5B" w:rsidRPr="00DA25F4">
        <w:rPr>
          <w:rFonts w:ascii="Arial" w:hAnsi="Arial" w:cs="Arial"/>
          <w:sz w:val="16"/>
          <w:szCs w:val="16"/>
        </w:rPr>
        <w:tab/>
      </w:r>
      <w:r w:rsidRPr="00DA25F4">
        <w:rPr>
          <w:rFonts w:ascii="Arial" w:hAnsi="Arial" w:cs="Arial"/>
          <w:sz w:val="16"/>
          <w:szCs w:val="16"/>
        </w:rPr>
        <w:t>1.367.149</w:t>
      </w:r>
      <w:r w:rsidR="009C680A" w:rsidRPr="00DA25F4">
        <w:rPr>
          <w:rFonts w:ascii="Arial" w:hAnsi="Arial" w:cs="Arial"/>
          <w:sz w:val="16"/>
          <w:szCs w:val="16"/>
        </w:rPr>
        <w:tab/>
      </w:r>
      <w:r w:rsidRPr="00DA25F4">
        <w:rPr>
          <w:rFonts w:ascii="Arial" w:hAnsi="Arial" w:cs="Arial"/>
          <w:sz w:val="16"/>
          <w:szCs w:val="16"/>
        </w:rPr>
        <w:t>1.367.149</w:t>
      </w:r>
      <w:r w:rsidR="003B345F" w:rsidRPr="00DA25F4">
        <w:rPr>
          <w:rFonts w:ascii="Arial" w:hAnsi="Arial" w:cs="Arial"/>
          <w:sz w:val="16"/>
          <w:szCs w:val="16"/>
        </w:rPr>
        <w:t xml:space="preserve"> </w:t>
      </w:r>
      <w:r w:rsidR="009C680A" w:rsidRPr="00DA25F4">
        <w:rPr>
          <w:rFonts w:ascii="Arial" w:hAnsi="Arial" w:cs="Arial"/>
          <w:sz w:val="16"/>
          <w:szCs w:val="16"/>
        </w:rPr>
        <w:t>(</w:t>
      </w:r>
      <w:r w:rsidRPr="00DA25F4">
        <w:rPr>
          <w:rFonts w:ascii="Arial" w:hAnsi="Arial" w:cs="Arial"/>
          <w:sz w:val="16"/>
          <w:szCs w:val="16"/>
        </w:rPr>
        <w:t>2</w:t>
      </w:r>
      <w:r w:rsidR="009C680A" w:rsidRPr="00DA25F4">
        <w:rPr>
          <w:rFonts w:ascii="Arial" w:hAnsi="Arial" w:cs="Arial"/>
          <w:sz w:val="16"/>
          <w:szCs w:val="16"/>
        </w:rPr>
        <w:t>)</w:t>
      </w:r>
      <w:r w:rsidR="00E447F4" w:rsidRPr="00DA25F4">
        <w:rPr>
          <w:rFonts w:ascii="Arial" w:hAnsi="Arial" w:cs="Arial"/>
          <w:sz w:val="16"/>
          <w:szCs w:val="16"/>
        </w:rPr>
        <w:tab/>
      </w:r>
      <w:r w:rsidR="00F67008" w:rsidRPr="00DA25F4">
        <w:rPr>
          <w:rFonts w:ascii="Arial" w:hAnsi="Arial" w:cs="Arial"/>
          <w:sz w:val="16"/>
          <w:szCs w:val="16"/>
        </w:rPr>
        <w:t>8,50-8,75</w:t>
      </w:r>
      <w:r w:rsidR="00E447F4" w:rsidRPr="00DA25F4">
        <w:rPr>
          <w:rFonts w:ascii="Arial" w:hAnsi="Arial" w:cs="Arial"/>
          <w:sz w:val="16"/>
          <w:szCs w:val="16"/>
        </w:rPr>
        <w:tab/>
      </w:r>
      <w:r w:rsidR="00F67008" w:rsidRPr="00DA25F4">
        <w:rPr>
          <w:rFonts w:ascii="Arial" w:hAnsi="Arial" w:cs="Arial"/>
          <w:sz w:val="16"/>
          <w:szCs w:val="16"/>
        </w:rPr>
        <w:t>721.682</w:t>
      </w:r>
      <w:r w:rsidR="00E447F4" w:rsidRPr="00DA25F4">
        <w:rPr>
          <w:rFonts w:ascii="Arial" w:hAnsi="Arial" w:cs="Arial"/>
          <w:sz w:val="16"/>
          <w:szCs w:val="16"/>
        </w:rPr>
        <w:tab/>
      </w:r>
      <w:r w:rsidR="00F67008" w:rsidRPr="00DA25F4">
        <w:rPr>
          <w:rFonts w:ascii="Arial" w:hAnsi="Arial" w:cs="Arial"/>
          <w:sz w:val="16"/>
          <w:szCs w:val="16"/>
        </w:rPr>
        <w:t>721.682(5)</w:t>
      </w:r>
    </w:p>
    <w:p w:rsidR="002E7B57" w:rsidRPr="00DA25F4" w:rsidRDefault="00064DF9" w:rsidP="00C42C00">
      <w:pPr>
        <w:pBdr>
          <w:bottom w:val="single" w:sz="4" w:space="1" w:color="auto"/>
        </w:pBdr>
        <w:tabs>
          <w:tab w:val="right" w:pos="3261"/>
          <w:tab w:val="right" w:pos="4395"/>
          <w:tab w:val="right" w:pos="5529"/>
          <w:tab w:val="right" w:pos="6804"/>
          <w:tab w:val="right" w:pos="7938"/>
          <w:tab w:val="right" w:pos="9071"/>
        </w:tabs>
        <w:rPr>
          <w:rFonts w:ascii="Arial" w:hAnsi="Arial" w:cs="Arial"/>
          <w:sz w:val="16"/>
          <w:szCs w:val="16"/>
        </w:rPr>
      </w:pPr>
      <w:r w:rsidRPr="00DA25F4">
        <w:rPr>
          <w:rFonts w:ascii="Arial" w:hAnsi="Arial" w:cs="Arial"/>
          <w:sz w:val="16"/>
          <w:szCs w:val="16"/>
        </w:rPr>
        <w:t>USD banka kredileri</w:t>
      </w:r>
      <w:r w:rsidRPr="00DA25F4">
        <w:rPr>
          <w:rFonts w:ascii="Arial" w:hAnsi="Arial" w:cs="Arial"/>
          <w:sz w:val="16"/>
          <w:szCs w:val="16"/>
        </w:rPr>
        <w:tab/>
      </w:r>
      <w:r w:rsidR="006A4A5B" w:rsidRPr="00DA25F4">
        <w:rPr>
          <w:rFonts w:ascii="Arial" w:hAnsi="Arial" w:cs="Arial"/>
          <w:sz w:val="16"/>
          <w:szCs w:val="16"/>
        </w:rPr>
        <w:t>4,00</w:t>
      </w:r>
      <w:r w:rsidR="00F51AE7" w:rsidRPr="00DA25F4">
        <w:rPr>
          <w:rFonts w:ascii="Arial" w:hAnsi="Arial" w:cs="Arial"/>
          <w:sz w:val="16"/>
          <w:szCs w:val="16"/>
        </w:rPr>
        <w:tab/>
      </w:r>
      <w:r w:rsidR="00F67008" w:rsidRPr="00DA25F4">
        <w:rPr>
          <w:rFonts w:ascii="Arial" w:hAnsi="Arial" w:cs="Arial"/>
          <w:sz w:val="16"/>
          <w:szCs w:val="16"/>
        </w:rPr>
        <w:t>11.601.704</w:t>
      </w:r>
      <w:r w:rsidR="00F51AE7" w:rsidRPr="00DA25F4">
        <w:rPr>
          <w:rFonts w:ascii="Arial" w:hAnsi="Arial" w:cs="Arial"/>
          <w:sz w:val="16"/>
          <w:szCs w:val="16"/>
        </w:rPr>
        <w:tab/>
      </w:r>
      <w:r w:rsidR="00F67008" w:rsidRPr="00DA25F4">
        <w:rPr>
          <w:rFonts w:ascii="Arial" w:hAnsi="Arial" w:cs="Arial"/>
          <w:sz w:val="16"/>
          <w:szCs w:val="16"/>
        </w:rPr>
        <w:t>17.962.919</w:t>
      </w:r>
      <w:r w:rsidR="003B345F" w:rsidRPr="00DA25F4">
        <w:rPr>
          <w:rFonts w:ascii="Arial" w:hAnsi="Arial" w:cs="Arial"/>
          <w:sz w:val="16"/>
          <w:szCs w:val="16"/>
        </w:rPr>
        <w:t xml:space="preserve"> </w:t>
      </w:r>
      <w:r w:rsidR="009C680A" w:rsidRPr="00DA25F4">
        <w:rPr>
          <w:rFonts w:ascii="Arial" w:hAnsi="Arial" w:cs="Arial"/>
          <w:sz w:val="16"/>
          <w:szCs w:val="16"/>
        </w:rPr>
        <w:t>(</w:t>
      </w:r>
      <w:r w:rsidR="00225699" w:rsidRPr="00DA25F4">
        <w:rPr>
          <w:rFonts w:ascii="Arial" w:hAnsi="Arial" w:cs="Arial"/>
          <w:sz w:val="16"/>
          <w:szCs w:val="16"/>
        </w:rPr>
        <w:t>3</w:t>
      </w:r>
      <w:r w:rsidR="009C680A" w:rsidRPr="00DA25F4">
        <w:rPr>
          <w:rFonts w:ascii="Arial" w:hAnsi="Arial" w:cs="Arial"/>
          <w:sz w:val="16"/>
          <w:szCs w:val="16"/>
        </w:rPr>
        <w:t>)</w:t>
      </w:r>
      <w:r w:rsidR="00857406" w:rsidRPr="00DA25F4">
        <w:rPr>
          <w:rFonts w:ascii="Arial" w:hAnsi="Arial" w:cs="Arial"/>
          <w:sz w:val="16"/>
          <w:szCs w:val="16"/>
        </w:rPr>
        <w:tab/>
      </w:r>
      <w:r w:rsidR="00F67008" w:rsidRPr="00DA25F4">
        <w:rPr>
          <w:rFonts w:ascii="Arial" w:hAnsi="Arial" w:cs="Arial"/>
          <w:sz w:val="16"/>
          <w:szCs w:val="16"/>
        </w:rPr>
        <w:t>3,80-4,00</w:t>
      </w:r>
      <w:r w:rsidR="00857406" w:rsidRPr="00DA25F4">
        <w:rPr>
          <w:rFonts w:ascii="Arial" w:hAnsi="Arial" w:cs="Arial"/>
          <w:sz w:val="16"/>
          <w:szCs w:val="16"/>
        </w:rPr>
        <w:tab/>
      </w:r>
      <w:r w:rsidR="00F67008" w:rsidRPr="00DA25F4">
        <w:rPr>
          <w:rFonts w:ascii="Arial" w:hAnsi="Arial" w:cs="Arial"/>
          <w:sz w:val="16"/>
          <w:szCs w:val="16"/>
        </w:rPr>
        <w:t>11.493.582</w:t>
      </w:r>
      <w:r w:rsidR="00857406" w:rsidRPr="00DA25F4">
        <w:rPr>
          <w:rFonts w:ascii="Arial" w:hAnsi="Arial" w:cs="Arial"/>
          <w:sz w:val="16"/>
          <w:szCs w:val="16"/>
        </w:rPr>
        <w:tab/>
      </w:r>
      <w:r w:rsidR="00F67008" w:rsidRPr="00DA25F4">
        <w:rPr>
          <w:rFonts w:ascii="Arial" w:hAnsi="Arial" w:cs="Arial"/>
          <w:sz w:val="16"/>
          <w:szCs w:val="16"/>
        </w:rPr>
        <w:t>17.769.077(6)</w:t>
      </w:r>
    </w:p>
    <w:p w:rsidR="00874A85" w:rsidRPr="00DA25F4" w:rsidRDefault="00874A85" w:rsidP="00C42C00">
      <w:pPr>
        <w:tabs>
          <w:tab w:val="right" w:pos="3261"/>
          <w:tab w:val="right" w:pos="4395"/>
          <w:tab w:val="right" w:pos="5529"/>
          <w:tab w:val="right" w:pos="6804"/>
          <w:tab w:val="right" w:pos="7938"/>
          <w:tab w:val="right" w:pos="9071"/>
        </w:tabs>
        <w:rPr>
          <w:rFonts w:ascii="Arial" w:eastAsia="Arial Unicode MS" w:hAnsi="Arial" w:cs="Arial"/>
          <w:sz w:val="16"/>
          <w:szCs w:val="16"/>
        </w:rPr>
      </w:pPr>
    </w:p>
    <w:p w:rsidR="00874A85" w:rsidRPr="00DA25F4" w:rsidRDefault="008723F7" w:rsidP="00C42C00">
      <w:pPr>
        <w:pBdr>
          <w:bottom w:val="single" w:sz="12" w:space="1" w:color="auto"/>
        </w:pBdr>
        <w:tabs>
          <w:tab w:val="right" w:pos="3261"/>
          <w:tab w:val="right" w:pos="4395"/>
          <w:tab w:val="right" w:pos="5529"/>
          <w:tab w:val="right" w:pos="6804"/>
          <w:tab w:val="right" w:pos="7938"/>
          <w:tab w:val="right" w:pos="9071"/>
        </w:tabs>
        <w:rPr>
          <w:rFonts w:ascii="Arial" w:hAnsi="Arial" w:cs="Arial"/>
          <w:b/>
          <w:bCs/>
          <w:sz w:val="16"/>
          <w:szCs w:val="16"/>
        </w:rPr>
      </w:pPr>
      <w:r w:rsidRPr="00DA25F4">
        <w:rPr>
          <w:rFonts w:ascii="Arial" w:hAnsi="Arial" w:cs="Arial"/>
          <w:b/>
          <w:bCs/>
          <w:sz w:val="16"/>
          <w:szCs w:val="16"/>
        </w:rPr>
        <w:t>Toplam kısa vadeli finansal borçlar</w:t>
      </w:r>
      <w:r w:rsidRPr="00DA25F4">
        <w:rPr>
          <w:rFonts w:ascii="Arial" w:hAnsi="Arial" w:cs="Arial"/>
          <w:b/>
          <w:bCs/>
          <w:sz w:val="16"/>
          <w:szCs w:val="16"/>
        </w:rPr>
        <w:tab/>
      </w:r>
      <w:r w:rsidRPr="00DA25F4">
        <w:rPr>
          <w:rFonts w:ascii="Arial" w:hAnsi="Arial" w:cs="Arial"/>
          <w:b/>
          <w:bCs/>
          <w:sz w:val="16"/>
          <w:szCs w:val="16"/>
        </w:rPr>
        <w:tab/>
      </w:r>
      <w:r w:rsidRPr="00DA25F4">
        <w:rPr>
          <w:rFonts w:ascii="Arial" w:hAnsi="Arial" w:cs="Arial"/>
          <w:b/>
          <w:bCs/>
          <w:sz w:val="16"/>
          <w:szCs w:val="16"/>
        </w:rPr>
        <w:tab/>
      </w:r>
      <w:r w:rsidR="00F67008" w:rsidRPr="00DA25F4">
        <w:rPr>
          <w:rFonts w:ascii="Arial" w:hAnsi="Arial" w:cs="Arial"/>
          <w:b/>
          <w:bCs/>
          <w:sz w:val="16"/>
          <w:szCs w:val="16"/>
        </w:rPr>
        <w:t>28.575.961</w:t>
      </w:r>
      <w:r w:rsidR="00F67008" w:rsidRPr="00DA25F4">
        <w:rPr>
          <w:rFonts w:ascii="Arial" w:hAnsi="Arial" w:cs="Arial"/>
          <w:b/>
          <w:bCs/>
          <w:sz w:val="16"/>
          <w:szCs w:val="16"/>
        </w:rPr>
        <w:tab/>
      </w:r>
      <w:r w:rsidR="00F67008" w:rsidRPr="00DA25F4">
        <w:rPr>
          <w:rFonts w:ascii="Arial" w:hAnsi="Arial" w:cs="Arial"/>
          <w:b/>
          <w:bCs/>
          <w:sz w:val="16"/>
          <w:szCs w:val="16"/>
        </w:rPr>
        <w:tab/>
      </w:r>
      <w:r w:rsidR="00F67008" w:rsidRPr="00DA25F4">
        <w:rPr>
          <w:rFonts w:ascii="Arial" w:hAnsi="Arial" w:cs="Arial"/>
          <w:b/>
          <w:bCs/>
          <w:sz w:val="16"/>
          <w:szCs w:val="16"/>
        </w:rPr>
        <w:tab/>
        <w:t>27.539.769</w:t>
      </w:r>
    </w:p>
    <w:p w:rsidR="000F6C1F" w:rsidRPr="00DA25F4" w:rsidRDefault="000F6C1F" w:rsidP="000D0C54">
      <w:pPr>
        <w:rPr>
          <w:rFonts w:ascii="Arial" w:hAnsi="Arial" w:cs="Arial"/>
          <w:b/>
          <w:snapToGrid w:val="0"/>
          <w:sz w:val="16"/>
          <w:szCs w:val="16"/>
        </w:rPr>
      </w:pPr>
    </w:p>
    <w:p w:rsidR="00A30326" w:rsidRPr="00DA25F4" w:rsidRDefault="00225699" w:rsidP="00A30326">
      <w:pPr>
        <w:pStyle w:val="ListParagraph"/>
        <w:numPr>
          <w:ilvl w:val="0"/>
          <w:numId w:val="13"/>
        </w:numPr>
        <w:rPr>
          <w:rFonts w:ascii="Arial" w:hAnsi="Arial" w:cs="Arial"/>
          <w:snapToGrid w:val="0"/>
          <w:sz w:val="16"/>
          <w:szCs w:val="16"/>
        </w:rPr>
      </w:pPr>
      <w:r w:rsidRPr="00DA25F4">
        <w:rPr>
          <w:rFonts w:ascii="Arial" w:hAnsi="Arial" w:cs="Arial"/>
          <w:snapToGrid w:val="0"/>
          <w:sz w:val="16"/>
          <w:szCs w:val="16"/>
        </w:rPr>
        <w:t>14 Ekim, 23 Aralık ve 26 Aralık 2011 vadeli</w:t>
      </w:r>
    </w:p>
    <w:p w:rsidR="00A30326" w:rsidRPr="00DA25F4" w:rsidRDefault="00211EF9" w:rsidP="00A30326">
      <w:pPr>
        <w:pStyle w:val="ListParagraph"/>
        <w:numPr>
          <w:ilvl w:val="0"/>
          <w:numId w:val="13"/>
        </w:numPr>
        <w:rPr>
          <w:rFonts w:ascii="Arial" w:hAnsi="Arial" w:cs="Arial"/>
          <w:snapToGrid w:val="0"/>
          <w:sz w:val="16"/>
          <w:szCs w:val="16"/>
        </w:rPr>
      </w:pPr>
      <w:r w:rsidRPr="00DA25F4">
        <w:rPr>
          <w:rFonts w:ascii="Arial" w:hAnsi="Arial" w:cs="Arial"/>
          <w:snapToGrid w:val="0"/>
          <w:sz w:val="16"/>
          <w:szCs w:val="16"/>
        </w:rPr>
        <w:t xml:space="preserve">1 </w:t>
      </w:r>
      <w:r w:rsidR="00225699" w:rsidRPr="00DA25F4">
        <w:rPr>
          <w:rFonts w:ascii="Arial" w:hAnsi="Arial" w:cs="Arial"/>
          <w:snapToGrid w:val="0"/>
          <w:sz w:val="16"/>
          <w:szCs w:val="16"/>
        </w:rPr>
        <w:t>Nisan 2011</w:t>
      </w:r>
      <w:r w:rsidR="00A30326" w:rsidRPr="00DA25F4">
        <w:rPr>
          <w:rFonts w:ascii="Arial" w:hAnsi="Arial" w:cs="Arial"/>
          <w:snapToGrid w:val="0"/>
          <w:sz w:val="16"/>
          <w:szCs w:val="16"/>
        </w:rPr>
        <w:t xml:space="preserve"> vadeli</w:t>
      </w:r>
      <w:r w:rsidR="00225699" w:rsidRPr="00DA25F4">
        <w:rPr>
          <w:rFonts w:ascii="Arial" w:hAnsi="Arial" w:cs="Arial"/>
          <w:snapToGrid w:val="0"/>
          <w:sz w:val="16"/>
          <w:szCs w:val="16"/>
        </w:rPr>
        <w:t xml:space="preserve"> - rotatif</w:t>
      </w:r>
    </w:p>
    <w:p w:rsidR="00A30326" w:rsidRPr="00DA25F4" w:rsidRDefault="00225699" w:rsidP="00A30326">
      <w:pPr>
        <w:pStyle w:val="ListParagraph"/>
        <w:numPr>
          <w:ilvl w:val="0"/>
          <w:numId w:val="13"/>
        </w:numPr>
        <w:rPr>
          <w:rFonts w:ascii="Arial" w:hAnsi="Arial" w:cs="Arial"/>
          <w:snapToGrid w:val="0"/>
          <w:sz w:val="16"/>
          <w:szCs w:val="16"/>
        </w:rPr>
      </w:pPr>
      <w:r w:rsidRPr="00DA25F4">
        <w:rPr>
          <w:rFonts w:ascii="Arial" w:hAnsi="Arial" w:cs="Arial"/>
          <w:snapToGrid w:val="0"/>
          <w:sz w:val="16"/>
          <w:szCs w:val="16"/>
        </w:rPr>
        <w:t>30 Mayıs, 16 Ağustos, 22 Aralık 2011 vadeli</w:t>
      </w:r>
    </w:p>
    <w:p w:rsidR="00F67008" w:rsidRPr="00DA25F4" w:rsidRDefault="00F67008" w:rsidP="00A30326">
      <w:pPr>
        <w:pStyle w:val="ListParagraph"/>
        <w:numPr>
          <w:ilvl w:val="0"/>
          <w:numId w:val="13"/>
        </w:numPr>
        <w:rPr>
          <w:rFonts w:ascii="Arial" w:hAnsi="Arial" w:cs="Arial"/>
          <w:snapToGrid w:val="0"/>
          <w:sz w:val="16"/>
          <w:szCs w:val="16"/>
        </w:rPr>
      </w:pPr>
      <w:r w:rsidRPr="00DA25F4">
        <w:rPr>
          <w:rFonts w:ascii="Arial" w:hAnsi="Arial" w:cs="Arial"/>
          <w:snapToGrid w:val="0"/>
          <w:sz w:val="16"/>
          <w:szCs w:val="16"/>
        </w:rPr>
        <w:t>14 Ekim 2011 – 26 Aralık 2011 arası vadeli</w:t>
      </w:r>
    </w:p>
    <w:p w:rsidR="00F67008" w:rsidRPr="00DA25F4" w:rsidRDefault="00F67008" w:rsidP="00A30326">
      <w:pPr>
        <w:pStyle w:val="ListParagraph"/>
        <w:numPr>
          <w:ilvl w:val="0"/>
          <w:numId w:val="13"/>
        </w:numPr>
        <w:rPr>
          <w:rFonts w:ascii="Arial" w:hAnsi="Arial" w:cs="Arial"/>
          <w:snapToGrid w:val="0"/>
          <w:sz w:val="16"/>
          <w:szCs w:val="16"/>
        </w:rPr>
      </w:pPr>
      <w:r w:rsidRPr="00DA25F4">
        <w:rPr>
          <w:rFonts w:ascii="Arial" w:hAnsi="Arial" w:cs="Arial"/>
          <w:snapToGrid w:val="0"/>
          <w:sz w:val="16"/>
          <w:szCs w:val="16"/>
        </w:rPr>
        <w:t>Rotatif</w:t>
      </w:r>
    </w:p>
    <w:p w:rsidR="00F67008" w:rsidRPr="00DA25F4" w:rsidRDefault="00F67008" w:rsidP="00A30326">
      <w:pPr>
        <w:pStyle w:val="ListParagraph"/>
        <w:numPr>
          <w:ilvl w:val="0"/>
          <w:numId w:val="13"/>
        </w:numPr>
        <w:rPr>
          <w:rFonts w:ascii="Arial" w:hAnsi="Arial" w:cs="Arial"/>
          <w:snapToGrid w:val="0"/>
          <w:sz w:val="16"/>
          <w:szCs w:val="16"/>
        </w:rPr>
      </w:pPr>
      <w:r w:rsidRPr="00DA25F4">
        <w:rPr>
          <w:rFonts w:ascii="Arial" w:hAnsi="Arial" w:cs="Arial"/>
          <w:snapToGrid w:val="0"/>
          <w:sz w:val="16"/>
          <w:szCs w:val="16"/>
        </w:rPr>
        <w:t>30 Mayıs 2011 – 22 Aralık 2011 arası vadeli</w:t>
      </w:r>
    </w:p>
    <w:p w:rsidR="001B7017" w:rsidRPr="00DA25F4" w:rsidRDefault="001B7017" w:rsidP="00A91FEF">
      <w:pPr>
        <w:pStyle w:val="Heading4"/>
        <w:keepNext w:val="0"/>
        <w:widowControl w:val="0"/>
        <w:tabs>
          <w:tab w:val="clear" w:pos="151"/>
          <w:tab w:val="clear" w:pos="288"/>
          <w:tab w:val="clear" w:pos="468"/>
          <w:tab w:val="clear" w:pos="7371"/>
          <w:tab w:val="clear" w:pos="8789"/>
        </w:tabs>
        <w:suppressAutoHyphens w:val="0"/>
        <w:rPr>
          <w:rFonts w:ascii="Arial" w:hAnsi="Arial" w:cs="Arial"/>
          <w:sz w:val="20"/>
        </w:rPr>
      </w:pPr>
      <w:bookmarkStart w:id="67" w:name="OLE_LINK112"/>
      <w:bookmarkStart w:id="68" w:name="OLE_LINK19"/>
      <w:bookmarkStart w:id="69" w:name="OLE_LINK17"/>
      <w:bookmarkEnd w:id="0"/>
    </w:p>
    <w:p w:rsidR="00D94036" w:rsidRPr="00DA25F4" w:rsidRDefault="00D94036" w:rsidP="00D94036">
      <w:pPr>
        <w:rPr>
          <w:rFonts w:ascii="Arial" w:hAnsi="Arial" w:cs="Arial"/>
        </w:rPr>
      </w:pPr>
    </w:p>
    <w:p w:rsidR="00FC4492" w:rsidRPr="00DA25F4" w:rsidRDefault="007760F2" w:rsidP="00A91FEF">
      <w:pPr>
        <w:pStyle w:val="Heading4"/>
        <w:keepNext w:val="0"/>
        <w:widowControl w:val="0"/>
        <w:tabs>
          <w:tab w:val="clear" w:pos="151"/>
          <w:tab w:val="clear" w:pos="288"/>
          <w:tab w:val="clear" w:pos="468"/>
          <w:tab w:val="clear" w:pos="7371"/>
          <w:tab w:val="clear" w:pos="8789"/>
        </w:tabs>
        <w:suppressAutoHyphens w:val="0"/>
        <w:rPr>
          <w:rFonts w:ascii="Arial" w:hAnsi="Arial" w:cs="Arial"/>
          <w:sz w:val="20"/>
        </w:rPr>
      </w:pPr>
      <w:r w:rsidRPr="00DA25F4">
        <w:rPr>
          <w:rFonts w:ascii="Arial" w:hAnsi="Arial" w:cs="Arial"/>
          <w:sz w:val="20"/>
        </w:rPr>
        <w:t>4</w:t>
      </w:r>
      <w:r w:rsidR="00AA53BE" w:rsidRPr="00DA25F4">
        <w:rPr>
          <w:rFonts w:ascii="Arial" w:hAnsi="Arial" w:cs="Arial"/>
          <w:sz w:val="20"/>
        </w:rPr>
        <w:t>.</w:t>
      </w:r>
      <w:r w:rsidR="00AA53BE" w:rsidRPr="00DA25F4">
        <w:rPr>
          <w:rFonts w:ascii="Arial" w:hAnsi="Arial" w:cs="Arial"/>
          <w:sz w:val="20"/>
        </w:rPr>
        <w:tab/>
        <w:t xml:space="preserve">DİĞER </w:t>
      </w:r>
      <w:bookmarkEnd w:id="67"/>
      <w:r w:rsidR="00BF4B1C" w:rsidRPr="00DA25F4">
        <w:rPr>
          <w:rFonts w:ascii="Arial" w:hAnsi="Arial" w:cs="Arial"/>
          <w:sz w:val="20"/>
        </w:rPr>
        <w:t>VARLIKLAR VE YÜKÜMLÜLÜKLER</w:t>
      </w:r>
    </w:p>
    <w:p w:rsidR="00FC4492" w:rsidRPr="00DA25F4" w:rsidRDefault="00FC4492" w:rsidP="00A91FEF">
      <w:pPr>
        <w:widowControl w:val="0"/>
        <w:jc w:val="both"/>
        <w:rPr>
          <w:rFonts w:ascii="Arial" w:hAnsi="Arial" w:cs="Arial"/>
          <w:sz w:val="20"/>
          <w:szCs w:val="20"/>
        </w:rPr>
      </w:pPr>
    </w:p>
    <w:p w:rsidR="00FC4492" w:rsidRPr="00DA25F4" w:rsidRDefault="00195716" w:rsidP="00A91FEF">
      <w:pPr>
        <w:widowControl w:val="0"/>
        <w:jc w:val="both"/>
        <w:rPr>
          <w:rFonts w:ascii="Arial" w:hAnsi="Arial" w:cs="Arial"/>
          <w:spacing w:val="-2"/>
          <w:sz w:val="20"/>
          <w:szCs w:val="20"/>
        </w:rPr>
      </w:pPr>
      <w:r w:rsidRPr="00DA25F4">
        <w:rPr>
          <w:rFonts w:ascii="Arial" w:hAnsi="Arial" w:cs="Arial"/>
          <w:spacing w:val="-2"/>
          <w:sz w:val="20"/>
          <w:szCs w:val="20"/>
        </w:rPr>
        <w:t>31 Mart 2011</w:t>
      </w:r>
      <w:r w:rsidR="008723F7" w:rsidRPr="00DA25F4">
        <w:rPr>
          <w:rFonts w:ascii="Arial" w:hAnsi="Arial" w:cs="Arial"/>
          <w:spacing w:val="-2"/>
          <w:sz w:val="20"/>
          <w:szCs w:val="20"/>
        </w:rPr>
        <w:t xml:space="preserve"> ve 31 Aralık </w:t>
      </w:r>
      <w:r w:rsidRPr="00DA25F4">
        <w:rPr>
          <w:rFonts w:ascii="Arial" w:hAnsi="Arial" w:cs="Arial"/>
          <w:spacing w:val="-2"/>
          <w:sz w:val="20"/>
          <w:szCs w:val="20"/>
        </w:rPr>
        <w:t>2010</w:t>
      </w:r>
      <w:r w:rsidR="008723F7" w:rsidRPr="00DA25F4">
        <w:rPr>
          <w:rFonts w:ascii="Arial" w:hAnsi="Arial" w:cs="Arial"/>
          <w:spacing w:val="-2"/>
          <w:sz w:val="20"/>
          <w:szCs w:val="20"/>
        </w:rPr>
        <w:t xml:space="preserve"> tarihleri itibariyle </w:t>
      </w:r>
      <w:r w:rsidR="000441FF" w:rsidRPr="00DA25F4">
        <w:rPr>
          <w:rFonts w:ascii="Arial" w:hAnsi="Arial" w:cs="Arial"/>
          <w:spacing w:val="-2"/>
          <w:sz w:val="20"/>
          <w:szCs w:val="20"/>
        </w:rPr>
        <w:t xml:space="preserve">kısa ve </w:t>
      </w:r>
      <w:r w:rsidR="008723F7" w:rsidRPr="00DA25F4">
        <w:rPr>
          <w:rFonts w:ascii="Arial" w:hAnsi="Arial" w:cs="Arial"/>
          <w:spacing w:val="-2"/>
          <w:sz w:val="20"/>
          <w:szCs w:val="20"/>
        </w:rPr>
        <w:t xml:space="preserve">uzun vadeli diğer </w:t>
      </w:r>
      <w:r w:rsidR="008168F4" w:rsidRPr="00DA25F4">
        <w:rPr>
          <w:rFonts w:ascii="Arial" w:hAnsi="Arial" w:cs="Arial"/>
          <w:spacing w:val="-2"/>
          <w:sz w:val="20"/>
          <w:szCs w:val="20"/>
        </w:rPr>
        <w:t>varlık ve yükümlülüklerin</w:t>
      </w:r>
      <w:r w:rsidR="008723F7" w:rsidRPr="00DA25F4">
        <w:rPr>
          <w:rFonts w:ascii="Arial" w:hAnsi="Arial" w:cs="Arial"/>
          <w:spacing w:val="-2"/>
          <w:sz w:val="20"/>
          <w:szCs w:val="20"/>
        </w:rPr>
        <w:t xml:space="preserve"> detayları aşağıda verilmiştir:</w:t>
      </w:r>
    </w:p>
    <w:p w:rsidR="008168F4" w:rsidRPr="00DA25F4" w:rsidRDefault="008168F4" w:rsidP="00A91FEF">
      <w:pPr>
        <w:widowControl w:val="0"/>
        <w:jc w:val="both"/>
        <w:rPr>
          <w:rFonts w:ascii="Arial" w:hAnsi="Arial" w:cs="Arial"/>
          <w:spacing w:val="-2"/>
          <w:sz w:val="20"/>
          <w:szCs w:val="20"/>
        </w:rPr>
      </w:pPr>
    </w:p>
    <w:p w:rsidR="008168F4" w:rsidRPr="00DA25F4" w:rsidRDefault="008168F4" w:rsidP="008168F4">
      <w:pPr>
        <w:widowControl w:val="0"/>
        <w:jc w:val="both"/>
        <w:rPr>
          <w:rFonts w:ascii="Arial" w:hAnsi="Arial" w:cs="Arial"/>
          <w:b/>
          <w:bCs/>
          <w:sz w:val="20"/>
          <w:szCs w:val="20"/>
        </w:rPr>
      </w:pPr>
      <w:r w:rsidRPr="00DA25F4">
        <w:rPr>
          <w:rFonts w:ascii="Arial" w:hAnsi="Arial" w:cs="Arial"/>
          <w:b/>
          <w:bCs/>
          <w:sz w:val="20"/>
          <w:szCs w:val="20"/>
        </w:rPr>
        <w:t>Diğer dönen varlıklar</w:t>
      </w:r>
    </w:p>
    <w:p w:rsidR="008168F4" w:rsidRPr="00DA25F4" w:rsidRDefault="008168F4" w:rsidP="008168F4">
      <w:pPr>
        <w:widowControl w:val="0"/>
        <w:tabs>
          <w:tab w:val="right" w:pos="7088"/>
          <w:tab w:val="right" w:pos="9071"/>
        </w:tabs>
        <w:jc w:val="both"/>
        <w:rPr>
          <w:rFonts w:ascii="Arial" w:hAnsi="Arial" w:cs="Arial"/>
          <w:sz w:val="20"/>
          <w:szCs w:val="20"/>
        </w:rPr>
      </w:pPr>
      <w:r w:rsidRPr="00DA25F4">
        <w:rPr>
          <w:rFonts w:ascii="Arial" w:hAnsi="Arial" w:cs="Arial"/>
          <w:b/>
          <w:sz w:val="20"/>
          <w:szCs w:val="20"/>
        </w:rPr>
        <w:tab/>
        <w:t>31 Mart 2011</w:t>
      </w:r>
      <w:r w:rsidRPr="00DA25F4">
        <w:rPr>
          <w:rFonts w:ascii="Arial" w:hAnsi="Arial" w:cs="Arial"/>
          <w:b/>
          <w:sz w:val="20"/>
          <w:szCs w:val="20"/>
        </w:rPr>
        <w:tab/>
        <w:t>31 Aralık 2010</w:t>
      </w:r>
    </w:p>
    <w:p w:rsidR="008168F4" w:rsidRPr="00DA25F4" w:rsidRDefault="008168F4" w:rsidP="008168F4">
      <w:pPr>
        <w:widowControl w:val="0"/>
        <w:tabs>
          <w:tab w:val="decimal" w:pos="7088"/>
          <w:tab w:val="decimal" w:pos="9071"/>
        </w:tabs>
        <w:jc w:val="both"/>
        <w:rPr>
          <w:rFonts w:ascii="Arial" w:hAnsi="Arial" w:cs="Arial"/>
          <w:b/>
          <w:sz w:val="20"/>
          <w:szCs w:val="20"/>
        </w:rPr>
      </w:pPr>
    </w:p>
    <w:p w:rsidR="008168F4" w:rsidRPr="00DA25F4" w:rsidRDefault="008168F4" w:rsidP="008168F4">
      <w:pPr>
        <w:widowControl w:val="0"/>
        <w:tabs>
          <w:tab w:val="decimal" w:pos="7088"/>
          <w:tab w:val="decimal" w:pos="9071"/>
        </w:tabs>
        <w:jc w:val="both"/>
        <w:rPr>
          <w:rFonts w:ascii="Arial" w:hAnsi="Arial" w:cs="Arial"/>
          <w:sz w:val="20"/>
          <w:szCs w:val="20"/>
        </w:rPr>
      </w:pPr>
      <w:bookmarkStart w:id="70" w:name="OLE_LINK90"/>
      <w:r w:rsidRPr="00DA25F4">
        <w:rPr>
          <w:rFonts w:ascii="Arial" w:hAnsi="Arial" w:cs="Arial"/>
          <w:sz w:val="20"/>
          <w:szCs w:val="20"/>
        </w:rPr>
        <w:t>Katma değe</w:t>
      </w:r>
      <w:r w:rsidR="00A2783F" w:rsidRPr="00DA25F4">
        <w:rPr>
          <w:rFonts w:ascii="Arial" w:hAnsi="Arial" w:cs="Arial"/>
          <w:sz w:val="20"/>
          <w:szCs w:val="20"/>
        </w:rPr>
        <w:t xml:space="preserve">r vergisi (“KDV”) alacakları </w:t>
      </w:r>
      <w:r w:rsidRPr="00DA25F4">
        <w:rPr>
          <w:rFonts w:ascii="Arial" w:hAnsi="Arial" w:cs="Arial"/>
          <w:sz w:val="20"/>
          <w:szCs w:val="20"/>
        </w:rPr>
        <w:tab/>
        <w:t>1.394.506</w:t>
      </w:r>
      <w:r w:rsidRPr="00DA25F4">
        <w:rPr>
          <w:rFonts w:ascii="Arial" w:hAnsi="Arial" w:cs="Arial"/>
          <w:sz w:val="20"/>
          <w:szCs w:val="20"/>
        </w:rPr>
        <w:tab/>
        <w:t>1.307.508</w:t>
      </w:r>
    </w:p>
    <w:p w:rsidR="008168F4" w:rsidRPr="00DA25F4" w:rsidRDefault="00A2783F" w:rsidP="008168F4">
      <w:pPr>
        <w:widowControl w:val="0"/>
        <w:tabs>
          <w:tab w:val="decimal" w:pos="7088"/>
          <w:tab w:val="decimal" w:pos="9071"/>
        </w:tabs>
        <w:jc w:val="both"/>
        <w:rPr>
          <w:rFonts w:ascii="Arial" w:hAnsi="Arial" w:cs="Arial"/>
          <w:sz w:val="20"/>
          <w:szCs w:val="20"/>
        </w:rPr>
      </w:pPr>
      <w:r w:rsidRPr="00DA25F4">
        <w:rPr>
          <w:rFonts w:ascii="Arial" w:hAnsi="Arial" w:cs="Arial"/>
          <w:sz w:val="20"/>
          <w:szCs w:val="20"/>
        </w:rPr>
        <w:t>Verilen avanslar (</w:t>
      </w:r>
      <w:r w:rsidR="008168F4" w:rsidRPr="00DA25F4">
        <w:rPr>
          <w:rFonts w:ascii="Arial" w:hAnsi="Arial" w:cs="Arial"/>
          <w:sz w:val="20"/>
          <w:szCs w:val="20"/>
        </w:rPr>
        <w:t>*)</w:t>
      </w:r>
      <w:r w:rsidR="008168F4" w:rsidRPr="00DA25F4">
        <w:rPr>
          <w:rFonts w:ascii="Arial" w:hAnsi="Arial" w:cs="Arial"/>
          <w:sz w:val="20"/>
          <w:szCs w:val="20"/>
        </w:rPr>
        <w:tab/>
        <w:t>13.898.810</w:t>
      </w:r>
      <w:r w:rsidR="008168F4" w:rsidRPr="00DA25F4">
        <w:rPr>
          <w:rFonts w:ascii="Arial" w:hAnsi="Arial" w:cs="Arial"/>
          <w:sz w:val="20"/>
          <w:szCs w:val="20"/>
        </w:rPr>
        <w:tab/>
        <w:t>13.898.810</w:t>
      </w:r>
    </w:p>
    <w:p w:rsidR="008168F4" w:rsidRPr="00DA25F4" w:rsidRDefault="008168F4" w:rsidP="008168F4">
      <w:pPr>
        <w:widowControl w:val="0"/>
        <w:tabs>
          <w:tab w:val="decimal" w:pos="7088"/>
          <w:tab w:val="decimal" w:pos="9071"/>
        </w:tabs>
        <w:jc w:val="both"/>
        <w:rPr>
          <w:rFonts w:ascii="Arial" w:hAnsi="Arial" w:cs="Arial"/>
          <w:sz w:val="20"/>
          <w:szCs w:val="20"/>
        </w:rPr>
      </w:pPr>
      <w:r w:rsidRPr="00DA25F4">
        <w:rPr>
          <w:rFonts w:ascii="Arial" w:hAnsi="Arial" w:cs="Arial"/>
          <w:sz w:val="20"/>
          <w:szCs w:val="20"/>
        </w:rPr>
        <w:t>Gelecek aylara ait giderler</w:t>
      </w:r>
      <w:r w:rsidRPr="00DA25F4">
        <w:rPr>
          <w:rFonts w:ascii="Arial" w:hAnsi="Arial" w:cs="Arial"/>
          <w:sz w:val="20"/>
          <w:szCs w:val="20"/>
        </w:rPr>
        <w:tab/>
      </w:r>
      <w:r w:rsidR="001216C6" w:rsidRPr="00DA25F4">
        <w:rPr>
          <w:rFonts w:ascii="Arial" w:hAnsi="Arial" w:cs="Arial"/>
          <w:sz w:val="20"/>
          <w:szCs w:val="20"/>
        </w:rPr>
        <w:t>134.905</w:t>
      </w:r>
      <w:r w:rsidRPr="00DA25F4">
        <w:rPr>
          <w:rFonts w:ascii="Arial" w:hAnsi="Arial" w:cs="Arial"/>
          <w:sz w:val="20"/>
          <w:szCs w:val="20"/>
        </w:rPr>
        <w:tab/>
        <w:t>95.896</w:t>
      </w:r>
    </w:p>
    <w:p w:rsidR="008168F4" w:rsidRPr="00DA25F4" w:rsidRDefault="008168F4" w:rsidP="008168F4">
      <w:pPr>
        <w:widowControl w:val="0"/>
        <w:pBdr>
          <w:bottom w:val="single" w:sz="4" w:space="0" w:color="auto"/>
        </w:pBdr>
        <w:tabs>
          <w:tab w:val="decimal" w:pos="7088"/>
          <w:tab w:val="decimal" w:pos="9071"/>
        </w:tabs>
        <w:jc w:val="both"/>
        <w:rPr>
          <w:rFonts w:ascii="Arial" w:hAnsi="Arial" w:cs="Arial"/>
          <w:sz w:val="20"/>
          <w:szCs w:val="20"/>
        </w:rPr>
      </w:pPr>
      <w:r w:rsidRPr="00DA25F4">
        <w:rPr>
          <w:rFonts w:ascii="Arial" w:hAnsi="Arial" w:cs="Arial"/>
          <w:sz w:val="20"/>
          <w:szCs w:val="20"/>
        </w:rPr>
        <w:t>Peşin ödenen vergiler ve stopajlar</w:t>
      </w:r>
      <w:r w:rsidRPr="00DA25F4">
        <w:rPr>
          <w:rFonts w:ascii="Arial" w:hAnsi="Arial" w:cs="Arial"/>
          <w:sz w:val="20"/>
          <w:szCs w:val="20"/>
        </w:rPr>
        <w:tab/>
        <w:t>1.098</w:t>
      </w:r>
      <w:r w:rsidRPr="00DA25F4">
        <w:rPr>
          <w:rFonts w:ascii="Arial" w:hAnsi="Arial" w:cs="Arial"/>
          <w:sz w:val="20"/>
          <w:szCs w:val="20"/>
        </w:rPr>
        <w:tab/>
        <w:t>101</w:t>
      </w:r>
    </w:p>
    <w:p w:rsidR="008168F4" w:rsidRPr="00DA25F4" w:rsidRDefault="008168F4" w:rsidP="008168F4">
      <w:pPr>
        <w:widowControl w:val="0"/>
        <w:pBdr>
          <w:bottom w:val="single" w:sz="4" w:space="0" w:color="auto"/>
        </w:pBdr>
        <w:tabs>
          <w:tab w:val="decimal" w:pos="7088"/>
          <w:tab w:val="decimal" w:pos="9071"/>
        </w:tabs>
        <w:jc w:val="both"/>
        <w:rPr>
          <w:rFonts w:ascii="Arial" w:hAnsi="Arial" w:cs="Arial"/>
          <w:sz w:val="20"/>
          <w:szCs w:val="20"/>
        </w:rPr>
      </w:pPr>
      <w:r w:rsidRPr="00DA25F4">
        <w:rPr>
          <w:rFonts w:ascii="Arial" w:hAnsi="Arial" w:cs="Arial"/>
          <w:sz w:val="20"/>
          <w:szCs w:val="20"/>
        </w:rPr>
        <w:t>Diğer</w:t>
      </w:r>
      <w:r w:rsidRPr="00DA25F4">
        <w:rPr>
          <w:rFonts w:ascii="Arial" w:hAnsi="Arial" w:cs="Arial"/>
          <w:sz w:val="20"/>
          <w:szCs w:val="20"/>
        </w:rPr>
        <w:tab/>
      </w:r>
      <w:r w:rsidR="001216C6" w:rsidRPr="00DA25F4">
        <w:rPr>
          <w:rFonts w:ascii="Arial" w:hAnsi="Arial" w:cs="Arial"/>
          <w:sz w:val="20"/>
          <w:szCs w:val="20"/>
        </w:rPr>
        <w:t>219.619</w:t>
      </w:r>
      <w:r w:rsidRPr="00DA25F4">
        <w:rPr>
          <w:rFonts w:ascii="Arial" w:hAnsi="Arial" w:cs="Arial"/>
          <w:sz w:val="20"/>
          <w:szCs w:val="20"/>
        </w:rPr>
        <w:tab/>
        <w:t>54.832</w:t>
      </w:r>
    </w:p>
    <w:p w:rsidR="008168F4" w:rsidRPr="00DA25F4" w:rsidRDefault="008168F4" w:rsidP="008168F4">
      <w:pPr>
        <w:widowControl w:val="0"/>
        <w:tabs>
          <w:tab w:val="decimal" w:pos="7088"/>
          <w:tab w:val="decimal" w:pos="9071"/>
        </w:tabs>
        <w:jc w:val="both"/>
        <w:rPr>
          <w:rFonts w:ascii="Arial" w:hAnsi="Arial" w:cs="Arial"/>
          <w:sz w:val="20"/>
          <w:szCs w:val="20"/>
        </w:rPr>
      </w:pPr>
      <w:r w:rsidRPr="00DA25F4">
        <w:rPr>
          <w:rFonts w:ascii="Arial" w:hAnsi="Arial" w:cs="Arial"/>
          <w:sz w:val="20"/>
          <w:szCs w:val="20"/>
        </w:rPr>
        <w:tab/>
      </w:r>
      <w:r w:rsidRPr="00DA25F4">
        <w:rPr>
          <w:rFonts w:ascii="Arial" w:hAnsi="Arial" w:cs="Arial"/>
          <w:sz w:val="20"/>
          <w:szCs w:val="20"/>
        </w:rPr>
        <w:tab/>
      </w:r>
    </w:p>
    <w:p w:rsidR="008168F4" w:rsidRPr="00DA25F4" w:rsidRDefault="008168F4" w:rsidP="008168F4">
      <w:pPr>
        <w:widowControl w:val="0"/>
        <w:pBdr>
          <w:bottom w:val="single" w:sz="12" w:space="0" w:color="auto"/>
        </w:pBdr>
        <w:tabs>
          <w:tab w:val="decimal" w:pos="7088"/>
          <w:tab w:val="decimal" w:pos="9071"/>
        </w:tabs>
        <w:jc w:val="both"/>
        <w:rPr>
          <w:rFonts w:ascii="Arial" w:hAnsi="Arial" w:cs="Arial"/>
          <w:b/>
          <w:sz w:val="20"/>
          <w:szCs w:val="20"/>
        </w:rPr>
      </w:pPr>
      <w:r w:rsidRPr="00DA25F4">
        <w:rPr>
          <w:rFonts w:ascii="Arial" w:hAnsi="Arial" w:cs="Arial"/>
          <w:b/>
          <w:sz w:val="20"/>
          <w:szCs w:val="20"/>
        </w:rPr>
        <w:tab/>
        <w:t>15.</w:t>
      </w:r>
      <w:r w:rsidR="00A2783F" w:rsidRPr="00DA25F4">
        <w:rPr>
          <w:rFonts w:ascii="Arial" w:hAnsi="Arial" w:cs="Arial"/>
          <w:b/>
          <w:sz w:val="20"/>
          <w:szCs w:val="20"/>
        </w:rPr>
        <w:t>648.938</w:t>
      </w:r>
      <w:r w:rsidRPr="00DA25F4">
        <w:rPr>
          <w:rFonts w:ascii="Arial" w:hAnsi="Arial" w:cs="Arial"/>
          <w:b/>
          <w:sz w:val="20"/>
          <w:szCs w:val="20"/>
        </w:rPr>
        <w:tab/>
        <w:t>15.357.147</w:t>
      </w:r>
    </w:p>
    <w:bookmarkEnd w:id="70"/>
    <w:p w:rsidR="008168F4" w:rsidRPr="00DA25F4" w:rsidRDefault="008168F4" w:rsidP="008168F4">
      <w:pPr>
        <w:widowControl w:val="0"/>
        <w:jc w:val="both"/>
        <w:rPr>
          <w:rFonts w:ascii="Arial" w:hAnsi="Arial" w:cs="Arial"/>
          <w:spacing w:val="-2"/>
          <w:sz w:val="20"/>
          <w:szCs w:val="20"/>
        </w:rPr>
      </w:pPr>
    </w:p>
    <w:p w:rsidR="008168F4" w:rsidRPr="00DA25F4" w:rsidRDefault="008168F4" w:rsidP="008168F4">
      <w:pPr>
        <w:widowControl w:val="0"/>
        <w:tabs>
          <w:tab w:val="left" w:pos="567"/>
        </w:tabs>
        <w:ind w:left="567" w:hanging="567"/>
        <w:jc w:val="both"/>
        <w:rPr>
          <w:rFonts w:ascii="Arial" w:hAnsi="Arial" w:cs="Arial"/>
          <w:spacing w:val="-2"/>
          <w:sz w:val="20"/>
          <w:szCs w:val="20"/>
        </w:rPr>
      </w:pPr>
      <w:r w:rsidRPr="00DA25F4">
        <w:rPr>
          <w:rFonts w:ascii="Arial" w:hAnsi="Arial" w:cs="Arial"/>
          <w:spacing w:val="-2"/>
          <w:sz w:val="20"/>
          <w:szCs w:val="20"/>
        </w:rPr>
        <w:t>(*)</w:t>
      </w:r>
      <w:r w:rsidRPr="00DA25F4">
        <w:rPr>
          <w:rFonts w:ascii="Arial" w:hAnsi="Arial" w:cs="Arial"/>
          <w:spacing w:val="-2"/>
          <w:sz w:val="20"/>
          <w:szCs w:val="20"/>
        </w:rPr>
        <w:tab/>
      </w:r>
      <w:r w:rsidR="00A2783F" w:rsidRPr="00DA25F4">
        <w:rPr>
          <w:rFonts w:ascii="Arial" w:hAnsi="Arial" w:cs="Arial"/>
          <w:spacing w:val="-2"/>
          <w:sz w:val="20"/>
          <w:szCs w:val="20"/>
        </w:rPr>
        <w:t xml:space="preserve">31 Mart 2011 ve 31 Aralık 2010 tarihleri itibariyle verilen avanslar çeşitli projeler için verilmiş avanslardan oluşmaktadır. </w:t>
      </w:r>
      <w:r w:rsidR="00721AF7" w:rsidRPr="00DA25F4">
        <w:rPr>
          <w:rFonts w:ascii="Arial" w:hAnsi="Arial" w:cs="Arial"/>
          <w:spacing w:val="-2"/>
          <w:sz w:val="20"/>
          <w:szCs w:val="20"/>
        </w:rPr>
        <w:t xml:space="preserve">31 Mart 2011 ve </w:t>
      </w:r>
      <w:r w:rsidR="00A2783F" w:rsidRPr="00DA25F4">
        <w:rPr>
          <w:rFonts w:ascii="Arial" w:hAnsi="Arial" w:cs="Arial"/>
          <w:spacing w:val="-2"/>
          <w:sz w:val="20"/>
          <w:szCs w:val="20"/>
        </w:rPr>
        <w:t xml:space="preserve">31 Aralık 2010 </w:t>
      </w:r>
      <w:r w:rsidR="00721AF7" w:rsidRPr="00DA25F4">
        <w:rPr>
          <w:rFonts w:ascii="Arial" w:hAnsi="Arial" w:cs="Arial"/>
          <w:spacing w:val="-2"/>
          <w:sz w:val="20"/>
          <w:szCs w:val="20"/>
        </w:rPr>
        <w:t xml:space="preserve">tarihleri </w:t>
      </w:r>
      <w:r w:rsidR="00A2783F" w:rsidRPr="00DA25F4">
        <w:rPr>
          <w:rFonts w:ascii="Arial" w:hAnsi="Arial" w:cs="Arial"/>
          <w:spacing w:val="-2"/>
          <w:sz w:val="20"/>
          <w:szCs w:val="20"/>
        </w:rPr>
        <w:t xml:space="preserve">itibari ile verilen avansların 5.032.995 TL’si </w:t>
      </w:r>
      <w:proofErr w:type="spellStart"/>
      <w:r w:rsidR="00A2783F" w:rsidRPr="00DA25F4">
        <w:rPr>
          <w:rFonts w:ascii="Arial" w:hAnsi="Arial" w:cs="Arial"/>
          <w:spacing w:val="-2"/>
          <w:sz w:val="20"/>
          <w:szCs w:val="20"/>
        </w:rPr>
        <w:t>Bomonti</w:t>
      </w:r>
      <w:proofErr w:type="spellEnd"/>
      <w:r w:rsidR="00A2783F" w:rsidRPr="00DA25F4">
        <w:rPr>
          <w:rFonts w:ascii="Arial" w:hAnsi="Arial" w:cs="Arial"/>
          <w:spacing w:val="-2"/>
          <w:sz w:val="20"/>
          <w:szCs w:val="20"/>
        </w:rPr>
        <w:t xml:space="preserve"> Projesinden satın alınan 9 apartman dairesi ve 5.407.780 TL’si </w:t>
      </w:r>
      <w:proofErr w:type="gramStart"/>
      <w:r w:rsidR="00A2783F" w:rsidRPr="00DA25F4">
        <w:rPr>
          <w:rFonts w:ascii="Arial" w:hAnsi="Arial" w:cs="Arial"/>
          <w:spacing w:val="-2"/>
          <w:sz w:val="20"/>
          <w:szCs w:val="20"/>
        </w:rPr>
        <w:t>Kağıthane</w:t>
      </w:r>
      <w:proofErr w:type="gramEnd"/>
      <w:r w:rsidR="00A2783F" w:rsidRPr="00DA25F4">
        <w:rPr>
          <w:rFonts w:ascii="Arial" w:hAnsi="Arial" w:cs="Arial"/>
          <w:spacing w:val="-2"/>
          <w:sz w:val="20"/>
          <w:szCs w:val="20"/>
        </w:rPr>
        <w:t xml:space="preserve"> Ofis Park </w:t>
      </w:r>
      <w:proofErr w:type="spellStart"/>
      <w:r w:rsidR="00A2783F" w:rsidRPr="00DA25F4">
        <w:rPr>
          <w:rFonts w:ascii="Arial" w:hAnsi="Arial" w:cs="Arial"/>
          <w:spacing w:val="-2"/>
          <w:sz w:val="20"/>
          <w:szCs w:val="20"/>
        </w:rPr>
        <w:t>Projesin’den</w:t>
      </w:r>
      <w:proofErr w:type="spellEnd"/>
      <w:r w:rsidR="00A2783F" w:rsidRPr="00DA25F4">
        <w:rPr>
          <w:rFonts w:ascii="Arial" w:hAnsi="Arial" w:cs="Arial"/>
          <w:spacing w:val="-2"/>
          <w:sz w:val="20"/>
          <w:szCs w:val="20"/>
        </w:rPr>
        <w:t xml:space="preserve"> alınan 2 apartman dairesi ile ilgilidir. Söz konusu dairelerin inşaatı henüz tamamlanmadığından ve satış sözleşmesine göre risk henüz Grup’a geçmediğinden bu daireler için ödenen miktar verilen avans olarak gösterilmektedir.</w:t>
      </w:r>
    </w:p>
    <w:p w:rsidR="008168F4" w:rsidRPr="00DA25F4" w:rsidRDefault="008168F4" w:rsidP="00A91FEF">
      <w:pPr>
        <w:widowControl w:val="0"/>
        <w:jc w:val="both"/>
        <w:rPr>
          <w:rFonts w:ascii="Arial" w:hAnsi="Arial" w:cs="Arial"/>
          <w:spacing w:val="-2"/>
          <w:sz w:val="20"/>
          <w:szCs w:val="20"/>
        </w:rPr>
      </w:pPr>
    </w:p>
    <w:p w:rsidR="00FD0641" w:rsidRPr="00DA25F4" w:rsidRDefault="00CE413E" w:rsidP="00FD0641">
      <w:pPr>
        <w:widowControl w:val="0"/>
        <w:jc w:val="both"/>
        <w:rPr>
          <w:rFonts w:ascii="Arial" w:hAnsi="Arial" w:cs="Arial"/>
          <w:sz w:val="20"/>
          <w:szCs w:val="20"/>
        </w:rPr>
      </w:pPr>
      <w:bookmarkStart w:id="71" w:name="OLE_LINK126"/>
      <w:r w:rsidRPr="00DA25F4">
        <w:rPr>
          <w:rFonts w:ascii="Arial" w:hAnsi="Arial" w:cs="Arial"/>
          <w:b/>
          <w:sz w:val="20"/>
          <w:szCs w:val="20"/>
        </w:rPr>
        <w:t>Diğer duran varlıklar</w:t>
      </w:r>
    </w:p>
    <w:p w:rsidR="00FD0641" w:rsidRPr="00DA25F4" w:rsidRDefault="00FD0641" w:rsidP="00FD0641">
      <w:pPr>
        <w:widowControl w:val="0"/>
        <w:tabs>
          <w:tab w:val="right" w:pos="7088"/>
          <w:tab w:val="right" w:pos="9071"/>
        </w:tabs>
        <w:jc w:val="both"/>
        <w:outlineLvl w:val="0"/>
        <w:rPr>
          <w:rFonts w:ascii="Arial" w:hAnsi="Arial" w:cs="Arial"/>
          <w:b/>
          <w:sz w:val="20"/>
          <w:szCs w:val="20"/>
        </w:rPr>
      </w:pPr>
      <w:r w:rsidRPr="00DA25F4">
        <w:rPr>
          <w:rFonts w:ascii="Arial" w:hAnsi="Arial" w:cs="Arial"/>
          <w:sz w:val="20"/>
          <w:szCs w:val="20"/>
        </w:rPr>
        <w:tab/>
      </w:r>
      <w:r w:rsidR="00195716" w:rsidRPr="00DA25F4">
        <w:rPr>
          <w:rFonts w:ascii="Arial" w:hAnsi="Arial" w:cs="Arial"/>
          <w:b/>
          <w:sz w:val="20"/>
          <w:szCs w:val="20"/>
        </w:rPr>
        <w:t>31 Mart 2011</w:t>
      </w:r>
      <w:r w:rsidRPr="00DA25F4">
        <w:rPr>
          <w:rFonts w:ascii="Arial" w:hAnsi="Arial" w:cs="Arial"/>
          <w:b/>
          <w:sz w:val="20"/>
          <w:szCs w:val="20"/>
        </w:rPr>
        <w:tab/>
        <w:t xml:space="preserve">31 Aralık </w:t>
      </w:r>
      <w:r w:rsidR="00195716" w:rsidRPr="00DA25F4">
        <w:rPr>
          <w:rFonts w:ascii="Arial" w:hAnsi="Arial" w:cs="Arial"/>
          <w:b/>
          <w:sz w:val="20"/>
          <w:szCs w:val="20"/>
        </w:rPr>
        <w:t>2010</w:t>
      </w:r>
    </w:p>
    <w:p w:rsidR="00FD0641" w:rsidRPr="00DA25F4" w:rsidRDefault="00FD0641" w:rsidP="00FD0641">
      <w:pPr>
        <w:widowControl w:val="0"/>
        <w:tabs>
          <w:tab w:val="decimal" w:pos="7088"/>
          <w:tab w:val="decimal" w:pos="9071"/>
        </w:tabs>
        <w:jc w:val="both"/>
        <w:rPr>
          <w:rFonts w:ascii="Arial" w:hAnsi="Arial" w:cs="Arial"/>
          <w:sz w:val="20"/>
          <w:szCs w:val="20"/>
        </w:rPr>
      </w:pPr>
    </w:p>
    <w:p w:rsidR="00FD0641" w:rsidRPr="00DA25F4" w:rsidRDefault="00FD0641" w:rsidP="00DB7089">
      <w:pPr>
        <w:pStyle w:val="Body"/>
        <w:keepLines w:val="0"/>
        <w:widowControl w:val="0"/>
        <w:pBdr>
          <w:bottom w:val="single" w:sz="4" w:space="1" w:color="auto"/>
        </w:pBdr>
        <w:tabs>
          <w:tab w:val="decimal" w:pos="7088"/>
          <w:tab w:val="decimal" w:pos="9071"/>
        </w:tabs>
        <w:spacing w:after="0" w:line="240" w:lineRule="auto"/>
        <w:rPr>
          <w:rFonts w:ascii="Arial" w:hAnsi="Arial" w:cs="Arial"/>
          <w:sz w:val="20"/>
          <w:lang w:val="tr-TR"/>
        </w:rPr>
      </w:pPr>
      <w:r w:rsidRPr="00DA25F4">
        <w:rPr>
          <w:rFonts w:ascii="Arial" w:hAnsi="Arial" w:cs="Arial"/>
          <w:bCs/>
          <w:sz w:val="20"/>
          <w:lang w:val="tr-TR"/>
        </w:rPr>
        <w:t>Katma değer vergisi (“KDV”) alacakları</w:t>
      </w:r>
      <w:r w:rsidRPr="00DA25F4">
        <w:rPr>
          <w:rFonts w:ascii="Arial" w:hAnsi="Arial" w:cs="Arial"/>
          <w:sz w:val="20"/>
          <w:lang w:val="tr-TR"/>
        </w:rPr>
        <w:tab/>
      </w:r>
      <w:r w:rsidR="00CE413E" w:rsidRPr="00DA25F4">
        <w:rPr>
          <w:rFonts w:ascii="Arial" w:hAnsi="Arial" w:cs="Arial"/>
          <w:sz w:val="20"/>
          <w:lang w:val="tr-TR" w:eastAsia="tr-TR"/>
        </w:rPr>
        <w:t>10.775.839</w:t>
      </w:r>
      <w:r w:rsidRPr="00DA25F4">
        <w:rPr>
          <w:rFonts w:ascii="Arial" w:hAnsi="Arial" w:cs="Arial"/>
          <w:sz w:val="20"/>
          <w:lang w:val="tr-TR"/>
        </w:rPr>
        <w:tab/>
      </w:r>
      <w:r w:rsidR="002250EE" w:rsidRPr="00DA25F4">
        <w:rPr>
          <w:rFonts w:ascii="Arial" w:hAnsi="Arial" w:cs="Arial"/>
          <w:color w:val="000000"/>
          <w:sz w:val="20"/>
          <w:lang w:val="tr-TR" w:eastAsia="tr-TR"/>
        </w:rPr>
        <w:t>10.774.934</w:t>
      </w:r>
      <w:r w:rsidRPr="00DA25F4">
        <w:rPr>
          <w:rFonts w:ascii="Arial" w:hAnsi="Arial" w:cs="Arial"/>
          <w:sz w:val="20"/>
          <w:lang w:val="tr-TR"/>
        </w:rPr>
        <w:tab/>
      </w:r>
      <w:r w:rsidRPr="00DA25F4">
        <w:rPr>
          <w:rFonts w:ascii="Arial" w:hAnsi="Arial" w:cs="Arial"/>
          <w:sz w:val="20"/>
          <w:lang w:val="tr-TR"/>
        </w:rPr>
        <w:tab/>
      </w:r>
    </w:p>
    <w:p w:rsidR="00FD0641" w:rsidRPr="00DA25F4" w:rsidRDefault="00FD0641" w:rsidP="00FD0641">
      <w:pPr>
        <w:widowControl w:val="0"/>
        <w:tabs>
          <w:tab w:val="decimal" w:pos="7088"/>
          <w:tab w:val="decimal" w:pos="9071"/>
        </w:tabs>
        <w:jc w:val="both"/>
        <w:rPr>
          <w:rFonts w:ascii="Arial" w:hAnsi="Arial" w:cs="Arial"/>
          <w:sz w:val="20"/>
          <w:szCs w:val="20"/>
        </w:rPr>
      </w:pPr>
    </w:p>
    <w:p w:rsidR="008168F4" w:rsidRPr="00DA25F4" w:rsidRDefault="00DB7089" w:rsidP="00DB7089">
      <w:pPr>
        <w:widowControl w:val="0"/>
        <w:pBdr>
          <w:bottom w:val="single" w:sz="12" w:space="0" w:color="auto"/>
        </w:pBdr>
        <w:tabs>
          <w:tab w:val="decimal" w:pos="7088"/>
          <w:tab w:val="decimal" w:pos="9071"/>
        </w:tabs>
        <w:jc w:val="both"/>
        <w:rPr>
          <w:rFonts w:ascii="Arial" w:hAnsi="Arial" w:cs="Arial"/>
          <w:b/>
          <w:sz w:val="20"/>
          <w:szCs w:val="20"/>
        </w:rPr>
      </w:pPr>
      <w:r w:rsidRPr="00DA25F4">
        <w:rPr>
          <w:rFonts w:ascii="Arial" w:hAnsi="Arial" w:cs="Arial"/>
          <w:b/>
          <w:sz w:val="20"/>
          <w:szCs w:val="20"/>
        </w:rPr>
        <w:tab/>
      </w:r>
      <w:r w:rsidR="00CE413E" w:rsidRPr="00DA25F4">
        <w:rPr>
          <w:rFonts w:ascii="Arial" w:hAnsi="Arial" w:cs="Arial"/>
          <w:b/>
          <w:sz w:val="20"/>
          <w:szCs w:val="20"/>
        </w:rPr>
        <w:t>10.775.839</w:t>
      </w:r>
      <w:r w:rsidR="00FD0641" w:rsidRPr="00DA25F4">
        <w:rPr>
          <w:rFonts w:ascii="Arial" w:hAnsi="Arial" w:cs="Arial"/>
          <w:b/>
          <w:sz w:val="20"/>
          <w:szCs w:val="20"/>
        </w:rPr>
        <w:tab/>
      </w:r>
      <w:r w:rsidR="008168F4" w:rsidRPr="00DA25F4">
        <w:rPr>
          <w:rFonts w:ascii="Arial" w:hAnsi="Arial" w:cs="Arial"/>
          <w:b/>
          <w:sz w:val="20"/>
          <w:szCs w:val="20"/>
        </w:rPr>
        <w:t>10.774.934</w:t>
      </w:r>
    </w:p>
    <w:p w:rsidR="008168F4" w:rsidRPr="00DA25F4" w:rsidRDefault="008168F4" w:rsidP="00A91FEF">
      <w:pPr>
        <w:widowControl w:val="0"/>
        <w:jc w:val="both"/>
        <w:rPr>
          <w:rFonts w:ascii="Arial" w:hAnsi="Arial" w:cs="Arial"/>
          <w:b/>
          <w:sz w:val="20"/>
          <w:szCs w:val="20"/>
        </w:rPr>
      </w:pPr>
    </w:p>
    <w:p w:rsidR="00A215C0" w:rsidRPr="00DA25F4" w:rsidRDefault="00A215C0" w:rsidP="00A91FEF">
      <w:pPr>
        <w:widowControl w:val="0"/>
        <w:jc w:val="both"/>
        <w:rPr>
          <w:rFonts w:ascii="Arial" w:hAnsi="Arial" w:cs="Arial"/>
          <w:b/>
          <w:sz w:val="20"/>
          <w:szCs w:val="20"/>
        </w:rPr>
      </w:pPr>
    </w:p>
    <w:p w:rsidR="008168F4" w:rsidRPr="00DA25F4" w:rsidRDefault="008168F4" w:rsidP="00A91FEF">
      <w:pPr>
        <w:widowControl w:val="0"/>
        <w:jc w:val="both"/>
        <w:rPr>
          <w:rFonts w:ascii="Arial" w:hAnsi="Arial" w:cs="Arial"/>
          <w:b/>
          <w:sz w:val="20"/>
          <w:szCs w:val="20"/>
        </w:rPr>
      </w:pPr>
    </w:p>
    <w:p w:rsidR="00DB7089" w:rsidRPr="00DA25F4" w:rsidRDefault="00DB7089">
      <w:pPr>
        <w:rPr>
          <w:rFonts w:ascii="Arial" w:hAnsi="Arial" w:cs="Arial"/>
          <w:b/>
          <w:sz w:val="20"/>
          <w:szCs w:val="20"/>
        </w:rPr>
      </w:pPr>
      <w:r w:rsidRPr="00DA25F4">
        <w:rPr>
          <w:rFonts w:ascii="Arial" w:hAnsi="Arial" w:cs="Arial"/>
          <w:sz w:val="20"/>
        </w:rPr>
        <w:br w:type="page"/>
      </w:r>
    </w:p>
    <w:p w:rsidR="008168F4" w:rsidRPr="00DA25F4" w:rsidRDefault="008168F4" w:rsidP="008168F4">
      <w:pPr>
        <w:pStyle w:val="Heading4"/>
        <w:keepNext w:val="0"/>
        <w:widowControl w:val="0"/>
        <w:tabs>
          <w:tab w:val="clear" w:pos="151"/>
          <w:tab w:val="clear" w:pos="288"/>
          <w:tab w:val="clear" w:pos="468"/>
          <w:tab w:val="clear" w:pos="7371"/>
          <w:tab w:val="clear" w:pos="8789"/>
        </w:tabs>
        <w:suppressAutoHyphens w:val="0"/>
        <w:rPr>
          <w:rFonts w:ascii="Arial" w:hAnsi="Arial" w:cs="Arial"/>
          <w:sz w:val="20"/>
        </w:rPr>
      </w:pPr>
      <w:r w:rsidRPr="00DA25F4">
        <w:rPr>
          <w:rFonts w:ascii="Arial" w:hAnsi="Arial" w:cs="Arial"/>
          <w:sz w:val="20"/>
        </w:rPr>
        <w:t>4.</w:t>
      </w:r>
      <w:r w:rsidRPr="00DA25F4">
        <w:rPr>
          <w:rFonts w:ascii="Arial" w:hAnsi="Arial" w:cs="Arial"/>
          <w:sz w:val="20"/>
        </w:rPr>
        <w:tab/>
        <w:t>DİĞER VARLIKLAR VE YÜKÜMLÜLÜKLER (Devamı)</w:t>
      </w:r>
    </w:p>
    <w:p w:rsidR="008168F4" w:rsidRPr="00DA25F4" w:rsidRDefault="008168F4" w:rsidP="008168F4">
      <w:pPr>
        <w:widowControl w:val="0"/>
        <w:jc w:val="both"/>
        <w:outlineLvl w:val="0"/>
        <w:rPr>
          <w:rFonts w:ascii="Arial" w:hAnsi="Arial" w:cs="Arial"/>
          <w:b/>
          <w:sz w:val="20"/>
          <w:szCs w:val="20"/>
        </w:rPr>
      </w:pPr>
    </w:p>
    <w:p w:rsidR="008168F4" w:rsidRPr="00DA25F4" w:rsidRDefault="008168F4" w:rsidP="008168F4">
      <w:pPr>
        <w:widowControl w:val="0"/>
        <w:jc w:val="both"/>
        <w:outlineLvl w:val="0"/>
        <w:rPr>
          <w:rFonts w:ascii="Arial" w:hAnsi="Arial" w:cs="Arial"/>
          <w:b/>
          <w:sz w:val="20"/>
          <w:szCs w:val="20"/>
        </w:rPr>
      </w:pPr>
      <w:r w:rsidRPr="00DA25F4">
        <w:rPr>
          <w:rFonts w:ascii="Arial" w:hAnsi="Arial" w:cs="Arial"/>
          <w:b/>
          <w:sz w:val="20"/>
          <w:szCs w:val="20"/>
        </w:rPr>
        <w:t>Diğer kısa vadeli yükümlülükler</w:t>
      </w:r>
    </w:p>
    <w:p w:rsidR="008168F4" w:rsidRPr="00DA25F4" w:rsidRDefault="008168F4" w:rsidP="008168F4">
      <w:pPr>
        <w:widowControl w:val="0"/>
        <w:tabs>
          <w:tab w:val="left" w:pos="915"/>
        </w:tabs>
        <w:jc w:val="both"/>
        <w:rPr>
          <w:rFonts w:ascii="Arial" w:hAnsi="Arial" w:cs="Arial"/>
          <w:spacing w:val="-2"/>
          <w:sz w:val="20"/>
          <w:szCs w:val="20"/>
        </w:rPr>
      </w:pPr>
      <w:r w:rsidRPr="00DA25F4">
        <w:rPr>
          <w:rFonts w:ascii="Arial" w:hAnsi="Arial" w:cs="Arial"/>
          <w:spacing w:val="-2"/>
          <w:sz w:val="20"/>
          <w:szCs w:val="20"/>
        </w:rPr>
        <w:tab/>
      </w:r>
    </w:p>
    <w:p w:rsidR="008168F4" w:rsidRPr="00DA25F4" w:rsidRDefault="008168F4" w:rsidP="008168F4">
      <w:pPr>
        <w:widowControl w:val="0"/>
        <w:tabs>
          <w:tab w:val="right" w:pos="7088"/>
          <w:tab w:val="right" w:pos="9071"/>
        </w:tabs>
        <w:jc w:val="both"/>
        <w:rPr>
          <w:rFonts w:ascii="Arial" w:hAnsi="Arial" w:cs="Arial"/>
          <w:sz w:val="19"/>
          <w:szCs w:val="19"/>
        </w:rPr>
      </w:pPr>
      <w:r w:rsidRPr="00DA25F4">
        <w:rPr>
          <w:rFonts w:ascii="Arial" w:hAnsi="Arial" w:cs="Arial"/>
          <w:b/>
          <w:sz w:val="19"/>
          <w:szCs w:val="19"/>
        </w:rPr>
        <w:tab/>
        <w:t>31 Mart 2011</w:t>
      </w:r>
      <w:r w:rsidRPr="00DA25F4">
        <w:rPr>
          <w:rFonts w:ascii="Arial" w:hAnsi="Arial" w:cs="Arial"/>
          <w:b/>
          <w:sz w:val="19"/>
          <w:szCs w:val="19"/>
        </w:rPr>
        <w:tab/>
        <w:t>31 Aralık 2010</w:t>
      </w:r>
    </w:p>
    <w:p w:rsidR="008168F4" w:rsidRPr="00DA25F4" w:rsidRDefault="008168F4" w:rsidP="008168F4">
      <w:pPr>
        <w:widowControl w:val="0"/>
        <w:jc w:val="both"/>
        <w:rPr>
          <w:rFonts w:ascii="Arial" w:hAnsi="Arial" w:cs="Arial"/>
          <w:spacing w:val="-2"/>
          <w:sz w:val="19"/>
          <w:szCs w:val="19"/>
        </w:rPr>
      </w:pPr>
    </w:p>
    <w:p w:rsidR="008168F4" w:rsidRPr="00DA25F4" w:rsidRDefault="008168F4" w:rsidP="008168F4">
      <w:pPr>
        <w:pStyle w:val="Body"/>
        <w:keepLines w:val="0"/>
        <w:widowControl w:val="0"/>
        <w:pBdr>
          <w:bottom w:val="single" w:sz="4" w:space="1" w:color="auto"/>
        </w:pBdr>
        <w:tabs>
          <w:tab w:val="decimal" w:pos="7088"/>
          <w:tab w:val="decimal" w:pos="9071"/>
        </w:tabs>
        <w:spacing w:after="0" w:line="240" w:lineRule="auto"/>
        <w:rPr>
          <w:rFonts w:ascii="Arial" w:hAnsi="Arial" w:cs="Arial"/>
          <w:sz w:val="19"/>
          <w:szCs w:val="19"/>
          <w:lang w:val="tr-TR"/>
        </w:rPr>
      </w:pPr>
      <w:bookmarkStart w:id="72" w:name="OLE_LINK91"/>
      <w:r w:rsidRPr="00DA25F4">
        <w:rPr>
          <w:rFonts w:ascii="Arial" w:hAnsi="Arial" w:cs="Arial"/>
          <w:sz w:val="19"/>
          <w:szCs w:val="19"/>
          <w:lang w:val="tr-TR"/>
        </w:rPr>
        <w:t>Ödenecek vergi ve fonlar</w:t>
      </w:r>
      <w:r w:rsidRPr="00DA25F4">
        <w:rPr>
          <w:rFonts w:ascii="Arial" w:hAnsi="Arial" w:cs="Arial"/>
          <w:sz w:val="19"/>
          <w:szCs w:val="19"/>
          <w:lang w:val="tr-TR"/>
        </w:rPr>
        <w:tab/>
        <w:t>166.038</w:t>
      </w:r>
      <w:r w:rsidRPr="00DA25F4">
        <w:rPr>
          <w:rFonts w:ascii="Arial" w:hAnsi="Arial" w:cs="Arial"/>
          <w:sz w:val="19"/>
          <w:szCs w:val="19"/>
          <w:lang w:val="tr-TR"/>
        </w:rPr>
        <w:tab/>
        <w:t>137.800</w:t>
      </w:r>
    </w:p>
    <w:p w:rsidR="008168F4" w:rsidRPr="00DA25F4" w:rsidRDefault="008168F4" w:rsidP="008168F4">
      <w:pPr>
        <w:pStyle w:val="Body"/>
        <w:keepLines w:val="0"/>
        <w:widowControl w:val="0"/>
        <w:pBdr>
          <w:bottom w:val="single" w:sz="4" w:space="1" w:color="auto"/>
        </w:pBdr>
        <w:tabs>
          <w:tab w:val="decimal" w:pos="7088"/>
          <w:tab w:val="decimal" w:pos="9071"/>
        </w:tabs>
        <w:spacing w:after="0" w:line="240" w:lineRule="auto"/>
        <w:rPr>
          <w:rFonts w:ascii="Arial" w:hAnsi="Arial" w:cs="Arial"/>
          <w:sz w:val="19"/>
          <w:szCs w:val="19"/>
          <w:lang w:val="tr-TR"/>
        </w:rPr>
      </w:pPr>
      <w:r w:rsidRPr="00DA25F4">
        <w:rPr>
          <w:rFonts w:ascii="Arial" w:hAnsi="Arial" w:cs="Arial"/>
          <w:sz w:val="19"/>
          <w:szCs w:val="19"/>
          <w:lang w:val="tr-TR"/>
        </w:rPr>
        <w:t>Gider tahakkukları</w:t>
      </w:r>
      <w:r w:rsidRPr="00DA25F4">
        <w:rPr>
          <w:rFonts w:ascii="Arial" w:hAnsi="Arial" w:cs="Arial"/>
          <w:sz w:val="19"/>
          <w:szCs w:val="19"/>
          <w:lang w:val="tr-TR"/>
        </w:rPr>
        <w:tab/>
        <w:t>271.538</w:t>
      </w:r>
      <w:r w:rsidRPr="00DA25F4">
        <w:rPr>
          <w:rFonts w:ascii="Arial" w:hAnsi="Arial" w:cs="Arial"/>
          <w:sz w:val="19"/>
          <w:szCs w:val="19"/>
          <w:lang w:val="tr-TR"/>
        </w:rPr>
        <w:tab/>
        <w:t>159.851</w:t>
      </w:r>
    </w:p>
    <w:p w:rsidR="008168F4" w:rsidRPr="00DA25F4" w:rsidRDefault="008168F4" w:rsidP="008168F4">
      <w:pPr>
        <w:pStyle w:val="Body"/>
        <w:keepLines w:val="0"/>
        <w:widowControl w:val="0"/>
        <w:pBdr>
          <w:bottom w:val="single" w:sz="4" w:space="1" w:color="auto"/>
        </w:pBdr>
        <w:tabs>
          <w:tab w:val="decimal" w:pos="7088"/>
          <w:tab w:val="decimal" w:pos="9071"/>
        </w:tabs>
        <w:spacing w:after="0" w:line="240" w:lineRule="auto"/>
        <w:rPr>
          <w:rFonts w:ascii="Arial" w:hAnsi="Arial" w:cs="Arial"/>
          <w:sz w:val="19"/>
          <w:szCs w:val="19"/>
          <w:lang w:val="tr-TR"/>
        </w:rPr>
      </w:pPr>
      <w:r w:rsidRPr="00DA25F4">
        <w:rPr>
          <w:rFonts w:ascii="Arial" w:hAnsi="Arial" w:cs="Arial"/>
          <w:sz w:val="19"/>
          <w:szCs w:val="19"/>
          <w:lang w:val="tr-TR"/>
        </w:rPr>
        <w:t>Ertelenmiş gelir</w:t>
      </w:r>
      <w:r w:rsidRPr="00DA25F4">
        <w:rPr>
          <w:rFonts w:ascii="Arial" w:hAnsi="Arial" w:cs="Arial"/>
          <w:sz w:val="19"/>
          <w:szCs w:val="19"/>
          <w:lang w:val="tr-TR"/>
        </w:rPr>
        <w:tab/>
        <w:t>42.292</w:t>
      </w:r>
      <w:r w:rsidRPr="00DA25F4">
        <w:rPr>
          <w:rFonts w:ascii="Arial" w:hAnsi="Arial" w:cs="Arial"/>
          <w:sz w:val="19"/>
          <w:szCs w:val="19"/>
          <w:lang w:val="tr-TR"/>
        </w:rPr>
        <w:tab/>
        <w:t>52.094</w:t>
      </w:r>
    </w:p>
    <w:p w:rsidR="008168F4" w:rsidRPr="00DA25F4" w:rsidRDefault="008168F4" w:rsidP="008168F4">
      <w:pPr>
        <w:pStyle w:val="Body"/>
        <w:keepLines w:val="0"/>
        <w:widowControl w:val="0"/>
        <w:pBdr>
          <w:bottom w:val="single" w:sz="4" w:space="1" w:color="auto"/>
        </w:pBdr>
        <w:tabs>
          <w:tab w:val="decimal" w:pos="7088"/>
          <w:tab w:val="decimal" w:pos="9071"/>
        </w:tabs>
        <w:spacing w:after="0" w:line="240" w:lineRule="auto"/>
        <w:rPr>
          <w:rFonts w:ascii="Arial" w:hAnsi="Arial" w:cs="Arial"/>
          <w:sz w:val="19"/>
          <w:szCs w:val="19"/>
          <w:lang w:val="tr-TR"/>
        </w:rPr>
      </w:pPr>
      <w:r w:rsidRPr="00DA25F4">
        <w:rPr>
          <w:rFonts w:ascii="Arial" w:hAnsi="Arial" w:cs="Arial"/>
          <w:sz w:val="19"/>
          <w:szCs w:val="19"/>
          <w:lang w:val="tr-TR"/>
        </w:rPr>
        <w:t>Ödenecek sosyal sigorta kurumu stopajları</w:t>
      </w:r>
      <w:r w:rsidRPr="00DA25F4">
        <w:rPr>
          <w:rFonts w:ascii="Arial" w:hAnsi="Arial" w:cs="Arial"/>
          <w:sz w:val="19"/>
          <w:szCs w:val="19"/>
          <w:lang w:val="tr-TR"/>
        </w:rPr>
        <w:tab/>
        <w:t>91.257</w:t>
      </w:r>
      <w:r w:rsidRPr="00DA25F4">
        <w:rPr>
          <w:rFonts w:ascii="Arial" w:hAnsi="Arial" w:cs="Arial"/>
          <w:sz w:val="19"/>
          <w:szCs w:val="19"/>
          <w:lang w:val="tr-TR"/>
        </w:rPr>
        <w:tab/>
        <w:t>51.325</w:t>
      </w:r>
    </w:p>
    <w:p w:rsidR="008168F4" w:rsidRPr="00DA25F4" w:rsidRDefault="008168F4" w:rsidP="008168F4">
      <w:pPr>
        <w:widowControl w:val="0"/>
        <w:pBdr>
          <w:bottom w:val="single" w:sz="4" w:space="1" w:color="auto"/>
        </w:pBdr>
        <w:tabs>
          <w:tab w:val="decimal" w:pos="7088"/>
          <w:tab w:val="decimal" w:pos="9071"/>
        </w:tabs>
        <w:jc w:val="both"/>
        <w:rPr>
          <w:rFonts w:ascii="Arial" w:hAnsi="Arial" w:cs="Arial"/>
          <w:sz w:val="19"/>
          <w:szCs w:val="19"/>
        </w:rPr>
      </w:pPr>
      <w:r w:rsidRPr="00DA25F4">
        <w:rPr>
          <w:rFonts w:ascii="Arial" w:hAnsi="Arial" w:cs="Arial"/>
          <w:sz w:val="19"/>
          <w:szCs w:val="19"/>
        </w:rPr>
        <w:t>Diğer</w:t>
      </w:r>
      <w:r w:rsidRPr="00DA25F4">
        <w:rPr>
          <w:rFonts w:ascii="Arial" w:hAnsi="Arial" w:cs="Arial"/>
          <w:sz w:val="19"/>
          <w:szCs w:val="19"/>
        </w:rPr>
        <w:tab/>
      </w:r>
      <w:r w:rsidR="000C723A" w:rsidRPr="00DA25F4">
        <w:rPr>
          <w:rFonts w:ascii="Arial" w:hAnsi="Arial" w:cs="Arial"/>
          <w:sz w:val="19"/>
          <w:szCs w:val="19"/>
        </w:rPr>
        <w:t>232.987</w:t>
      </w:r>
      <w:r w:rsidRPr="00DA25F4">
        <w:rPr>
          <w:rFonts w:ascii="Arial" w:hAnsi="Arial" w:cs="Arial"/>
          <w:sz w:val="19"/>
          <w:szCs w:val="19"/>
        </w:rPr>
        <w:tab/>
        <w:t>132.218</w:t>
      </w:r>
    </w:p>
    <w:p w:rsidR="008168F4" w:rsidRPr="00DA25F4" w:rsidRDefault="008168F4" w:rsidP="008168F4">
      <w:pPr>
        <w:widowControl w:val="0"/>
        <w:jc w:val="both"/>
        <w:rPr>
          <w:rFonts w:ascii="Arial" w:hAnsi="Arial" w:cs="Arial"/>
          <w:spacing w:val="-2"/>
          <w:sz w:val="19"/>
          <w:szCs w:val="19"/>
        </w:rPr>
      </w:pPr>
    </w:p>
    <w:p w:rsidR="008168F4" w:rsidRPr="00DA25F4" w:rsidRDefault="008168F4" w:rsidP="008168F4">
      <w:pPr>
        <w:widowControl w:val="0"/>
        <w:pBdr>
          <w:bottom w:val="single" w:sz="12" w:space="1" w:color="auto"/>
        </w:pBdr>
        <w:tabs>
          <w:tab w:val="decimal" w:pos="7088"/>
          <w:tab w:val="decimal" w:pos="9071"/>
        </w:tabs>
        <w:jc w:val="both"/>
        <w:rPr>
          <w:rFonts w:ascii="Arial" w:hAnsi="Arial" w:cs="Arial"/>
          <w:b/>
          <w:sz w:val="19"/>
          <w:szCs w:val="19"/>
        </w:rPr>
      </w:pPr>
      <w:r w:rsidRPr="00DA25F4">
        <w:rPr>
          <w:rFonts w:ascii="Arial" w:hAnsi="Arial" w:cs="Arial"/>
          <w:b/>
          <w:sz w:val="19"/>
          <w:szCs w:val="19"/>
        </w:rPr>
        <w:tab/>
      </w:r>
      <w:r w:rsidR="000C723A" w:rsidRPr="00DA25F4">
        <w:rPr>
          <w:rFonts w:ascii="Arial" w:hAnsi="Arial" w:cs="Arial"/>
          <w:b/>
          <w:sz w:val="19"/>
          <w:szCs w:val="19"/>
        </w:rPr>
        <w:t>804.112</w:t>
      </w:r>
      <w:r w:rsidRPr="00DA25F4">
        <w:rPr>
          <w:rFonts w:ascii="Arial" w:hAnsi="Arial" w:cs="Arial"/>
          <w:b/>
          <w:sz w:val="19"/>
          <w:szCs w:val="19"/>
        </w:rPr>
        <w:tab/>
        <w:t>533.288</w:t>
      </w:r>
    </w:p>
    <w:bookmarkEnd w:id="72"/>
    <w:p w:rsidR="008168F4" w:rsidRPr="00DA25F4" w:rsidRDefault="008168F4" w:rsidP="00A91FEF">
      <w:pPr>
        <w:widowControl w:val="0"/>
        <w:jc w:val="both"/>
        <w:rPr>
          <w:rFonts w:ascii="Arial" w:hAnsi="Arial" w:cs="Arial"/>
          <w:b/>
          <w:sz w:val="20"/>
          <w:szCs w:val="20"/>
        </w:rPr>
      </w:pPr>
    </w:p>
    <w:p w:rsidR="00CE73E1" w:rsidRPr="00DA25F4" w:rsidRDefault="003D4842" w:rsidP="00A91FEF">
      <w:pPr>
        <w:widowControl w:val="0"/>
        <w:jc w:val="both"/>
        <w:rPr>
          <w:rFonts w:ascii="Arial" w:hAnsi="Arial" w:cs="Arial"/>
          <w:b/>
          <w:sz w:val="20"/>
          <w:szCs w:val="20"/>
        </w:rPr>
      </w:pPr>
      <w:r w:rsidRPr="00DA25F4">
        <w:rPr>
          <w:rFonts w:ascii="Arial" w:hAnsi="Arial" w:cs="Arial"/>
          <w:b/>
          <w:sz w:val="20"/>
          <w:szCs w:val="20"/>
        </w:rPr>
        <w:t>Kısa vadeli diğer borçlar</w:t>
      </w:r>
    </w:p>
    <w:p w:rsidR="004C0373" w:rsidRPr="00DA25F4" w:rsidRDefault="008723F7" w:rsidP="004C0373">
      <w:pPr>
        <w:widowControl w:val="0"/>
        <w:tabs>
          <w:tab w:val="right" w:pos="7088"/>
          <w:tab w:val="right" w:pos="9071"/>
        </w:tabs>
        <w:jc w:val="both"/>
        <w:outlineLvl w:val="0"/>
        <w:rPr>
          <w:rFonts w:ascii="Arial" w:hAnsi="Arial" w:cs="Arial"/>
          <w:b/>
          <w:sz w:val="20"/>
          <w:szCs w:val="20"/>
        </w:rPr>
      </w:pPr>
      <w:r w:rsidRPr="00DA25F4">
        <w:rPr>
          <w:rFonts w:ascii="Arial" w:hAnsi="Arial" w:cs="Arial"/>
          <w:sz w:val="20"/>
          <w:szCs w:val="20"/>
        </w:rPr>
        <w:tab/>
      </w:r>
      <w:r w:rsidR="00195716" w:rsidRPr="00DA25F4">
        <w:rPr>
          <w:rFonts w:ascii="Arial" w:hAnsi="Arial" w:cs="Arial"/>
          <w:b/>
          <w:sz w:val="20"/>
          <w:szCs w:val="20"/>
        </w:rPr>
        <w:t>31 Mart 2011</w:t>
      </w:r>
      <w:r w:rsidR="003D4842" w:rsidRPr="00DA25F4">
        <w:rPr>
          <w:rFonts w:ascii="Arial" w:hAnsi="Arial" w:cs="Arial"/>
          <w:b/>
          <w:sz w:val="20"/>
          <w:szCs w:val="20"/>
        </w:rPr>
        <w:tab/>
        <w:t xml:space="preserve">31 Aralık </w:t>
      </w:r>
      <w:r w:rsidR="00195716" w:rsidRPr="00DA25F4">
        <w:rPr>
          <w:rFonts w:ascii="Arial" w:hAnsi="Arial" w:cs="Arial"/>
          <w:b/>
          <w:sz w:val="20"/>
          <w:szCs w:val="20"/>
        </w:rPr>
        <w:t>2010</w:t>
      </w:r>
    </w:p>
    <w:p w:rsidR="00CE73E1" w:rsidRPr="00DA25F4" w:rsidRDefault="00CE73E1" w:rsidP="00A91FEF">
      <w:pPr>
        <w:pStyle w:val="Body"/>
        <w:keepLines w:val="0"/>
        <w:widowControl w:val="0"/>
        <w:pBdr>
          <w:bottom w:val="single" w:sz="4" w:space="1" w:color="auto"/>
        </w:pBdr>
        <w:tabs>
          <w:tab w:val="decimal" w:pos="7088"/>
          <w:tab w:val="decimal" w:pos="9071"/>
        </w:tabs>
        <w:spacing w:after="0" w:line="240" w:lineRule="auto"/>
        <w:rPr>
          <w:rFonts w:ascii="Arial" w:hAnsi="Arial" w:cs="Arial"/>
          <w:bCs/>
          <w:sz w:val="20"/>
          <w:lang w:val="tr-TR"/>
        </w:rPr>
      </w:pPr>
    </w:p>
    <w:p w:rsidR="00CE73E1" w:rsidRPr="00DA25F4" w:rsidRDefault="008723F7" w:rsidP="00A91FEF">
      <w:pPr>
        <w:pStyle w:val="Body"/>
        <w:keepLines w:val="0"/>
        <w:widowControl w:val="0"/>
        <w:pBdr>
          <w:bottom w:val="single" w:sz="4" w:space="1" w:color="auto"/>
        </w:pBdr>
        <w:tabs>
          <w:tab w:val="decimal" w:pos="7088"/>
          <w:tab w:val="decimal" w:pos="9071"/>
        </w:tabs>
        <w:spacing w:after="0" w:line="240" w:lineRule="auto"/>
        <w:rPr>
          <w:rFonts w:ascii="Arial" w:hAnsi="Arial" w:cs="Arial"/>
          <w:bCs/>
          <w:sz w:val="20"/>
          <w:lang w:val="tr-TR"/>
        </w:rPr>
      </w:pPr>
      <w:r w:rsidRPr="00DA25F4">
        <w:rPr>
          <w:rFonts w:ascii="Arial" w:hAnsi="Arial" w:cs="Arial"/>
          <w:bCs/>
          <w:sz w:val="20"/>
          <w:lang w:val="tr-TR"/>
        </w:rPr>
        <w:t>Kısa vadeli alınan sipariş avansları</w:t>
      </w:r>
      <w:r w:rsidRPr="00DA25F4">
        <w:rPr>
          <w:rFonts w:ascii="Arial" w:hAnsi="Arial" w:cs="Arial"/>
          <w:bCs/>
          <w:sz w:val="20"/>
          <w:lang w:val="tr-TR"/>
        </w:rPr>
        <w:tab/>
      </w:r>
      <w:r w:rsidR="00C957EA" w:rsidRPr="00DA25F4">
        <w:rPr>
          <w:rFonts w:ascii="Arial" w:hAnsi="Arial" w:cs="Arial"/>
          <w:sz w:val="20"/>
          <w:lang w:val="tr-TR" w:eastAsia="tr-TR"/>
        </w:rPr>
        <w:t>131.684</w:t>
      </w:r>
      <w:r w:rsidRPr="00DA25F4">
        <w:rPr>
          <w:rFonts w:ascii="Arial" w:hAnsi="Arial" w:cs="Arial"/>
          <w:bCs/>
          <w:sz w:val="20"/>
          <w:lang w:val="tr-TR"/>
        </w:rPr>
        <w:tab/>
      </w:r>
      <w:r w:rsidR="00C957EA" w:rsidRPr="00DA25F4">
        <w:rPr>
          <w:rFonts w:ascii="Arial" w:hAnsi="Arial" w:cs="Arial"/>
          <w:color w:val="000000"/>
          <w:sz w:val="20"/>
          <w:lang w:val="tr-TR" w:eastAsia="tr-TR"/>
        </w:rPr>
        <w:t>86.247</w:t>
      </w:r>
    </w:p>
    <w:p w:rsidR="00CE73E1" w:rsidRPr="00DA25F4" w:rsidRDefault="00CE73E1" w:rsidP="00A91FEF">
      <w:pPr>
        <w:widowControl w:val="0"/>
        <w:tabs>
          <w:tab w:val="decimal" w:pos="7088"/>
          <w:tab w:val="decimal" w:pos="9071"/>
        </w:tabs>
        <w:jc w:val="both"/>
        <w:outlineLvl w:val="0"/>
        <w:rPr>
          <w:rFonts w:ascii="Arial" w:hAnsi="Arial" w:cs="Arial"/>
          <w:sz w:val="20"/>
          <w:szCs w:val="20"/>
        </w:rPr>
      </w:pPr>
    </w:p>
    <w:p w:rsidR="00CE73E1" w:rsidRPr="00DA25F4" w:rsidRDefault="00AA53BE" w:rsidP="00A91FEF">
      <w:pPr>
        <w:pStyle w:val="Body"/>
        <w:keepLines w:val="0"/>
        <w:widowControl w:val="0"/>
        <w:pBdr>
          <w:bottom w:val="single" w:sz="12" w:space="1" w:color="auto"/>
        </w:pBdr>
        <w:tabs>
          <w:tab w:val="decimal" w:pos="7088"/>
          <w:tab w:val="decimal" w:pos="9071"/>
        </w:tabs>
        <w:spacing w:after="0" w:line="240" w:lineRule="auto"/>
        <w:rPr>
          <w:rFonts w:ascii="Arial" w:hAnsi="Arial" w:cs="Arial"/>
          <w:b/>
          <w:bCs/>
          <w:sz w:val="20"/>
          <w:lang w:val="tr-TR"/>
        </w:rPr>
      </w:pPr>
      <w:r w:rsidRPr="00DA25F4">
        <w:rPr>
          <w:rFonts w:ascii="Arial" w:hAnsi="Arial" w:cs="Arial"/>
          <w:b/>
          <w:bCs/>
          <w:sz w:val="20"/>
          <w:lang w:val="tr-TR"/>
        </w:rPr>
        <w:tab/>
      </w:r>
      <w:r w:rsidR="00C957EA" w:rsidRPr="00DA25F4">
        <w:rPr>
          <w:rFonts w:ascii="Arial" w:hAnsi="Arial" w:cs="Arial"/>
          <w:b/>
          <w:bCs/>
          <w:sz w:val="20"/>
          <w:lang w:val="tr-TR"/>
        </w:rPr>
        <w:t>131.684</w:t>
      </w:r>
      <w:r w:rsidR="00C957EA" w:rsidRPr="00DA25F4">
        <w:rPr>
          <w:rFonts w:ascii="Arial" w:hAnsi="Arial" w:cs="Arial"/>
          <w:b/>
          <w:bCs/>
          <w:sz w:val="20"/>
          <w:lang w:val="tr-TR"/>
        </w:rPr>
        <w:tab/>
        <w:t>86.247</w:t>
      </w:r>
    </w:p>
    <w:bookmarkEnd w:id="71"/>
    <w:p w:rsidR="00CE73E1" w:rsidRPr="00DA25F4" w:rsidRDefault="00CE73E1" w:rsidP="00A91FEF">
      <w:pPr>
        <w:widowControl w:val="0"/>
        <w:jc w:val="both"/>
        <w:outlineLvl w:val="0"/>
        <w:rPr>
          <w:rFonts w:ascii="Arial" w:hAnsi="Arial" w:cs="Arial"/>
          <w:sz w:val="20"/>
          <w:szCs w:val="20"/>
        </w:rPr>
      </w:pPr>
    </w:p>
    <w:p w:rsidR="006814E1" w:rsidRPr="00DA25F4" w:rsidRDefault="008723F7" w:rsidP="00A91FEF">
      <w:pPr>
        <w:widowControl w:val="0"/>
        <w:jc w:val="both"/>
        <w:rPr>
          <w:rFonts w:ascii="Arial" w:hAnsi="Arial" w:cs="Arial"/>
          <w:sz w:val="20"/>
          <w:szCs w:val="20"/>
        </w:rPr>
      </w:pPr>
      <w:r w:rsidRPr="00DA25F4">
        <w:rPr>
          <w:rFonts w:ascii="Arial" w:hAnsi="Arial" w:cs="Arial"/>
          <w:sz w:val="20"/>
          <w:szCs w:val="20"/>
        </w:rPr>
        <w:t>Grup’un almış olduğu avanslar, projeler ile ilgili yapılmış olan sözleşmeler çerçevesinde teslim etmeyi taahhüt ettiği projelerden oluşmaktadır.</w:t>
      </w:r>
    </w:p>
    <w:p w:rsidR="008168F4" w:rsidRPr="00DA25F4" w:rsidRDefault="008168F4" w:rsidP="00B52289">
      <w:pPr>
        <w:widowControl w:val="0"/>
        <w:tabs>
          <w:tab w:val="decimal" w:pos="7088"/>
          <w:tab w:val="decimal" w:pos="9071"/>
        </w:tabs>
        <w:jc w:val="both"/>
        <w:rPr>
          <w:rFonts w:ascii="Arial" w:hAnsi="Arial" w:cs="Arial"/>
          <w:b/>
          <w:sz w:val="20"/>
          <w:szCs w:val="20"/>
        </w:rPr>
      </w:pPr>
    </w:p>
    <w:p w:rsidR="00B52289" w:rsidRPr="00DA25F4" w:rsidRDefault="003D4842" w:rsidP="00B52289">
      <w:pPr>
        <w:widowControl w:val="0"/>
        <w:tabs>
          <w:tab w:val="decimal" w:pos="7088"/>
          <w:tab w:val="decimal" w:pos="9071"/>
        </w:tabs>
        <w:jc w:val="both"/>
        <w:rPr>
          <w:rFonts w:ascii="Arial" w:hAnsi="Arial" w:cs="Arial"/>
          <w:b/>
          <w:sz w:val="20"/>
          <w:szCs w:val="20"/>
        </w:rPr>
      </w:pPr>
      <w:r w:rsidRPr="00DA25F4">
        <w:rPr>
          <w:rFonts w:ascii="Arial" w:hAnsi="Arial" w:cs="Arial"/>
          <w:b/>
          <w:sz w:val="20"/>
          <w:szCs w:val="20"/>
        </w:rPr>
        <w:t xml:space="preserve">Uzun vadeli </w:t>
      </w:r>
      <w:r w:rsidR="00DE1283" w:rsidRPr="00DA25F4">
        <w:rPr>
          <w:rFonts w:ascii="Arial" w:hAnsi="Arial" w:cs="Arial"/>
          <w:b/>
          <w:sz w:val="20"/>
          <w:szCs w:val="20"/>
        </w:rPr>
        <w:t xml:space="preserve">diğer </w:t>
      </w:r>
      <w:r w:rsidRPr="00DA25F4">
        <w:rPr>
          <w:rFonts w:ascii="Arial" w:hAnsi="Arial" w:cs="Arial"/>
          <w:b/>
          <w:sz w:val="20"/>
          <w:szCs w:val="20"/>
        </w:rPr>
        <w:t>borçlar:</w:t>
      </w:r>
    </w:p>
    <w:p w:rsidR="00332834" w:rsidRPr="00DA25F4" w:rsidRDefault="00332834" w:rsidP="00332834">
      <w:pPr>
        <w:widowControl w:val="0"/>
        <w:tabs>
          <w:tab w:val="right" w:pos="7088"/>
          <w:tab w:val="right" w:pos="9071"/>
        </w:tabs>
        <w:jc w:val="both"/>
        <w:outlineLvl w:val="0"/>
        <w:rPr>
          <w:rFonts w:ascii="Arial" w:hAnsi="Arial" w:cs="Arial"/>
          <w:b/>
          <w:sz w:val="20"/>
          <w:szCs w:val="20"/>
        </w:rPr>
      </w:pPr>
      <w:r w:rsidRPr="00DA25F4">
        <w:rPr>
          <w:rFonts w:ascii="Arial" w:hAnsi="Arial" w:cs="Arial"/>
          <w:sz w:val="20"/>
          <w:szCs w:val="20"/>
        </w:rPr>
        <w:tab/>
      </w:r>
      <w:r w:rsidR="00195716" w:rsidRPr="00DA25F4">
        <w:rPr>
          <w:rFonts w:ascii="Arial" w:hAnsi="Arial" w:cs="Arial"/>
          <w:b/>
          <w:sz w:val="20"/>
          <w:szCs w:val="20"/>
        </w:rPr>
        <w:t>31 Mart 2011</w:t>
      </w:r>
      <w:r w:rsidRPr="00DA25F4">
        <w:rPr>
          <w:rFonts w:ascii="Arial" w:hAnsi="Arial" w:cs="Arial"/>
          <w:b/>
          <w:sz w:val="20"/>
          <w:szCs w:val="20"/>
        </w:rPr>
        <w:tab/>
        <w:t xml:space="preserve">31 Aralık </w:t>
      </w:r>
      <w:r w:rsidR="00195716" w:rsidRPr="00DA25F4">
        <w:rPr>
          <w:rFonts w:ascii="Arial" w:hAnsi="Arial" w:cs="Arial"/>
          <w:b/>
          <w:sz w:val="20"/>
          <w:szCs w:val="20"/>
        </w:rPr>
        <w:t>2010</w:t>
      </w:r>
    </w:p>
    <w:p w:rsidR="00B52289" w:rsidRPr="00DA25F4" w:rsidRDefault="00B52289" w:rsidP="00B52289">
      <w:pPr>
        <w:widowControl w:val="0"/>
        <w:tabs>
          <w:tab w:val="decimal" w:pos="7088"/>
          <w:tab w:val="decimal" w:pos="9071"/>
        </w:tabs>
        <w:rPr>
          <w:rFonts w:ascii="Arial" w:hAnsi="Arial" w:cs="Arial"/>
          <w:sz w:val="20"/>
          <w:szCs w:val="20"/>
        </w:rPr>
      </w:pPr>
    </w:p>
    <w:p w:rsidR="00B52289" w:rsidRPr="00DA25F4" w:rsidRDefault="00225068" w:rsidP="00B52289">
      <w:pPr>
        <w:widowControl w:val="0"/>
        <w:pBdr>
          <w:bottom w:val="single" w:sz="4" w:space="1" w:color="auto"/>
        </w:pBdr>
        <w:tabs>
          <w:tab w:val="decimal" w:pos="7088"/>
          <w:tab w:val="decimal" w:pos="9071"/>
        </w:tabs>
        <w:jc w:val="both"/>
        <w:rPr>
          <w:rFonts w:ascii="Arial" w:hAnsi="Arial" w:cs="Arial"/>
          <w:sz w:val="20"/>
          <w:szCs w:val="20"/>
        </w:rPr>
      </w:pPr>
      <w:r w:rsidRPr="00DA25F4">
        <w:rPr>
          <w:rFonts w:ascii="Arial" w:hAnsi="Arial" w:cs="Arial"/>
          <w:sz w:val="20"/>
          <w:szCs w:val="20"/>
        </w:rPr>
        <w:t>Diğer</w:t>
      </w:r>
      <w:r w:rsidR="008723F7" w:rsidRPr="00DA25F4">
        <w:rPr>
          <w:rFonts w:ascii="Arial" w:hAnsi="Arial" w:cs="Arial"/>
          <w:sz w:val="20"/>
          <w:szCs w:val="20"/>
        </w:rPr>
        <w:t xml:space="preserve"> borçlar</w:t>
      </w:r>
      <w:r w:rsidR="008723F7" w:rsidRPr="00DA25F4">
        <w:rPr>
          <w:rFonts w:ascii="Arial" w:hAnsi="Arial" w:cs="Arial"/>
          <w:sz w:val="20"/>
          <w:szCs w:val="20"/>
        </w:rPr>
        <w:tab/>
      </w:r>
      <w:r w:rsidR="00192FB3" w:rsidRPr="00DA25F4">
        <w:rPr>
          <w:rFonts w:ascii="Arial" w:hAnsi="Arial" w:cs="Arial"/>
          <w:bCs/>
          <w:sz w:val="20"/>
          <w:szCs w:val="20"/>
        </w:rPr>
        <w:t>458.635</w:t>
      </w:r>
      <w:r w:rsidR="008723F7" w:rsidRPr="00DA25F4">
        <w:rPr>
          <w:rFonts w:ascii="Arial" w:hAnsi="Arial" w:cs="Arial"/>
          <w:sz w:val="20"/>
          <w:szCs w:val="20"/>
        </w:rPr>
        <w:tab/>
      </w:r>
      <w:r w:rsidR="00192FB3" w:rsidRPr="00DA25F4">
        <w:rPr>
          <w:rFonts w:ascii="Arial" w:hAnsi="Arial" w:cs="Arial"/>
          <w:bCs/>
          <w:sz w:val="20"/>
          <w:szCs w:val="20"/>
        </w:rPr>
        <w:t>458.635</w:t>
      </w:r>
    </w:p>
    <w:p w:rsidR="00B52289" w:rsidRPr="00DA25F4" w:rsidRDefault="00B52289" w:rsidP="00B52289">
      <w:pPr>
        <w:widowControl w:val="0"/>
        <w:tabs>
          <w:tab w:val="decimal" w:pos="7088"/>
          <w:tab w:val="decimal" w:pos="9071"/>
        </w:tabs>
        <w:rPr>
          <w:rFonts w:ascii="Arial" w:hAnsi="Arial" w:cs="Arial"/>
          <w:sz w:val="20"/>
          <w:szCs w:val="20"/>
        </w:rPr>
      </w:pPr>
    </w:p>
    <w:p w:rsidR="00B52289" w:rsidRPr="00DA25F4" w:rsidRDefault="003D4842" w:rsidP="00B52289">
      <w:pPr>
        <w:widowControl w:val="0"/>
        <w:pBdr>
          <w:bottom w:val="single" w:sz="12" w:space="0" w:color="auto"/>
        </w:pBdr>
        <w:tabs>
          <w:tab w:val="decimal" w:pos="7088"/>
          <w:tab w:val="decimal" w:pos="9071"/>
        </w:tabs>
        <w:jc w:val="both"/>
        <w:rPr>
          <w:rFonts w:ascii="Arial" w:hAnsi="Arial" w:cs="Arial"/>
          <w:b/>
          <w:sz w:val="20"/>
          <w:szCs w:val="20"/>
        </w:rPr>
      </w:pPr>
      <w:r w:rsidRPr="00DA25F4">
        <w:rPr>
          <w:rFonts w:ascii="Arial" w:hAnsi="Arial" w:cs="Arial"/>
          <w:b/>
          <w:sz w:val="20"/>
          <w:szCs w:val="20"/>
        </w:rPr>
        <w:tab/>
      </w:r>
      <w:r w:rsidR="00192FB3" w:rsidRPr="00DA25F4">
        <w:rPr>
          <w:rFonts w:ascii="Arial" w:hAnsi="Arial" w:cs="Arial"/>
          <w:b/>
          <w:sz w:val="20"/>
          <w:szCs w:val="20"/>
        </w:rPr>
        <w:t>458.635</w:t>
      </w:r>
      <w:r w:rsidRPr="00DA25F4">
        <w:rPr>
          <w:rFonts w:ascii="Arial" w:hAnsi="Arial" w:cs="Arial"/>
          <w:b/>
          <w:sz w:val="20"/>
          <w:szCs w:val="20"/>
        </w:rPr>
        <w:tab/>
      </w:r>
      <w:r w:rsidR="00192FB3" w:rsidRPr="00DA25F4">
        <w:rPr>
          <w:rFonts w:ascii="Arial" w:hAnsi="Arial" w:cs="Arial"/>
          <w:b/>
          <w:sz w:val="20"/>
          <w:szCs w:val="20"/>
        </w:rPr>
        <w:t>458.635</w:t>
      </w:r>
    </w:p>
    <w:p w:rsidR="00B52289" w:rsidRPr="00DA25F4" w:rsidRDefault="00B52289" w:rsidP="00B52289">
      <w:pPr>
        <w:pStyle w:val="Heading4"/>
        <w:keepNext w:val="0"/>
        <w:widowControl w:val="0"/>
        <w:tabs>
          <w:tab w:val="clear" w:pos="151"/>
          <w:tab w:val="clear" w:pos="288"/>
          <w:tab w:val="clear" w:pos="468"/>
          <w:tab w:val="clear" w:pos="7371"/>
          <w:tab w:val="clear" w:pos="8789"/>
        </w:tabs>
        <w:suppressAutoHyphens w:val="0"/>
        <w:rPr>
          <w:rFonts w:ascii="Arial" w:hAnsi="Arial" w:cs="Arial"/>
          <w:sz w:val="20"/>
        </w:rPr>
      </w:pPr>
    </w:p>
    <w:p w:rsidR="00B52289" w:rsidRPr="00DA25F4" w:rsidRDefault="00AA53BE" w:rsidP="00B52289">
      <w:pPr>
        <w:pStyle w:val="Heading4"/>
        <w:keepNext w:val="0"/>
        <w:widowControl w:val="0"/>
        <w:tabs>
          <w:tab w:val="clear" w:pos="151"/>
          <w:tab w:val="clear" w:pos="288"/>
          <w:tab w:val="clear" w:pos="468"/>
          <w:tab w:val="clear" w:pos="7371"/>
          <w:tab w:val="clear" w:pos="8789"/>
        </w:tabs>
        <w:suppressAutoHyphens w:val="0"/>
        <w:rPr>
          <w:rFonts w:ascii="Arial" w:hAnsi="Arial" w:cs="Arial"/>
          <w:b w:val="0"/>
          <w:sz w:val="20"/>
        </w:rPr>
      </w:pPr>
      <w:r w:rsidRPr="00DA25F4">
        <w:rPr>
          <w:rFonts w:ascii="Arial" w:hAnsi="Arial" w:cs="Arial"/>
          <w:b w:val="0"/>
          <w:sz w:val="20"/>
        </w:rPr>
        <w:t xml:space="preserve">Diğer uzun vadeli yükümlülükler Türkiye Teknoloji Geliştirme Vakfı’ndan, Yapı Kredi Plaza kat malikleri adına, Yapı Kredi Plaza A ve C Blokları’nın soğutma sistemlerinin yenilenmesinde kullanılmak üzere alınan faizsiz destekleme fonundan oluşmaktadır. </w:t>
      </w:r>
    </w:p>
    <w:p w:rsidR="00817281" w:rsidRPr="00DA25F4" w:rsidRDefault="00817281">
      <w:pPr>
        <w:rPr>
          <w:rFonts w:ascii="Arial" w:hAnsi="Arial" w:cs="Arial"/>
          <w:b/>
          <w:sz w:val="20"/>
          <w:szCs w:val="20"/>
        </w:rPr>
      </w:pPr>
    </w:p>
    <w:p w:rsidR="00D94036" w:rsidRPr="00DA25F4" w:rsidRDefault="00D94036">
      <w:pPr>
        <w:rPr>
          <w:rFonts w:ascii="Arial" w:hAnsi="Arial" w:cs="Arial"/>
          <w:b/>
          <w:sz w:val="20"/>
          <w:szCs w:val="20"/>
        </w:rPr>
      </w:pPr>
    </w:p>
    <w:p w:rsidR="00FC4492" w:rsidRPr="00DA25F4" w:rsidRDefault="00B610C8" w:rsidP="00A91FEF">
      <w:pPr>
        <w:widowControl w:val="0"/>
        <w:jc w:val="both"/>
        <w:rPr>
          <w:rFonts w:ascii="Arial" w:hAnsi="Arial" w:cs="Arial"/>
          <w:b/>
          <w:sz w:val="20"/>
          <w:szCs w:val="20"/>
        </w:rPr>
      </w:pPr>
      <w:r w:rsidRPr="00DA25F4">
        <w:rPr>
          <w:rFonts w:ascii="Arial" w:hAnsi="Arial" w:cs="Arial"/>
          <w:b/>
          <w:sz w:val="20"/>
          <w:szCs w:val="20"/>
        </w:rPr>
        <w:t>5</w:t>
      </w:r>
      <w:r w:rsidR="003D4842" w:rsidRPr="00DA25F4">
        <w:rPr>
          <w:rFonts w:ascii="Arial" w:hAnsi="Arial" w:cs="Arial"/>
          <w:b/>
          <w:sz w:val="20"/>
          <w:szCs w:val="20"/>
        </w:rPr>
        <w:t>.</w:t>
      </w:r>
      <w:r w:rsidR="003D4842" w:rsidRPr="00DA25F4">
        <w:rPr>
          <w:rFonts w:ascii="Arial" w:hAnsi="Arial" w:cs="Arial"/>
          <w:b/>
          <w:sz w:val="20"/>
          <w:szCs w:val="20"/>
        </w:rPr>
        <w:tab/>
        <w:t>STOKLAR</w:t>
      </w:r>
    </w:p>
    <w:p w:rsidR="004C0373" w:rsidRPr="00DA25F4" w:rsidRDefault="008723F7" w:rsidP="004C0373">
      <w:pPr>
        <w:widowControl w:val="0"/>
        <w:tabs>
          <w:tab w:val="right" w:pos="7088"/>
          <w:tab w:val="right" w:pos="9071"/>
        </w:tabs>
        <w:jc w:val="both"/>
        <w:outlineLvl w:val="0"/>
        <w:rPr>
          <w:rFonts w:ascii="Arial" w:hAnsi="Arial" w:cs="Arial"/>
          <w:b/>
          <w:sz w:val="20"/>
          <w:szCs w:val="20"/>
        </w:rPr>
      </w:pPr>
      <w:bookmarkStart w:id="73" w:name="OLE_LINK10"/>
      <w:r w:rsidRPr="00DA25F4">
        <w:rPr>
          <w:rFonts w:ascii="Arial" w:hAnsi="Arial" w:cs="Arial"/>
          <w:sz w:val="20"/>
          <w:szCs w:val="20"/>
        </w:rPr>
        <w:tab/>
      </w:r>
      <w:r w:rsidR="00195716" w:rsidRPr="00DA25F4">
        <w:rPr>
          <w:rFonts w:ascii="Arial" w:hAnsi="Arial" w:cs="Arial"/>
          <w:b/>
          <w:sz w:val="20"/>
          <w:szCs w:val="20"/>
        </w:rPr>
        <w:t>31 Mart 2011</w:t>
      </w:r>
      <w:r w:rsidR="003D4842" w:rsidRPr="00DA25F4">
        <w:rPr>
          <w:rFonts w:ascii="Arial" w:hAnsi="Arial" w:cs="Arial"/>
          <w:b/>
          <w:sz w:val="20"/>
          <w:szCs w:val="20"/>
        </w:rPr>
        <w:tab/>
        <w:t xml:space="preserve">31 Aralık </w:t>
      </w:r>
      <w:r w:rsidR="00195716" w:rsidRPr="00DA25F4">
        <w:rPr>
          <w:rFonts w:ascii="Arial" w:hAnsi="Arial" w:cs="Arial"/>
          <w:b/>
          <w:sz w:val="20"/>
          <w:szCs w:val="20"/>
        </w:rPr>
        <w:t>2010</w:t>
      </w:r>
    </w:p>
    <w:p w:rsidR="00FC4492" w:rsidRPr="00DA25F4" w:rsidRDefault="00FC4492" w:rsidP="00A91FEF">
      <w:pPr>
        <w:widowControl w:val="0"/>
        <w:tabs>
          <w:tab w:val="decimal" w:pos="7088"/>
          <w:tab w:val="decimal" w:pos="9071"/>
        </w:tabs>
        <w:jc w:val="both"/>
        <w:outlineLvl w:val="0"/>
        <w:rPr>
          <w:rFonts w:ascii="Arial" w:hAnsi="Arial" w:cs="Arial"/>
          <w:sz w:val="20"/>
          <w:szCs w:val="20"/>
        </w:rPr>
      </w:pPr>
    </w:p>
    <w:p w:rsidR="0010247B" w:rsidRPr="00DA25F4" w:rsidRDefault="008723F7" w:rsidP="00A91FEF">
      <w:pPr>
        <w:widowControl w:val="0"/>
        <w:tabs>
          <w:tab w:val="decimal" w:pos="7088"/>
          <w:tab w:val="decimal" w:pos="9071"/>
        </w:tabs>
        <w:jc w:val="both"/>
        <w:rPr>
          <w:rFonts w:ascii="Arial" w:hAnsi="Arial" w:cs="Arial"/>
          <w:sz w:val="20"/>
          <w:szCs w:val="20"/>
        </w:rPr>
      </w:pPr>
      <w:bookmarkStart w:id="74" w:name="OLE_LINK60"/>
      <w:bookmarkStart w:id="75" w:name="OLE_LINK43"/>
      <w:r w:rsidRPr="00DA25F4">
        <w:rPr>
          <w:rFonts w:ascii="Arial" w:hAnsi="Arial" w:cs="Arial"/>
          <w:sz w:val="20"/>
          <w:szCs w:val="20"/>
        </w:rPr>
        <w:t>İlk madde ve malzeme</w:t>
      </w:r>
      <w:r w:rsidRPr="00DA25F4">
        <w:rPr>
          <w:rFonts w:ascii="Arial" w:hAnsi="Arial" w:cs="Arial"/>
          <w:sz w:val="20"/>
          <w:szCs w:val="20"/>
        </w:rPr>
        <w:tab/>
      </w:r>
      <w:r w:rsidR="00CD2B7E" w:rsidRPr="00DA25F4">
        <w:rPr>
          <w:rFonts w:ascii="Arial" w:hAnsi="Arial" w:cs="Arial"/>
          <w:sz w:val="20"/>
          <w:szCs w:val="20"/>
        </w:rPr>
        <w:t>40.810.984</w:t>
      </w:r>
      <w:r w:rsidRPr="00DA25F4">
        <w:rPr>
          <w:rFonts w:ascii="Arial" w:hAnsi="Arial" w:cs="Arial"/>
          <w:sz w:val="20"/>
          <w:szCs w:val="20"/>
        </w:rPr>
        <w:tab/>
      </w:r>
      <w:r w:rsidR="00D769F7" w:rsidRPr="00DA25F4">
        <w:rPr>
          <w:rFonts w:ascii="Arial" w:hAnsi="Arial" w:cs="Arial"/>
          <w:sz w:val="20"/>
          <w:szCs w:val="20"/>
        </w:rPr>
        <w:t>40.810.984</w:t>
      </w:r>
    </w:p>
    <w:p w:rsidR="00FC4492" w:rsidRPr="00DA25F4" w:rsidRDefault="008723F7" w:rsidP="00A91FEF">
      <w:pPr>
        <w:widowControl w:val="0"/>
        <w:tabs>
          <w:tab w:val="decimal" w:pos="7088"/>
          <w:tab w:val="decimal" w:pos="9071"/>
        </w:tabs>
        <w:jc w:val="both"/>
        <w:rPr>
          <w:rFonts w:ascii="Arial" w:hAnsi="Arial" w:cs="Arial"/>
          <w:sz w:val="20"/>
          <w:szCs w:val="20"/>
        </w:rPr>
      </w:pPr>
      <w:r w:rsidRPr="00DA25F4">
        <w:rPr>
          <w:rFonts w:ascii="Arial" w:hAnsi="Arial" w:cs="Arial"/>
          <w:sz w:val="20"/>
          <w:szCs w:val="20"/>
        </w:rPr>
        <w:t>Yarı mamul</w:t>
      </w:r>
      <w:r w:rsidRPr="00DA25F4">
        <w:rPr>
          <w:rFonts w:ascii="Arial" w:hAnsi="Arial" w:cs="Arial"/>
          <w:sz w:val="20"/>
          <w:szCs w:val="20"/>
        </w:rPr>
        <w:tab/>
      </w:r>
      <w:r w:rsidR="00D769F7" w:rsidRPr="00DA25F4">
        <w:rPr>
          <w:rFonts w:ascii="Arial" w:hAnsi="Arial" w:cs="Arial"/>
          <w:sz w:val="20"/>
          <w:szCs w:val="20"/>
        </w:rPr>
        <w:t>19.</w:t>
      </w:r>
      <w:r w:rsidR="00CD2B7E" w:rsidRPr="00DA25F4">
        <w:rPr>
          <w:rFonts w:ascii="Arial" w:hAnsi="Arial" w:cs="Arial"/>
          <w:sz w:val="20"/>
          <w:szCs w:val="20"/>
        </w:rPr>
        <w:t>670.300</w:t>
      </w:r>
      <w:r w:rsidRPr="00DA25F4">
        <w:rPr>
          <w:rFonts w:ascii="Arial" w:hAnsi="Arial" w:cs="Arial"/>
          <w:sz w:val="20"/>
          <w:szCs w:val="20"/>
        </w:rPr>
        <w:tab/>
      </w:r>
      <w:r w:rsidR="00D769F7" w:rsidRPr="00DA25F4">
        <w:rPr>
          <w:rFonts w:ascii="Arial" w:hAnsi="Arial" w:cs="Arial"/>
          <w:sz w:val="20"/>
          <w:szCs w:val="20"/>
        </w:rPr>
        <w:t>19.655.782</w:t>
      </w:r>
    </w:p>
    <w:p w:rsidR="00FC4492" w:rsidRPr="00DA25F4" w:rsidRDefault="008723F7" w:rsidP="00A91FEF">
      <w:pPr>
        <w:widowControl w:val="0"/>
        <w:tabs>
          <w:tab w:val="decimal" w:pos="7088"/>
          <w:tab w:val="decimal" w:pos="9071"/>
        </w:tabs>
        <w:jc w:val="both"/>
        <w:rPr>
          <w:rFonts w:ascii="Arial" w:hAnsi="Arial" w:cs="Arial"/>
          <w:sz w:val="20"/>
          <w:szCs w:val="20"/>
        </w:rPr>
      </w:pPr>
      <w:r w:rsidRPr="00DA25F4">
        <w:rPr>
          <w:rFonts w:ascii="Arial" w:hAnsi="Arial" w:cs="Arial"/>
          <w:sz w:val="20"/>
          <w:szCs w:val="20"/>
        </w:rPr>
        <w:t>Mamul</w:t>
      </w:r>
      <w:r w:rsidRPr="00DA25F4">
        <w:rPr>
          <w:rFonts w:ascii="Arial" w:hAnsi="Arial" w:cs="Arial"/>
          <w:sz w:val="20"/>
          <w:szCs w:val="20"/>
        </w:rPr>
        <w:tab/>
      </w:r>
      <w:r w:rsidR="00D769F7" w:rsidRPr="00DA25F4">
        <w:rPr>
          <w:rFonts w:ascii="Arial" w:hAnsi="Arial" w:cs="Arial"/>
          <w:sz w:val="20"/>
          <w:szCs w:val="20"/>
        </w:rPr>
        <w:t>1.381.347</w:t>
      </w:r>
      <w:r w:rsidRPr="00DA25F4">
        <w:rPr>
          <w:rFonts w:ascii="Arial" w:hAnsi="Arial" w:cs="Arial"/>
          <w:sz w:val="20"/>
          <w:szCs w:val="20"/>
        </w:rPr>
        <w:tab/>
      </w:r>
      <w:r w:rsidR="00D769F7" w:rsidRPr="00DA25F4">
        <w:rPr>
          <w:rFonts w:ascii="Arial" w:hAnsi="Arial" w:cs="Arial"/>
          <w:sz w:val="20"/>
          <w:szCs w:val="20"/>
        </w:rPr>
        <w:t>1.381.347</w:t>
      </w:r>
    </w:p>
    <w:p w:rsidR="00FC4492" w:rsidRPr="00DA25F4" w:rsidRDefault="008723F7" w:rsidP="00A91FEF">
      <w:pPr>
        <w:pStyle w:val="Body"/>
        <w:keepLines w:val="0"/>
        <w:widowControl w:val="0"/>
        <w:tabs>
          <w:tab w:val="decimal" w:pos="7088"/>
          <w:tab w:val="decimal" w:pos="9071"/>
        </w:tabs>
        <w:spacing w:after="0" w:line="240" w:lineRule="auto"/>
        <w:rPr>
          <w:rFonts w:ascii="Arial" w:hAnsi="Arial" w:cs="Arial"/>
          <w:sz w:val="20"/>
          <w:lang w:val="tr-TR"/>
        </w:rPr>
      </w:pPr>
      <w:r w:rsidRPr="00DA25F4">
        <w:rPr>
          <w:rFonts w:ascii="Arial" w:hAnsi="Arial" w:cs="Arial"/>
          <w:sz w:val="20"/>
          <w:lang w:val="tr-TR"/>
        </w:rPr>
        <w:t>Ticari mallar</w:t>
      </w:r>
      <w:r w:rsidRPr="00DA25F4">
        <w:rPr>
          <w:rFonts w:ascii="Arial" w:hAnsi="Arial" w:cs="Arial"/>
          <w:sz w:val="20"/>
          <w:lang w:val="tr-TR"/>
        </w:rPr>
        <w:tab/>
      </w:r>
      <w:r w:rsidR="00CD2B7E" w:rsidRPr="00DA25F4">
        <w:rPr>
          <w:rFonts w:ascii="Arial" w:hAnsi="Arial" w:cs="Arial"/>
          <w:sz w:val="20"/>
          <w:lang w:val="tr-TR"/>
        </w:rPr>
        <w:t>4.397.673</w:t>
      </w:r>
      <w:r w:rsidRPr="00DA25F4">
        <w:rPr>
          <w:rFonts w:ascii="Arial" w:hAnsi="Arial" w:cs="Arial"/>
          <w:sz w:val="20"/>
          <w:lang w:val="tr-TR"/>
        </w:rPr>
        <w:tab/>
      </w:r>
      <w:r w:rsidR="00D769F7" w:rsidRPr="00DA25F4">
        <w:rPr>
          <w:rFonts w:ascii="Arial" w:hAnsi="Arial" w:cs="Arial"/>
          <w:sz w:val="20"/>
          <w:lang w:val="tr-TR"/>
        </w:rPr>
        <w:t>4.397.673</w:t>
      </w:r>
    </w:p>
    <w:p w:rsidR="00FC4492" w:rsidRPr="00DA25F4" w:rsidRDefault="008723F7" w:rsidP="00A91FEF">
      <w:pPr>
        <w:pStyle w:val="Body"/>
        <w:keepLines w:val="0"/>
        <w:widowControl w:val="0"/>
        <w:pBdr>
          <w:bottom w:val="single" w:sz="4" w:space="1" w:color="auto"/>
        </w:pBdr>
        <w:tabs>
          <w:tab w:val="decimal" w:pos="7088"/>
          <w:tab w:val="decimal" w:pos="9071"/>
        </w:tabs>
        <w:spacing w:after="0" w:line="240" w:lineRule="auto"/>
        <w:rPr>
          <w:rFonts w:ascii="Arial" w:hAnsi="Arial" w:cs="Arial"/>
          <w:sz w:val="20"/>
          <w:lang w:val="tr-TR"/>
        </w:rPr>
      </w:pPr>
      <w:r w:rsidRPr="00DA25F4">
        <w:rPr>
          <w:rFonts w:ascii="Arial" w:hAnsi="Arial" w:cs="Arial"/>
          <w:sz w:val="20"/>
          <w:lang w:val="tr-TR"/>
        </w:rPr>
        <w:t>Diğer stoklar</w:t>
      </w:r>
      <w:r w:rsidRPr="00DA25F4">
        <w:rPr>
          <w:rFonts w:ascii="Arial" w:hAnsi="Arial" w:cs="Arial"/>
          <w:sz w:val="20"/>
          <w:lang w:val="tr-TR"/>
        </w:rPr>
        <w:tab/>
      </w:r>
      <w:r w:rsidR="00D769F7" w:rsidRPr="00DA25F4">
        <w:rPr>
          <w:rFonts w:ascii="Arial" w:hAnsi="Arial" w:cs="Arial"/>
          <w:sz w:val="20"/>
          <w:lang w:val="tr-TR"/>
        </w:rPr>
        <w:t>18.40</w:t>
      </w:r>
      <w:r w:rsidR="00CD2B7E" w:rsidRPr="00DA25F4">
        <w:rPr>
          <w:rFonts w:ascii="Arial" w:hAnsi="Arial" w:cs="Arial"/>
          <w:sz w:val="20"/>
          <w:lang w:val="tr-TR"/>
        </w:rPr>
        <w:t>1</w:t>
      </w:r>
      <w:r w:rsidRPr="00DA25F4">
        <w:rPr>
          <w:rFonts w:ascii="Arial" w:hAnsi="Arial" w:cs="Arial"/>
          <w:sz w:val="20"/>
          <w:lang w:val="tr-TR"/>
        </w:rPr>
        <w:tab/>
      </w:r>
      <w:r w:rsidR="00D769F7" w:rsidRPr="00DA25F4">
        <w:rPr>
          <w:rFonts w:ascii="Arial" w:hAnsi="Arial" w:cs="Arial"/>
          <w:sz w:val="20"/>
          <w:lang w:val="tr-TR"/>
        </w:rPr>
        <w:t>17.534</w:t>
      </w:r>
    </w:p>
    <w:p w:rsidR="00FC4492" w:rsidRPr="00DA25F4" w:rsidRDefault="00FC4492" w:rsidP="00A91FEF">
      <w:pPr>
        <w:pStyle w:val="Body"/>
        <w:keepLines w:val="0"/>
        <w:widowControl w:val="0"/>
        <w:tabs>
          <w:tab w:val="decimal" w:pos="7088"/>
          <w:tab w:val="decimal" w:pos="9071"/>
        </w:tabs>
        <w:spacing w:after="0" w:line="240" w:lineRule="auto"/>
        <w:rPr>
          <w:rFonts w:ascii="Arial" w:hAnsi="Arial" w:cs="Arial"/>
          <w:b/>
          <w:sz w:val="20"/>
          <w:lang w:val="tr-TR"/>
        </w:rPr>
      </w:pPr>
    </w:p>
    <w:p w:rsidR="00FC4492" w:rsidRPr="00DA25F4" w:rsidRDefault="003D4842" w:rsidP="00A91FEF">
      <w:pPr>
        <w:widowControl w:val="0"/>
        <w:pBdr>
          <w:bottom w:val="single" w:sz="12" w:space="1" w:color="auto"/>
        </w:pBdr>
        <w:tabs>
          <w:tab w:val="decimal" w:pos="7088"/>
          <w:tab w:val="decimal" w:pos="9071"/>
        </w:tabs>
        <w:jc w:val="both"/>
        <w:rPr>
          <w:rFonts w:ascii="Arial" w:hAnsi="Arial" w:cs="Arial"/>
          <w:b/>
          <w:sz w:val="20"/>
          <w:szCs w:val="20"/>
        </w:rPr>
      </w:pPr>
      <w:r w:rsidRPr="00DA25F4">
        <w:rPr>
          <w:rFonts w:ascii="Arial" w:hAnsi="Arial" w:cs="Arial"/>
          <w:b/>
          <w:sz w:val="20"/>
          <w:szCs w:val="20"/>
        </w:rPr>
        <w:tab/>
      </w:r>
      <w:r w:rsidR="00D769F7" w:rsidRPr="00DA25F4">
        <w:rPr>
          <w:rFonts w:ascii="Arial" w:hAnsi="Arial" w:cs="Arial"/>
          <w:b/>
          <w:sz w:val="20"/>
          <w:szCs w:val="20"/>
        </w:rPr>
        <w:t>66.</w:t>
      </w:r>
      <w:r w:rsidR="00CD2B7E" w:rsidRPr="00DA25F4">
        <w:rPr>
          <w:rFonts w:ascii="Arial" w:hAnsi="Arial" w:cs="Arial"/>
          <w:b/>
          <w:sz w:val="20"/>
          <w:szCs w:val="20"/>
        </w:rPr>
        <w:t>278.705</w:t>
      </w:r>
      <w:r w:rsidRPr="00DA25F4">
        <w:rPr>
          <w:rFonts w:ascii="Arial" w:hAnsi="Arial" w:cs="Arial"/>
          <w:b/>
          <w:sz w:val="20"/>
          <w:szCs w:val="20"/>
        </w:rPr>
        <w:tab/>
      </w:r>
      <w:r w:rsidR="00D769F7" w:rsidRPr="00DA25F4">
        <w:rPr>
          <w:rFonts w:ascii="Arial" w:hAnsi="Arial" w:cs="Arial"/>
          <w:b/>
          <w:sz w:val="20"/>
          <w:szCs w:val="20"/>
        </w:rPr>
        <w:t>66.263.320</w:t>
      </w:r>
    </w:p>
    <w:bookmarkEnd w:id="73"/>
    <w:bookmarkEnd w:id="74"/>
    <w:bookmarkEnd w:id="75"/>
    <w:p w:rsidR="00FF526A" w:rsidRPr="00DA25F4" w:rsidRDefault="00FF526A" w:rsidP="00FF526A">
      <w:pPr>
        <w:widowControl w:val="0"/>
        <w:jc w:val="both"/>
        <w:outlineLvl w:val="0"/>
        <w:rPr>
          <w:rFonts w:ascii="Arial" w:hAnsi="Arial" w:cs="Arial"/>
          <w:spacing w:val="-2"/>
          <w:sz w:val="20"/>
          <w:szCs w:val="20"/>
        </w:rPr>
      </w:pPr>
    </w:p>
    <w:p w:rsidR="00FF526A" w:rsidRPr="00DA25F4" w:rsidRDefault="00FF526A" w:rsidP="00FF526A">
      <w:pPr>
        <w:widowControl w:val="0"/>
        <w:jc w:val="both"/>
        <w:outlineLvl w:val="0"/>
        <w:rPr>
          <w:rFonts w:ascii="Arial" w:hAnsi="Arial" w:cs="Arial"/>
          <w:bCs/>
          <w:sz w:val="20"/>
          <w:szCs w:val="20"/>
        </w:rPr>
      </w:pPr>
      <w:r w:rsidRPr="00DA25F4">
        <w:rPr>
          <w:rFonts w:ascii="Arial" w:hAnsi="Arial" w:cs="Arial"/>
          <w:spacing w:val="-2"/>
          <w:sz w:val="20"/>
          <w:szCs w:val="20"/>
        </w:rPr>
        <w:t xml:space="preserve">31 Mart 2011 ve 31 Aralık 2010 tarihleri </w:t>
      </w:r>
      <w:r w:rsidRPr="00DA25F4">
        <w:rPr>
          <w:rFonts w:ascii="Arial" w:hAnsi="Arial" w:cs="Arial"/>
          <w:bCs/>
          <w:sz w:val="20"/>
          <w:szCs w:val="20"/>
        </w:rPr>
        <w:t>itibariyle stokların detayları aşağıda verilmiştir:</w:t>
      </w:r>
    </w:p>
    <w:p w:rsidR="00AA2F83" w:rsidRPr="00DA25F4" w:rsidRDefault="00AA2F83" w:rsidP="00A91FEF">
      <w:pPr>
        <w:widowControl w:val="0"/>
        <w:jc w:val="both"/>
        <w:outlineLvl w:val="0"/>
        <w:rPr>
          <w:rFonts w:ascii="Arial" w:hAnsi="Arial" w:cs="Arial"/>
          <w:spacing w:val="-2"/>
          <w:sz w:val="20"/>
          <w:szCs w:val="20"/>
        </w:rPr>
      </w:pPr>
    </w:p>
    <w:p w:rsidR="00FF526A" w:rsidRPr="00DA25F4" w:rsidRDefault="00FF526A">
      <w:pPr>
        <w:rPr>
          <w:rFonts w:ascii="Arial" w:hAnsi="Arial" w:cs="Arial"/>
          <w:sz w:val="20"/>
          <w:szCs w:val="20"/>
        </w:rPr>
      </w:pPr>
      <w:r w:rsidRPr="00DA25F4">
        <w:rPr>
          <w:rFonts w:ascii="Arial" w:hAnsi="Arial" w:cs="Arial"/>
          <w:sz w:val="20"/>
          <w:szCs w:val="20"/>
        </w:rPr>
        <w:br w:type="page"/>
      </w:r>
    </w:p>
    <w:p w:rsidR="008168F4" w:rsidRPr="00DA25F4" w:rsidRDefault="008168F4" w:rsidP="008168F4">
      <w:pPr>
        <w:widowControl w:val="0"/>
        <w:jc w:val="both"/>
        <w:rPr>
          <w:rFonts w:ascii="Arial" w:hAnsi="Arial" w:cs="Arial"/>
          <w:b/>
          <w:sz w:val="20"/>
          <w:szCs w:val="20"/>
        </w:rPr>
      </w:pPr>
      <w:r w:rsidRPr="00DA25F4">
        <w:rPr>
          <w:rFonts w:ascii="Arial" w:hAnsi="Arial" w:cs="Arial"/>
          <w:b/>
          <w:sz w:val="20"/>
          <w:szCs w:val="20"/>
        </w:rPr>
        <w:t>5.</w:t>
      </w:r>
      <w:r w:rsidRPr="00DA25F4">
        <w:rPr>
          <w:rFonts w:ascii="Arial" w:hAnsi="Arial" w:cs="Arial"/>
          <w:b/>
          <w:sz w:val="20"/>
          <w:szCs w:val="20"/>
        </w:rPr>
        <w:tab/>
        <w:t>STOKLAR (Devamı)</w:t>
      </w:r>
    </w:p>
    <w:p w:rsidR="008168F4" w:rsidRPr="00DA25F4" w:rsidRDefault="008168F4" w:rsidP="00A91FEF">
      <w:pPr>
        <w:widowControl w:val="0"/>
        <w:jc w:val="both"/>
        <w:outlineLvl w:val="0"/>
        <w:rPr>
          <w:rFonts w:ascii="Arial" w:hAnsi="Arial" w:cs="Arial"/>
          <w:b/>
          <w:sz w:val="20"/>
          <w:szCs w:val="20"/>
        </w:rPr>
      </w:pPr>
      <w:bookmarkStart w:id="76" w:name="OLE_LINK74"/>
      <w:bookmarkStart w:id="77" w:name="OLE_LINK142"/>
    </w:p>
    <w:p w:rsidR="00FC4492" w:rsidRPr="00DA25F4" w:rsidRDefault="003D4842" w:rsidP="00A91FEF">
      <w:pPr>
        <w:widowControl w:val="0"/>
        <w:jc w:val="both"/>
        <w:outlineLvl w:val="0"/>
        <w:rPr>
          <w:rFonts w:ascii="Arial" w:hAnsi="Arial" w:cs="Arial"/>
          <w:b/>
          <w:sz w:val="20"/>
          <w:szCs w:val="20"/>
        </w:rPr>
      </w:pPr>
      <w:r w:rsidRPr="00DA25F4">
        <w:rPr>
          <w:rFonts w:ascii="Arial" w:hAnsi="Arial" w:cs="Arial"/>
          <w:b/>
          <w:sz w:val="20"/>
          <w:szCs w:val="20"/>
        </w:rPr>
        <w:t>İlk madde ve malzeme:</w:t>
      </w:r>
    </w:p>
    <w:p w:rsidR="00FC4492" w:rsidRPr="00DA25F4" w:rsidRDefault="00FC4492" w:rsidP="00A91FEF">
      <w:pPr>
        <w:widowControl w:val="0"/>
        <w:jc w:val="both"/>
        <w:outlineLvl w:val="0"/>
        <w:rPr>
          <w:rFonts w:ascii="Arial" w:hAnsi="Arial" w:cs="Arial"/>
          <w:sz w:val="20"/>
          <w:szCs w:val="20"/>
        </w:rPr>
      </w:pPr>
    </w:p>
    <w:p w:rsidR="00FC4492" w:rsidRPr="00DA25F4" w:rsidRDefault="00195716" w:rsidP="00A91FEF">
      <w:pPr>
        <w:widowControl w:val="0"/>
        <w:jc w:val="both"/>
        <w:outlineLvl w:val="0"/>
        <w:rPr>
          <w:rFonts w:ascii="Arial" w:hAnsi="Arial" w:cs="Arial"/>
          <w:sz w:val="20"/>
          <w:szCs w:val="20"/>
        </w:rPr>
      </w:pPr>
      <w:r w:rsidRPr="00DA25F4">
        <w:rPr>
          <w:rFonts w:ascii="Arial" w:hAnsi="Arial" w:cs="Arial"/>
          <w:spacing w:val="-2"/>
          <w:sz w:val="20"/>
          <w:szCs w:val="20"/>
        </w:rPr>
        <w:t>31 Mart 2011</w:t>
      </w:r>
      <w:r w:rsidR="008723F7" w:rsidRPr="00DA25F4">
        <w:rPr>
          <w:rFonts w:ascii="Arial" w:hAnsi="Arial" w:cs="Arial"/>
          <w:spacing w:val="-2"/>
          <w:sz w:val="20"/>
          <w:szCs w:val="20"/>
        </w:rPr>
        <w:t xml:space="preserve"> ve 31 Aralık </w:t>
      </w:r>
      <w:r w:rsidRPr="00DA25F4">
        <w:rPr>
          <w:rFonts w:ascii="Arial" w:hAnsi="Arial" w:cs="Arial"/>
          <w:spacing w:val="-2"/>
          <w:sz w:val="20"/>
          <w:szCs w:val="20"/>
        </w:rPr>
        <w:t>2010</w:t>
      </w:r>
      <w:r w:rsidR="008723F7" w:rsidRPr="00DA25F4">
        <w:rPr>
          <w:rFonts w:ascii="Arial" w:hAnsi="Arial" w:cs="Arial"/>
          <w:spacing w:val="-2"/>
          <w:sz w:val="20"/>
          <w:szCs w:val="20"/>
        </w:rPr>
        <w:t xml:space="preserve"> tarihleri </w:t>
      </w:r>
      <w:r w:rsidR="008723F7" w:rsidRPr="00DA25F4">
        <w:rPr>
          <w:rFonts w:ascii="Arial" w:hAnsi="Arial" w:cs="Arial"/>
          <w:sz w:val="20"/>
          <w:szCs w:val="20"/>
        </w:rPr>
        <w:t>itibariyle ilk madde ve malzeme detayları aşağıda verilmiştir:</w:t>
      </w:r>
    </w:p>
    <w:p w:rsidR="00FC4492" w:rsidRPr="00DA25F4" w:rsidRDefault="00FC4492" w:rsidP="00A91FEF">
      <w:pPr>
        <w:widowControl w:val="0"/>
        <w:jc w:val="both"/>
        <w:outlineLvl w:val="0"/>
        <w:rPr>
          <w:rFonts w:ascii="Arial" w:hAnsi="Arial" w:cs="Arial"/>
          <w:sz w:val="20"/>
          <w:szCs w:val="20"/>
        </w:rPr>
      </w:pPr>
    </w:p>
    <w:p w:rsidR="004C0373" w:rsidRPr="00DA25F4" w:rsidRDefault="008723F7" w:rsidP="004C0373">
      <w:pPr>
        <w:widowControl w:val="0"/>
        <w:tabs>
          <w:tab w:val="right" w:pos="7088"/>
          <w:tab w:val="right" w:pos="9071"/>
        </w:tabs>
        <w:jc w:val="both"/>
        <w:outlineLvl w:val="0"/>
        <w:rPr>
          <w:rFonts w:ascii="Arial" w:hAnsi="Arial" w:cs="Arial"/>
          <w:b/>
          <w:sz w:val="20"/>
          <w:szCs w:val="20"/>
        </w:rPr>
      </w:pPr>
      <w:r w:rsidRPr="00DA25F4">
        <w:rPr>
          <w:rFonts w:ascii="Arial" w:hAnsi="Arial" w:cs="Arial"/>
          <w:sz w:val="20"/>
          <w:szCs w:val="20"/>
        </w:rPr>
        <w:tab/>
      </w:r>
      <w:r w:rsidR="00195716" w:rsidRPr="00DA25F4">
        <w:rPr>
          <w:rFonts w:ascii="Arial" w:hAnsi="Arial" w:cs="Arial"/>
          <w:b/>
          <w:sz w:val="20"/>
          <w:szCs w:val="20"/>
        </w:rPr>
        <w:t>31 Mart 2011</w:t>
      </w:r>
      <w:r w:rsidR="003D4842" w:rsidRPr="00DA25F4">
        <w:rPr>
          <w:rFonts w:ascii="Arial" w:hAnsi="Arial" w:cs="Arial"/>
          <w:b/>
          <w:sz w:val="20"/>
          <w:szCs w:val="20"/>
        </w:rPr>
        <w:tab/>
        <w:t xml:space="preserve">31 Aralık </w:t>
      </w:r>
      <w:r w:rsidR="00195716" w:rsidRPr="00DA25F4">
        <w:rPr>
          <w:rFonts w:ascii="Arial" w:hAnsi="Arial" w:cs="Arial"/>
          <w:b/>
          <w:sz w:val="20"/>
          <w:szCs w:val="20"/>
        </w:rPr>
        <w:t>2010</w:t>
      </w:r>
    </w:p>
    <w:p w:rsidR="00FC4492" w:rsidRPr="00DA25F4" w:rsidRDefault="00FC4492" w:rsidP="00A91FEF">
      <w:pPr>
        <w:widowControl w:val="0"/>
        <w:tabs>
          <w:tab w:val="decimal" w:pos="7088"/>
          <w:tab w:val="decimal" w:pos="9071"/>
        </w:tabs>
        <w:jc w:val="both"/>
        <w:outlineLvl w:val="0"/>
        <w:rPr>
          <w:rFonts w:ascii="Arial" w:hAnsi="Arial" w:cs="Arial"/>
          <w:sz w:val="20"/>
          <w:szCs w:val="20"/>
        </w:rPr>
      </w:pPr>
    </w:p>
    <w:p w:rsidR="00FC4492" w:rsidRPr="00DA25F4" w:rsidRDefault="008168F4" w:rsidP="00A91FEF">
      <w:pPr>
        <w:pStyle w:val="Body"/>
        <w:keepLines w:val="0"/>
        <w:widowControl w:val="0"/>
        <w:tabs>
          <w:tab w:val="decimal" w:pos="7088"/>
          <w:tab w:val="decimal" w:pos="9071"/>
        </w:tabs>
        <w:spacing w:after="0" w:line="240" w:lineRule="auto"/>
        <w:rPr>
          <w:rFonts w:ascii="Arial" w:hAnsi="Arial" w:cs="Arial"/>
          <w:sz w:val="20"/>
          <w:lang w:val="tr-TR"/>
        </w:rPr>
      </w:pPr>
      <w:bookmarkStart w:id="78" w:name="OLE_LINK65"/>
      <w:r w:rsidRPr="00DA25F4">
        <w:rPr>
          <w:rFonts w:ascii="Arial" w:hAnsi="Arial" w:cs="Arial"/>
          <w:sz w:val="20"/>
          <w:lang w:val="tr-TR"/>
        </w:rPr>
        <w:t>Riva projesi</w:t>
      </w:r>
      <w:r w:rsidR="008723F7" w:rsidRPr="00DA25F4">
        <w:rPr>
          <w:rFonts w:ascii="Arial" w:hAnsi="Arial" w:cs="Arial"/>
          <w:sz w:val="20"/>
          <w:lang w:val="tr-TR"/>
        </w:rPr>
        <w:tab/>
      </w:r>
      <w:r w:rsidR="002A1EAC" w:rsidRPr="00DA25F4">
        <w:rPr>
          <w:rFonts w:ascii="Arial" w:hAnsi="Arial" w:cs="Arial"/>
          <w:sz w:val="20"/>
          <w:lang w:val="tr-TR"/>
        </w:rPr>
        <w:t>39.</w:t>
      </w:r>
      <w:r w:rsidR="0006112F" w:rsidRPr="00DA25F4">
        <w:rPr>
          <w:rFonts w:ascii="Arial" w:hAnsi="Arial" w:cs="Arial"/>
          <w:sz w:val="20"/>
          <w:lang w:val="tr-TR"/>
        </w:rPr>
        <w:t>787.760</w:t>
      </w:r>
      <w:r w:rsidR="0006112F" w:rsidRPr="00DA25F4">
        <w:rPr>
          <w:rFonts w:ascii="Arial" w:hAnsi="Arial" w:cs="Arial"/>
          <w:sz w:val="20"/>
          <w:lang w:val="tr-TR"/>
        </w:rPr>
        <w:tab/>
        <w:t>39.787.760</w:t>
      </w:r>
    </w:p>
    <w:p w:rsidR="00FC4492" w:rsidRPr="00DA25F4" w:rsidRDefault="008723F7" w:rsidP="00A91FEF">
      <w:pPr>
        <w:widowControl w:val="0"/>
        <w:pBdr>
          <w:bottom w:val="single" w:sz="4" w:space="1" w:color="auto"/>
        </w:pBdr>
        <w:tabs>
          <w:tab w:val="decimal" w:pos="7088"/>
          <w:tab w:val="decimal" w:pos="9071"/>
        </w:tabs>
        <w:jc w:val="both"/>
        <w:rPr>
          <w:rFonts w:ascii="Arial" w:hAnsi="Arial" w:cs="Arial"/>
          <w:sz w:val="20"/>
          <w:szCs w:val="20"/>
        </w:rPr>
      </w:pPr>
      <w:proofErr w:type="spellStart"/>
      <w:r w:rsidRPr="00DA25F4">
        <w:rPr>
          <w:rFonts w:ascii="Arial" w:hAnsi="Arial" w:cs="Arial"/>
          <w:sz w:val="20"/>
          <w:szCs w:val="20"/>
        </w:rPr>
        <w:t>Hoşdere</w:t>
      </w:r>
      <w:proofErr w:type="spellEnd"/>
      <w:r w:rsidRPr="00DA25F4">
        <w:rPr>
          <w:rFonts w:ascii="Arial" w:hAnsi="Arial" w:cs="Arial"/>
          <w:sz w:val="20"/>
          <w:szCs w:val="20"/>
        </w:rPr>
        <w:t xml:space="preserve"> arsası</w:t>
      </w:r>
      <w:r w:rsidRPr="00DA25F4">
        <w:rPr>
          <w:rFonts w:ascii="Arial" w:hAnsi="Arial" w:cs="Arial"/>
          <w:sz w:val="20"/>
          <w:szCs w:val="20"/>
        </w:rPr>
        <w:tab/>
      </w:r>
      <w:r w:rsidR="0006112F" w:rsidRPr="00DA25F4">
        <w:rPr>
          <w:rFonts w:ascii="Arial" w:hAnsi="Arial" w:cs="Arial"/>
          <w:sz w:val="20"/>
          <w:szCs w:val="20"/>
        </w:rPr>
        <w:t>1.023.224</w:t>
      </w:r>
      <w:r w:rsidRPr="00DA25F4">
        <w:rPr>
          <w:rFonts w:ascii="Arial" w:hAnsi="Arial" w:cs="Arial"/>
          <w:sz w:val="20"/>
          <w:szCs w:val="20"/>
        </w:rPr>
        <w:tab/>
        <w:t>1.023.224</w:t>
      </w:r>
    </w:p>
    <w:p w:rsidR="00FC4492" w:rsidRPr="00DA25F4" w:rsidRDefault="00FC4492" w:rsidP="00A91FEF">
      <w:pPr>
        <w:widowControl w:val="0"/>
        <w:tabs>
          <w:tab w:val="decimal" w:pos="7088"/>
          <w:tab w:val="decimal" w:pos="9071"/>
        </w:tabs>
        <w:jc w:val="both"/>
        <w:outlineLvl w:val="0"/>
        <w:rPr>
          <w:rFonts w:ascii="Arial" w:hAnsi="Arial" w:cs="Arial"/>
          <w:sz w:val="20"/>
          <w:szCs w:val="20"/>
        </w:rPr>
      </w:pPr>
    </w:p>
    <w:p w:rsidR="00FC4492" w:rsidRPr="00DA25F4" w:rsidRDefault="003D4842" w:rsidP="00A91FEF">
      <w:pPr>
        <w:widowControl w:val="0"/>
        <w:pBdr>
          <w:bottom w:val="single" w:sz="12" w:space="1" w:color="auto"/>
        </w:pBdr>
        <w:tabs>
          <w:tab w:val="decimal" w:pos="7088"/>
          <w:tab w:val="decimal" w:pos="9071"/>
        </w:tabs>
        <w:jc w:val="both"/>
        <w:rPr>
          <w:rFonts w:ascii="Arial" w:hAnsi="Arial" w:cs="Arial"/>
          <w:b/>
          <w:sz w:val="20"/>
          <w:szCs w:val="20"/>
        </w:rPr>
      </w:pPr>
      <w:r w:rsidRPr="00DA25F4">
        <w:rPr>
          <w:rFonts w:ascii="Arial" w:hAnsi="Arial" w:cs="Arial"/>
          <w:b/>
          <w:sz w:val="20"/>
          <w:szCs w:val="20"/>
        </w:rPr>
        <w:tab/>
      </w:r>
      <w:r w:rsidR="0006112F" w:rsidRPr="00DA25F4">
        <w:rPr>
          <w:rFonts w:ascii="Arial" w:hAnsi="Arial" w:cs="Arial"/>
          <w:b/>
          <w:sz w:val="20"/>
          <w:szCs w:val="20"/>
        </w:rPr>
        <w:t>40.810.984</w:t>
      </w:r>
      <w:r w:rsidR="0006112F" w:rsidRPr="00DA25F4">
        <w:rPr>
          <w:rFonts w:ascii="Arial" w:hAnsi="Arial" w:cs="Arial"/>
          <w:b/>
          <w:sz w:val="20"/>
          <w:szCs w:val="20"/>
        </w:rPr>
        <w:tab/>
        <w:t>40.810.984</w:t>
      </w:r>
    </w:p>
    <w:bookmarkEnd w:id="76"/>
    <w:bookmarkEnd w:id="77"/>
    <w:bookmarkEnd w:id="78"/>
    <w:p w:rsidR="00CE73E1" w:rsidRPr="00DA25F4" w:rsidRDefault="00CE73E1" w:rsidP="0075004E">
      <w:pPr>
        <w:widowControl w:val="0"/>
        <w:jc w:val="both"/>
        <w:rPr>
          <w:rFonts w:ascii="Arial" w:hAnsi="Arial" w:cs="Arial"/>
          <w:sz w:val="20"/>
          <w:szCs w:val="20"/>
        </w:rPr>
      </w:pPr>
    </w:p>
    <w:p w:rsidR="00CE73E1" w:rsidRPr="00DA25F4" w:rsidRDefault="008723F7" w:rsidP="0075004E">
      <w:pPr>
        <w:widowControl w:val="0"/>
        <w:jc w:val="both"/>
        <w:rPr>
          <w:rFonts w:ascii="Arial" w:hAnsi="Arial" w:cs="Arial"/>
          <w:i/>
          <w:sz w:val="20"/>
          <w:szCs w:val="20"/>
          <w:u w:val="single"/>
        </w:rPr>
      </w:pPr>
      <w:r w:rsidRPr="00DA25F4">
        <w:rPr>
          <w:rFonts w:ascii="Arial" w:hAnsi="Arial" w:cs="Arial"/>
          <w:i/>
          <w:sz w:val="20"/>
          <w:szCs w:val="20"/>
          <w:u w:val="single"/>
        </w:rPr>
        <w:t>Riva projesi:</w:t>
      </w:r>
    </w:p>
    <w:p w:rsidR="00CE73E1" w:rsidRPr="00DA25F4" w:rsidRDefault="00CE73E1" w:rsidP="0075004E">
      <w:pPr>
        <w:widowControl w:val="0"/>
        <w:jc w:val="both"/>
        <w:rPr>
          <w:rFonts w:ascii="Arial" w:hAnsi="Arial" w:cs="Arial"/>
          <w:i/>
          <w:sz w:val="20"/>
          <w:szCs w:val="20"/>
          <w:u w:val="single"/>
        </w:rPr>
      </w:pPr>
    </w:p>
    <w:p w:rsidR="00546D1D" w:rsidRPr="00DA25F4" w:rsidRDefault="008723F7" w:rsidP="0075004E">
      <w:pPr>
        <w:widowControl w:val="0"/>
        <w:jc w:val="both"/>
        <w:rPr>
          <w:rFonts w:ascii="Arial" w:hAnsi="Arial" w:cs="Arial"/>
          <w:sz w:val="20"/>
          <w:szCs w:val="20"/>
        </w:rPr>
      </w:pPr>
      <w:r w:rsidRPr="00DA25F4">
        <w:rPr>
          <w:rFonts w:ascii="Arial" w:hAnsi="Arial" w:cs="Arial"/>
          <w:sz w:val="20"/>
          <w:szCs w:val="20"/>
        </w:rPr>
        <w:t xml:space="preserve">Riva projesi, 480.000 m² alanda kurulması tasarlanan konut projesidir. </w:t>
      </w:r>
      <w:proofErr w:type="gramStart"/>
      <w:r w:rsidRPr="00DA25F4">
        <w:rPr>
          <w:rFonts w:ascii="Arial" w:hAnsi="Arial" w:cs="Arial"/>
          <w:sz w:val="20"/>
          <w:szCs w:val="20"/>
        </w:rPr>
        <w:t xml:space="preserve">Şirket tarafından İstanbul İli, Beykoz İlçesi, Riva Bölgesinde bulunan arsaların üzerinde gerçekleştirilmesi planlanan projenin parsellerle ilgili uygulama yapılması için Riva </w:t>
      </w:r>
      <w:proofErr w:type="spellStart"/>
      <w:r w:rsidRPr="00DA25F4">
        <w:rPr>
          <w:rFonts w:ascii="Arial" w:hAnsi="Arial" w:cs="Arial"/>
          <w:sz w:val="20"/>
          <w:szCs w:val="20"/>
        </w:rPr>
        <w:t>Göllü’de</w:t>
      </w:r>
      <w:proofErr w:type="spellEnd"/>
      <w:r w:rsidRPr="00DA25F4">
        <w:rPr>
          <w:rFonts w:ascii="Arial" w:hAnsi="Arial" w:cs="Arial"/>
          <w:sz w:val="20"/>
          <w:szCs w:val="20"/>
        </w:rPr>
        <w:t xml:space="preserve"> bulunan arsalar için 1/25.000 ve 1/5.000 ölçekteki nazım planları ile Riva Doğu’da bulunan arsaların 1/1.000 ölçekteki nazım planlarının Belediye tarafından hazırlanması ve Belediye Başkanlığı'nca onaylanması beklenmektedir. </w:t>
      </w:r>
      <w:proofErr w:type="gramEnd"/>
      <w:r w:rsidRPr="00DA25F4">
        <w:rPr>
          <w:rFonts w:ascii="Arial" w:hAnsi="Arial" w:cs="Arial"/>
          <w:sz w:val="20"/>
          <w:szCs w:val="20"/>
        </w:rPr>
        <w:t>Riva projesi ile ilgili arsaların 430.912,07 m</w:t>
      </w:r>
      <w:r w:rsidRPr="00DA25F4">
        <w:rPr>
          <w:rFonts w:ascii="Arial" w:hAnsi="Arial" w:cs="Arial"/>
          <w:sz w:val="20"/>
          <w:szCs w:val="20"/>
          <w:vertAlign w:val="superscript"/>
        </w:rPr>
        <w:t>2</w:t>
      </w:r>
      <w:r w:rsidRPr="00DA25F4">
        <w:rPr>
          <w:rFonts w:ascii="Arial" w:hAnsi="Arial" w:cs="Arial"/>
          <w:sz w:val="20"/>
          <w:szCs w:val="20"/>
        </w:rPr>
        <w:t>’lik kısmı Şirket’in bağlı ortaklığı olan ve %99’una sahip olduğu Gelişim Gayrimenkul ve Yatırım Ticaret A.Ş.’ye 14 Kasım 2008 tarihinde yasal olarak devredilmiştir.</w:t>
      </w:r>
    </w:p>
    <w:p w:rsidR="00FC4492" w:rsidRPr="00DA25F4" w:rsidRDefault="00FC4492" w:rsidP="0075004E">
      <w:pPr>
        <w:widowControl w:val="0"/>
        <w:jc w:val="both"/>
        <w:rPr>
          <w:rFonts w:ascii="Arial" w:hAnsi="Arial" w:cs="Arial"/>
          <w:i/>
          <w:sz w:val="20"/>
          <w:szCs w:val="20"/>
          <w:u w:val="single"/>
        </w:rPr>
      </w:pPr>
    </w:p>
    <w:p w:rsidR="00FC4492" w:rsidRPr="00DA25F4" w:rsidRDefault="003D4842" w:rsidP="0075004E">
      <w:pPr>
        <w:widowControl w:val="0"/>
        <w:jc w:val="both"/>
        <w:outlineLvl w:val="0"/>
        <w:rPr>
          <w:rFonts w:ascii="Arial" w:hAnsi="Arial" w:cs="Arial"/>
          <w:b/>
          <w:sz w:val="20"/>
          <w:szCs w:val="20"/>
        </w:rPr>
      </w:pPr>
      <w:bookmarkStart w:id="79" w:name="OLE_LINK75"/>
      <w:bookmarkStart w:id="80" w:name="OLE_LINK128"/>
      <w:r w:rsidRPr="00DA25F4">
        <w:rPr>
          <w:rFonts w:ascii="Arial" w:hAnsi="Arial" w:cs="Arial"/>
          <w:b/>
          <w:sz w:val="20"/>
          <w:szCs w:val="20"/>
        </w:rPr>
        <w:t>Yarı mamul:</w:t>
      </w:r>
    </w:p>
    <w:p w:rsidR="00FC4492" w:rsidRPr="00DA25F4" w:rsidRDefault="00FC4492" w:rsidP="0075004E">
      <w:pPr>
        <w:widowControl w:val="0"/>
        <w:jc w:val="both"/>
        <w:outlineLvl w:val="0"/>
        <w:rPr>
          <w:rFonts w:ascii="Arial" w:hAnsi="Arial" w:cs="Arial"/>
          <w:b/>
          <w:sz w:val="20"/>
          <w:szCs w:val="20"/>
        </w:rPr>
      </w:pPr>
    </w:p>
    <w:p w:rsidR="00FC4492" w:rsidRPr="00DA25F4" w:rsidRDefault="00195716" w:rsidP="0075004E">
      <w:pPr>
        <w:widowControl w:val="0"/>
        <w:jc w:val="both"/>
        <w:outlineLvl w:val="0"/>
        <w:rPr>
          <w:rFonts w:ascii="Arial" w:hAnsi="Arial" w:cs="Arial"/>
          <w:sz w:val="20"/>
          <w:szCs w:val="20"/>
        </w:rPr>
      </w:pPr>
      <w:r w:rsidRPr="00DA25F4">
        <w:rPr>
          <w:rFonts w:ascii="Arial" w:hAnsi="Arial" w:cs="Arial"/>
          <w:spacing w:val="-2"/>
          <w:sz w:val="20"/>
          <w:szCs w:val="20"/>
        </w:rPr>
        <w:t>31 Mart 2011</w:t>
      </w:r>
      <w:r w:rsidR="008723F7" w:rsidRPr="00DA25F4">
        <w:rPr>
          <w:rFonts w:ascii="Arial" w:hAnsi="Arial" w:cs="Arial"/>
          <w:spacing w:val="-2"/>
          <w:sz w:val="20"/>
          <w:szCs w:val="20"/>
        </w:rPr>
        <w:t xml:space="preserve"> ve 31 Aralık </w:t>
      </w:r>
      <w:r w:rsidRPr="00DA25F4">
        <w:rPr>
          <w:rFonts w:ascii="Arial" w:hAnsi="Arial" w:cs="Arial"/>
          <w:spacing w:val="-2"/>
          <w:sz w:val="20"/>
          <w:szCs w:val="20"/>
        </w:rPr>
        <w:t>2010</w:t>
      </w:r>
      <w:r w:rsidR="008723F7" w:rsidRPr="00DA25F4">
        <w:rPr>
          <w:rFonts w:ascii="Arial" w:hAnsi="Arial" w:cs="Arial"/>
          <w:spacing w:val="-2"/>
          <w:sz w:val="20"/>
          <w:szCs w:val="20"/>
        </w:rPr>
        <w:t xml:space="preserve"> tarihleri </w:t>
      </w:r>
      <w:r w:rsidR="008723F7" w:rsidRPr="00DA25F4">
        <w:rPr>
          <w:rFonts w:ascii="Arial" w:hAnsi="Arial" w:cs="Arial"/>
          <w:sz w:val="20"/>
          <w:szCs w:val="20"/>
        </w:rPr>
        <w:t>itibariyle yarı mamul detayları aşağıda verilmiştir:</w:t>
      </w:r>
    </w:p>
    <w:p w:rsidR="00FC4492" w:rsidRPr="00DA25F4" w:rsidRDefault="00FC4492" w:rsidP="0075004E">
      <w:pPr>
        <w:widowControl w:val="0"/>
        <w:jc w:val="both"/>
        <w:outlineLvl w:val="0"/>
        <w:rPr>
          <w:rFonts w:ascii="Arial" w:hAnsi="Arial" w:cs="Arial"/>
          <w:b/>
          <w:sz w:val="20"/>
          <w:szCs w:val="20"/>
        </w:rPr>
      </w:pPr>
    </w:p>
    <w:p w:rsidR="004C0373" w:rsidRPr="00DA25F4" w:rsidRDefault="008723F7" w:rsidP="004C0373">
      <w:pPr>
        <w:widowControl w:val="0"/>
        <w:tabs>
          <w:tab w:val="right" w:pos="7088"/>
          <w:tab w:val="right" w:pos="9071"/>
        </w:tabs>
        <w:jc w:val="both"/>
        <w:outlineLvl w:val="0"/>
        <w:rPr>
          <w:rFonts w:ascii="Arial" w:hAnsi="Arial" w:cs="Arial"/>
          <w:b/>
          <w:sz w:val="20"/>
          <w:szCs w:val="20"/>
        </w:rPr>
      </w:pPr>
      <w:r w:rsidRPr="00DA25F4">
        <w:rPr>
          <w:rFonts w:ascii="Arial" w:hAnsi="Arial" w:cs="Arial"/>
          <w:sz w:val="20"/>
          <w:szCs w:val="20"/>
        </w:rPr>
        <w:tab/>
      </w:r>
      <w:r w:rsidR="00195716" w:rsidRPr="00DA25F4">
        <w:rPr>
          <w:rFonts w:ascii="Arial" w:hAnsi="Arial" w:cs="Arial"/>
          <w:b/>
          <w:sz w:val="20"/>
          <w:szCs w:val="20"/>
        </w:rPr>
        <w:t>31 Mart 2011</w:t>
      </w:r>
      <w:r w:rsidR="003D4842" w:rsidRPr="00DA25F4">
        <w:rPr>
          <w:rFonts w:ascii="Arial" w:hAnsi="Arial" w:cs="Arial"/>
          <w:b/>
          <w:sz w:val="20"/>
          <w:szCs w:val="20"/>
        </w:rPr>
        <w:tab/>
        <w:t xml:space="preserve">31 Aralık </w:t>
      </w:r>
      <w:r w:rsidR="00195716" w:rsidRPr="00DA25F4">
        <w:rPr>
          <w:rFonts w:ascii="Arial" w:hAnsi="Arial" w:cs="Arial"/>
          <w:b/>
          <w:sz w:val="20"/>
          <w:szCs w:val="20"/>
        </w:rPr>
        <w:t>2010</w:t>
      </w:r>
    </w:p>
    <w:p w:rsidR="00FC4492" w:rsidRPr="00DA25F4" w:rsidRDefault="00FC4492" w:rsidP="0075004E">
      <w:pPr>
        <w:widowControl w:val="0"/>
        <w:tabs>
          <w:tab w:val="right" w:pos="7088"/>
          <w:tab w:val="right" w:pos="9071"/>
        </w:tabs>
        <w:jc w:val="both"/>
        <w:outlineLvl w:val="0"/>
        <w:rPr>
          <w:rFonts w:ascii="Arial" w:hAnsi="Arial" w:cs="Arial"/>
          <w:b/>
          <w:sz w:val="20"/>
          <w:szCs w:val="20"/>
        </w:rPr>
      </w:pPr>
    </w:p>
    <w:p w:rsidR="00FC4492" w:rsidRPr="00DA25F4" w:rsidRDefault="008723F7" w:rsidP="0075004E">
      <w:pPr>
        <w:widowControl w:val="0"/>
        <w:tabs>
          <w:tab w:val="decimal" w:pos="7083"/>
          <w:tab w:val="decimal" w:pos="9071"/>
        </w:tabs>
        <w:jc w:val="both"/>
        <w:rPr>
          <w:rFonts w:ascii="Arial" w:hAnsi="Arial" w:cs="Arial"/>
          <w:sz w:val="20"/>
          <w:szCs w:val="20"/>
        </w:rPr>
      </w:pPr>
      <w:bookmarkStart w:id="81" w:name="OLE_LINK44"/>
      <w:r w:rsidRPr="00DA25F4">
        <w:rPr>
          <w:rFonts w:ascii="Arial" w:hAnsi="Arial" w:cs="Arial"/>
          <w:sz w:val="20"/>
          <w:szCs w:val="20"/>
        </w:rPr>
        <w:t>Ankara Çankaya</w:t>
      </w:r>
      <w:r w:rsidRPr="00DA25F4">
        <w:rPr>
          <w:rFonts w:ascii="Arial" w:hAnsi="Arial" w:cs="Arial"/>
          <w:sz w:val="20"/>
          <w:szCs w:val="20"/>
        </w:rPr>
        <w:tab/>
      </w:r>
      <w:r w:rsidR="00353213" w:rsidRPr="00DA25F4">
        <w:rPr>
          <w:rFonts w:ascii="Arial" w:hAnsi="Arial" w:cs="Arial"/>
          <w:sz w:val="20"/>
          <w:szCs w:val="20"/>
        </w:rPr>
        <w:t>17.905.440</w:t>
      </w:r>
      <w:r w:rsidRPr="00DA25F4">
        <w:rPr>
          <w:rFonts w:ascii="Arial" w:hAnsi="Arial" w:cs="Arial"/>
          <w:sz w:val="20"/>
          <w:szCs w:val="20"/>
        </w:rPr>
        <w:tab/>
        <w:t>17.905.440</w:t>
      </w:r>
    </w:p>
    <w:p w:rsidR="00FC4492" w:rsidRPr="00DA25F4" w:rsidRDefault="008723F7" w:rsidP="004C0373">
      <w:pPr>
        <w:widowControl w:val="0"/>
        <w:pBdr>
          <w:bottom w:val="single" w:sz="4" w:space="0" w:color="auto"/>
        </w:pBdr>
        <w:tabs>
          <w:tab w:val="decimal" w:pos="7083"/>
          <w:tab w:val="decimal" w:pos="9071"/>
        </w:tabs>
        <w:jc w:val="both"/>
        <w:rPr>
          <w:rFonts w:ascii="Arial" w:hAnsi="Arial" w:cs="Arial"/>
          <w:sz w:val="20"/>
          <w:szCs w:val="20"/>
        </w:rPr>
      </w:pPr>
      <w:r w:rsidRPr="00DA25F4">
        <w:rPr>
          <w:rFonts w:ascii="Arial" w:hAnsi="Arial" w:cs="Arial"/>
          <w:sz w:val="20"/>
          <w:szCs w:val="20"/>
        </w:rPr>
        <w:t xml:space="preserve">İstanbul </w:t>
      </w:r>
      <w:proofErr w:type="spellStart"/>
      <w:r w:rsidRPr="00DA25F4">
        <w:rPr>
          <w:rFonts w:ascii="Arial" w:hAnsi="Arial" w:cs="Arial"/>
          <w:sz w:val="20"/>
          <w:szCs w:val="20"/>
        </w:rPr>
        <w:t>İstanbul</w:t>
      </w:r>
      <w:proofErr w:type="spellEnd"/>
      <w:r w:rsidRPr="00DA25F4">
        <w:rPr>
          <w:rFonts w:ascii="Arial" w:hAnsi="Arial" w:cs="Arial"/>
          <w:sz w:val="20"/>
          <w:szCs w:val="20"/>
        </w:rPr>
        <w:t xml:space="preserve"> Faz III</w:t>
      </w:r>
      <w:r w:rsidRPr="00DA25F4">
        <w:rPr>
          <w:rFonts w:ascii="Arial" w:hAnsi="Arial" w:cs="Arial"/>
          <w:sz w:val="20"/>
          <w:szCs w:val="20"/>
        </w:rPr>
        <w:tab/>
      </w:r>
      <w:r w:rsidR="00353213" w:rsidRPr="00DA25F4">
        <w:rPr>
          <w:rFonts w:ascii="Arial" w:hAnsi="Arial" w:cs="Arial"/>
          <w:sz w:val="20"/>
          <w:szCs w:val="20"/>
        </w:rPr>
        <w:t>1.</w:t>
      </w:r>
      <w:r w:rsidR="0006112F" w:rsidRPr="00DA25F4">
        <w:rPr>
          <w:rFonts w:ascii="Arial" w:hAnsi="Arial" w:cs="Arial"/>
          <w:sz w:val="20"/>
          <w:szCs w:val="20"/>
        </w:rPr>
        <w:t>764.</w:t>
      </w:r>
      <w:r w:rsidR="00BA2638" w:rsidRPr="00DA25F4">
        <w:rPr>
          <w:rFonts w:ascii="Arial" w:hAnsi="Arial" w:cs="Arial"/>
          <w:sz w:val="20"/>
          <w:szCs w:val="20"/>
        </w:rPr>
        <w:t>860</w:t>
      </w:r>
      <w:r w:rsidRPr="00DA25F4">
        <w:rPr>
          <w:rFonts w:ascii="Arial" w:hAnsi="Arial" w:cs="Arial"/>
          <w:sz w:val="20"/>
          <w:szCs w:val="20"/>
        </w:rPr>
        <w:tab/>
      </w:r>
      <w:r w:rsidR="002A1EAC" w:rsidRPr="00DA25F4">
        <w:rPr>
          <w:rFonts w:ascii="Arial" w:hAnsi="Arial" w:cs="Arial"/>
          <w:sz w:val="20"/>
          <w:szCs w:val="20"/>
        </w:rPr>
        <w:t>1.750.342</w:t>
      </w:r>
    </w:p>
    <w:p w:rsidR="00FC4492" w:rsidRPr="00DA25F4" w:rsidRDefault="00FC4492" w:rsidP="0075004E">
      <w:pPr>
        <w:pStyle w:val="Body"/>
        <w:keepLines w:val="0"/>
        <w:widowControl w:val="0"/>
        <w:tabs>
          <w:tab w:val="decimal" w:pos="7083"/>
          <w:tab w:val="decimal" w:pos="9071"/>
        </w:tabs>
        <w:spacing w:after="0" w:line="240" w:lineRule="auto"/>
        <w:rPr>
          <w:rFonts w:ascii="Arial" w:hAnsi="Arial" w:cs="Arial"/>
          <w:sz w:val="20"/>
          <w:lang w:val="tr-TR"/>
        </w:rPr>
      </w:pPr>
    </w:p>
    <w:p w:rsidR="00FC4492" w:rsidRPr="00DA25F4" w:rsidRDefault="003D4842" w:rsidP="0075004E">
      <w:pPr>
        <w:widowControl w:val="0"/>
        <w:pBdr>
          <w:bottom w:val="single" w:sz="12" w:space="1" w:color="auto"/>
        </w:pBdr>
        <w:tabs>
          <w:tab w:val="decimal" w:pos="7083"/>
          <w:tab w:val="decimal" w:pos="9071"/>
        </w:tabs>
        <w:jc w:val="both"/>
        <w:rPr>
          <w:rFonts w:ascii="Arial" w:hAnsi="Arial" w:cs="Arial"/>
          <w:b/>
          <w:sz w:val="20"/>
          <w:szCs w:val="20"/>
        </w:rPr>
      </w:pPr>
      <w:r w:rsidRPr="00DA25F4">
        <w:rPr>
          <w:rFonts w:ascii="Arial" w:hAnsi="Arial" w:cs="Arial"/>
          <w:b/>
          <w:sz w:val="20"/>
          <w:szCs w:val="20"/>
        </w:rPr>
        <w:tab/>
      </w:r>
      <w:r w:rsidR="0006112F" w:rsidRPr="00DA25F4">
        <w:rPr>
          <w:rFonts w:ascii="Arial" w:hAnsi="Arial" w:cs="Arial"/>
          <w:b/>
          <w:sz w:val="20"/>
          <w:szCs w:val="20"/>
        </w:rPr>
        <w:t>19.670.300</w:t>
      </w:r>
      <w:r w:rsidRPr="00DA25F4">
        <w:rPr>
          <w:rFonts w:ascii="Arial" w:hAnsi="Arial" w:cs="Arial"/>
          <w:b/>
          <w:sz w:val="20"/>
          <w:szCs w:val="20"/>
        </w:rPr>
        <w:tab/>
        <w:t>19.</w:t>
      </w:r>
      <w:r w:rsidR="002A1EAC" w:rsidRPr="00DA25F4">
        <w:rPr>
          <w:rFonts w:ascii="Arial" w:hAnsi="Arial" w:cs="Arial"/>
          <w:b/>
          <w:sz w:val="20"/>
          <w:szCs w:val="20"/>
        </w:rPr>
        <w:t>655.</w:t>
      </w:r>
      <w:r w:rsidR="00D4235B" w:rsidRPr="00DA25F4">
        <w:rPr>
          <w:rFonts w:ascii="Arial" w:hAnsi="Arial" w:cs="Arial"/>
          <w:b/>
          <w:sz w:val="20"/>
          <w:szCs w:val="20"/>
        </w:rPr>
        <w:t>782</w:t>
      </w:r>
    </w:p>
    <w:bookmarkEnd w:id="79"/>
    <w:bookmarkEnd w:id="80"/>
    <w:bookmarkEnd w:id="81"/>
    <w:p w:rsidR="00FC4492" w:rsidRPr="00DA25F4" w:rsidRDefault="00FC4492" w:rsidP="0075004E">
      <w:pPr>
        <w:widowControl w:val="0"/>
        <w:jc w:val="both"/>
        <w:rPr>
          <w:rFonts w:ascii="Arial" w:hAnsi="Arial" w:cs="Arial"/>
          <w:sz w:val="20"/>
          <w:szCs w:val="20"/>
        </w:rPr>
      </w:pPr>
    </w:p>
    <w:p w:rsidR="00FC4492" w:rsidRPr="00DA25F4" w:rsidRDefault="008723F7" w:rsidP="0075004E">
      <w:pPr>
        <w:widowControl w:val="0"/>
        <w:jc w:val="both"/>
        <w:rPr>
          <w:rFonts w:ascii="Arial" w:hAnsi="Arial" w:cs="Arial"/>
          <w:i/>
          <w:iCs/>
          <w:sz w:val="20"/>
          <w:szCs w:val="20"/>
          <w:u w:val="single"/>
        </w:rPr>
      </w:pPr>
      <w:r w:rsidRPr="00DA25F4">
        <w:rPr>
          <w:rFonts w:ascii="Arial" w:hAnsi="Arial" w:cs="Arial"/>
          <w:i/>
          <w:iCs/>
          <w:sz w:val="20"/>
          <w:szCs w:val="20"/>
          <w:u w:val="single"/>
        </w:rPr>
        <w:t xml:space="preserve">İstanbul - </w:t>
      </w:r>
      <w:proofErr w:type="spellStart"/>
      <w:r w:rsidRPr="00DA25F4">
        <w:rPr>
          <w:rFonts w:ascii="Arial" w:hAnsi="Arial" w:cs="Arial"/>
          <w:i/>
          <w:iCs/>
          <w:sz w:val="20"/>
          <w:szCs w:val="20"/>
          <w:u w:val="single"/>
        </w:rPr>
        <w:t>Istanbul</w:t>
      </w:r>
      <w:proofErr w:type="spellEnd"/>
      <w:r w:rsidRPr="00DA25F4">
        <w:rPr>
          <w:rFonts w:ascii="Arial" w:hAnsi="Arial" w:cs="Arial"/>
          <w:i/>
          <w:iCs/>
          <w:sz w:val="20"/>
          <w:szCs w:val="20"/>
          <w:u w:val="single"/>
        </w:rPr>
        <w:t xml:space="preserve"> projesi Faz III:</w:t>
      </w:r>
    </w:p>
    <w:p w:rsidR="00FC4492" w:rsidRPr="00DA25F4" w:rsidRDefault="00FC4492" w:rsidP="0075004E">
      <w:pPr>
        <w:widowControl w:val="0"/>
        <w:jc w:val="both"/>
        <w:rPr>
          <w:rFonts w:ascii="Arial" w:hAnsi="Arial" w:cs="Arial"/>
          <w:i/>
          <w:iCs/>
          <w:sz w:val="20"/>
          <w:szCs w:val="20"/>
          <w:u w:val="single"/>
        </w:rPr>
      </w:pPr>
    </w:p>
    <w:p w:rsidR="00FC4492" w:rsidRPr="00DA25F4" w:rsidRDefault="008723F7" w:rsidP="0075004E">
      <w:pPr>
        <w:widowControl w:val="0"/>
        <w:jc w:val="both"/>
        <w:rPr>
          <w:rFonts w:ascii="Arial" w:hAnsi="Arial" w:cs="Arial"/>
          <w:sz w:val="20"/>
          <w:szCs w:val="20"/>
        </w:rPr>
      </w:pPr>
      <w:bookmarkStart w:id="82" w:name="OLE_LINK14"/>
      <w:r w:rsidRPr="00DA25F4">
        <w:rPr>
          <w:rFonts w:ascii="Arial" w:hAnsi="Arial" w:cs="Arial"/>
          <w:sz w:val="20"/>
          <w:szCs w:val="20"/>
        </w:rPr>
        <w:t xml:space="preserve">İstanbul - İstanbul projesi; İstanbul ili, Eyüp ilçesi, Göktürk beldesinde, Kemerburgaz - Yassı ören yolu üzerinde ve Göktürk belde merkezine 1 km, Kemer </w:t>
      </w:r>
      <w:proofErr w:type="spellStart"/>
      <w:r w:rsidRPr="00DA25F4">
        <w:rPr>
          <w:rFonts w:ascii="Arial" w:hAnsi="Arial" w:cs="Arial"/>
          <w:sz w:val="20"/>
          <w:szCs w:val="20"/>
        </w:rPr>
        <w:t>Country</w:t>
      </w:r>
      <w:proofErr w:type="spellEnd"/>
      <w:r w:rsidRPr="00DA25F4">
        <w:rPr>
          <w:rFonts w:ascii="Arial" w:hAnsi="Arial" w:cs="Arial"/>
          <w:sz w:val="20"/>
          <w:szCs w:val="20"/>
        </w:rPr>
        <w:t xml:space="preserve"> proje yerleşimine 2 km mesafede konumlanmış konut projesidir.</w:t>
      </w:r>
    </w:p>
    <w:p w:rsidR="008F3509" w:rsidRPr="00DA25F4" w:rsidRDefault="008F3509" w:rsidP="0075004E">
      <w:pPr>
        <w:widowControl w:val="0"/>
        <w:jc w:val="both"/>
        <w:outlineLvl w:val="0"/>
        <w:rPr>
          <w:rFonts w:ascii="Arial" w:hAnsi="Arial" w:cs="Arial"/>
          <w:i/>
          <w:iCs/>
          <w:sz w:val="20"/>
          <w:szCs w:val="20"/>
          <w:u w:val="single"/>
        </w:rPr>
      </w:pPr>
      <w:bookmarkStart w:id="83" w:name="OLE_LINK77"/>
      <w:bookmarkEnd w:id="82"/>
    </w:p>
    <w:p w:rsidR="00CE73E1" w:rsidRPr="00DA25F4" w:rsidRDefault="008723F7" w:rsidP="0075004E">
      <w:pPr>
        <w:widowControl w:val="0"/>
        <w:jc w:val="both"/>
        <w:outlineLvl w:val="0"/>
        <w:rPr>
          <w:rFonts w:ascii="Arial" w:hAnsi="Arial" w:cs="Arial"/>
          <w:i/>
          <w:iCs/>
          <w:sz w:val="20"/>
          <w:szCs w:val="20"/>
          <w:u w:val="single"/>
        </w:rPr>
      </w:pPr>
      <w:r w:rsidRPr="00DA25F4">
        <w:rPr>
          <w:rFonts w:ascii="Arial" w:hAnsi="Arial" w:cs="Arial"/>
          <w:i/>
          <w:iCs/>
          <w:sz w:val="20"/>
          <w:szCs w:val="20"/>
          <w:u w:val="single"/>
        </w:rPr>
        <w:t>Ankara Çankaya projesi:</w:t>
      </w:r>
    </w:p>
    <w:p w:rsidR="00CE73E1" w:rsidRPr="00DA25F4" w:rsidRDefault="00CE73E1" w:rsidP="0075004E">
      <w:pPr>
        <w:widowControl w:val="0"/>
        <w:jc w:val="both"/>
        <w:rPr>
          <w:rFonts w:ascii="Arial" w:hAnsi="Arial" w:cs="Arial"/>
          <w:b/>
          <w:sz w:val="20"/>
          <w:szCs w:val="20"/>
        </w:rPr>
      </w:pPr>
    </w:p>
    <w:p w:rsidR="00CE73E1" w:rsidRPr="00DA25F4" w:rsidRDefault="008723F7" w:rsidP="0075004E">
      <w:pPr>
        <w:widowControl w:val="0"/>
        <w:jc w:val="both"/>
        <w:rPr>
          <w:rFonts w:ascii="Arial" w:hAnsi="Arial" w:cs="Arial"/>
          <w:sz w:val="20"/>
          <w:szCs w:val="20"/>
        </w:rPr>
      </w:pPr>
      <w:r w:rsidRPr="00DA25F4">
        <w:rPr>
          <w:rFonts w:ascii="Arial" w:hAnsi="Arial" w:cs="Arial"/>
          <w:sz w:val="20"/>
          <w:szCs w:val="20"/>
        </w:rPr>
        <w:t>Ankara Çankaya projesi; Ankara ili, Çankaya ilçesinde yapımına başlanmış konut projesidir. Proje toplam 62 daire ve alışveriş merkezinden oluşmaktadır.</w:t>
      </w:r>
    </w:p>
    <w:p w:rsidR="00ED4719" w:rsidRPr="00DA25F4" w:rsidRDefault="00ED4719" w:rsidP="0075004E">
      <w:pPr>
        <w:widowControl w:val="0"/>
        <w:jc w:val="both"/>
        <w:rPr>
          <w:rFonts w:ascii="Arial" w:hAnsi="Arial" w:cs="Arial"/>
          <w:sz w:val="20"/>
          <w:szCs w:val="20"/>
        </w:rPr>
      </w:pPr>
    </w:p>
    <w:p w:rsidR="008168F4" w:rsidRPr="00DA25F4" w:rsidRDefault="008168F4" w:rsidP="008168F4">
      <w:pPr>
        <w:widowControl w:val="0"/>
        <w:jc w:val="both"/>
        <w:rPr>
          <w:rFonts w:ascii="Arial" w:hAnsi="Arial" w:cs="Arial"/>
          <w:sz w:val="20"/>
          <w:szCs w:val="20"/>
        </w:rPr>
      </w:pPr>
      <w:proofErr w:type="gramStart"/>
      <w:r w:rsidRPr="00DA25F4">
        <w:rPr>
          <w:rFonts w:ascii="Arial" w:hAnsi="Arial" w:cs="Arial"/>
          <w:sz w:val="20"/>
          <w:szCs w:val="20"/>
        </w:rPr>
        <w:t>Çankaya Yerel Kalkınma ve Dayanışma Vakfı'nın Çankaya Belediye Başkanlığı ve T.C. Kültür ve Turizm Bakanlığına aleyhine, Ankara 9.İdare mahkemesinin 2006/2203E sayılı dosya üzerinden açılmış olan davada mahkeme, 30 Aral</w:t>
      </w:r>
      <w:r w:rsidR="00DB7089" w:rsidRPr="00DA25F4">
        <w:rPr>
          <w:rFonts w:ascii="Arial" w:hAnsi="Arial" w:cs="Arial"/>
          <w:sz w:val="20"/>
          <w:szCs w:val="20"/>
        </w:rPr>
        <w:t>ı</w:t>
      </w:r>
      <w:r w:rsidRPr="00DA25F4">
        <w:rPr>
          <w:rFonts w:ascii="Arial" w:hAnsi="Arial" w:cs="Arial"/>
          <w:sz w:val="20"/>
          <w:szCs w:val="20"/>
        </w:rPr>
        <w:t xml:space="preserve">k 2004 tarihli imar durumu belgesinin, Çankaya Belediyesi Encümeninin 23 Aralık 2004 tarihli parsellerin tevhidi kararının, Ankara Kültür ve Tabiat Varlıklarını Koruma Kurulunun 16 Nisan 2004 tarihli 9102 sayılı ve 13 Kasim1995 tarihli 4304 sayılı kararının iptaline karar vermiştir. </w:t>
      </w:r>
      <w:proofErr w:type="gramEnd"/>
      <w:r w:rsidRPr="00DA25F4">
        <w:rPr>
          <w:rFonts w:ascii="Arial" w:hAnsi="Arial" w:cs="Arial"/>
          <w:sz w:val="20"/>
          <w:szCs w:val="20"/>
        </w:rPr>
        <w:t xml:space="preserve">Mahkeme kararı yürütmeyi durdurma ve duruşma talepli olarak temyiz edilmiştir. Danıştay 6. Dairesi mahkeme kararını onamıştır. Bunun üzerine, yine Danıştay 6. Dairesi nezdinde karar düzeltme yoluna başvuru yapılmıştır. </w:t>
      </w:r>
    </w:p>
    <w:p w:rsidR="00FF526A" w:rsidRPr="00DA25F4" w:rsidRDefault="00FF526A">
      <w:pPr>
        <w:rPr>
          <w:rFonts w:ascii="Arial" w:hAnsi="Arial" w:cs="Arial"/>
          <w:sz w:val="20"/>
          <w:szCs w:val="20"/>
        </w:rPr>
      </w:pPr>
      <w:r w:rsidRPr="00DA25F4">
        <w:rPr>
          <w:rFonts w:ascii="Arial" w:hAnsi="Arial" w:cs="Arial"/>
          <w:sz w:val="20"/>
          <w:szCs w:val="20"/>
        </w:rPr>
        <w:br w:type="page"/>
      </w:r>
    </w:p>
    <w:p w:rsidR="008168F4" w:rsidRPr="00DA25F4" w:rsidRDefault="008168F4" w:rsidP="008168F4">
      <w:pPr>
        <w:widowControl w:val="0"/>
        <w:jc w:val="both"/>
        <w:rPr>
          <w:rFonts w:ascii="Arial" w:hAnsi="Arial" w:cs="Arial"/>
          <w:b/>
          <w:sz w:val="20"/>
          <w:szCs w:val="20"/>
        </w:rPr>
      </w:pPr>
      <w:r w:rsidRPr="00DA25F4">
        <w:rPr>
          <w:rFonts w:ascii="Arial" w:hAnsi="Arial" w:cs="Arial"/>
          <w:b/>
          <w:sz w:val="20"/>
          <w:szCs w:val="20"/>
        </w:rPr>
        <w:t>5.</w:t>
      </w:r>
      <w:r w:rsidRPr="00DA25F4">
        <w:rPr>
          <w:rFonts w:ascii="Arial" w:hAnsi="Arial" w:cs="Arial"/>
          <w:b/>
          <w:sz w:val="20"/>
          <w:szCs w:val="20"/>
        </w:rPr>
        <w:tab/>
        <w:t>STOKLAR (Devamı)</w:t>
      </w:r>
    </w:p>
    <w:p w:rsidR="008168F4" w:rsidRPr="00DA25F4" w:rsidRDefault="008168F4" w:rsidP="0075004E">
      <w:pPr>
        <w:widowControl w:val="0"/>
        <w:jc w:val="both"/>
        <w:rPr>
          <w:rFonts w:ascii="Arial" w:hAnsi="Arial" w:cs="Arial"/>
          <w:sz w:val="20"/>
          <w:szCs w:val="20"/>
        </w:rPr>
      </w:pPr>
    </w:p>
    <w:p w:rsidR="00ED4719" w:rsidRPr="00DA25F4" w:rsidRDefault="008723F7" w:rsidP="0075004E">
      <w:pPr>
        <w:widowControl w:val="0"/>
        <w:jc w:val="both"/>
        <w:rPr>
          <w:rFonts w:ascii="Arial" w:hAnsi="Arial" w:cs="Arial"/>
          <w:sz w:val="20"/>
          <w:szCs w:val="20"/>
        </w:rPr>
      </w:pPr>
      <w:r w:rsidRPr="00DA25F4">
        <w:rPr>
          <w:rFonts w:ascii="Arial" w:hAnsi="Arial" w:cs="Arial"/>
          <w:sz w:val="20"/>
          <w:szCs w:val="20"/>
        </w:rPr>
        <w:t xml:space="preserve">Ankara 9.İdare Mahkemesinin 2007/237E sayılı dosyası üzerinden, Davacı Ankara Büyükşehir Belediye Başkanlığı ile Davalı Çankaya Belediye Başkanlığı arasında görülmekte olan ve Grup’un davalı Çankaya Belediye Başkanlığı yanında “Müdahil” sıfatı ile dahil olduğu Ankara Çankaya projesi ile ilgili arsanın park ve </w:t>
      </w:r>
      <w:proofErr w:type="gramStart"/>
      <w:r w:rsidRPr="00DA25F4">
        <w:rPr>
          <w:rFonts w:ascii="Arial" w:hAnsi="Arial" w:cs="Arial"/>
          <w:sz w:val="20"/>
          <w:szCs w:val="20"/>
        </w:rPr>
        <w:t>rekreasyon</w:t>
      </w:r>
      <w:proofErr w:type="gramEnd"/>
      <w:r w:rsidRPr="00DA25F4">
        <w:rPr>
          <w:rFonts w:ascii="Arial" w:hAnsi="Arial" w:cs="Arial"/>
          <w:sz w:val="20"/>
          <w:szCs w:val="20"/>
        </w:rPr>
        <w:t xml:space="preserve"> alanı kullanımında ve Kavaklıdere Vadisi doğal sit alanı içerisinde kalması nedeniyle “imar çapı ve ruhsatın iptali” konulu davaya ilişkin olarak verilen 27 Mayıs 2008 tarihli yürütmenin durdurulma kararına 12 Ağustos 2008 tarihinde Grup tarafından Ankara Bölge İdare Mahkemesi nezdinde itiraz edilmiştir.</w:t>
      </w:r>
    </w:p>
    <w:p w:rsidR="005223EB" w:rsidRPr="00DA25F4" w:rsidRDefault="005223EB" w:rsidP="0075004E">
      <w:pPr>
        <w:widowControl w:val="0"/>
        <w:jc w:val="both"/>
        <w:rPr>
          <w:rFonts w:ascii="Arial" w:hAnsi="Arial" w:cs="Arial"/>
          <w:sz w:val="20"/>
          <w:szCs w:val="20"/>
        </w:rPr>
      </w:pPr>
    </w:p>
    <w:p w:rsidR="009C17BE" w:rsidRPr="00DA25F4" w:rsidRDefault="008723F7" w:rsidP="009C17BE">
      <w:pPr>
        <w:widowControl w:val="0"/>
        <w:jc w:val="both"/>
        <w:rPr>
          <w:rFonts w:ascii="Arial" w:hAnsi="Arial" w:cs="Arial"/>
          <w:sz w:val="20"/>
          <w:szCs w:val="20"/>
        </w:rPr>
      </w:pPr>
      <w:r w:rsidRPr="00DA25F4">
        <w:rPr>
          <w:rFonts w:ascii="Arial" w:hAnsi="Arial" w:cs="Arial"/>
          <w:sz w:val="20"/>
          <w:szCs w:val="20"/>
        </w:rPr>
        <w:t xml:space="preserve">Ankara Bölge İdare Mahkemesi, 18 Aralık 2008 tarihli kararı ile inşaat ruhsatlarının iptaline karar vermiştir. Gerekçeli karar Grup tarafından temyiz edilmiş olup, temyiz incelemesi, Danıştay 6. Dairesi nezdinde </w:t>
      </w:r>
      <w:r w:rsidR="008168F4" w:rsidRPr="00DA25F4">
        <w:rPr>
          <w:rFonts w:ascii="Arial" w:hAnsi="Arial" w:cs="Arial"/>
          <w:sz w:val="20"/>
          <w:szCs w:val="20"/>
        </w:rPr>
        <w:t>2009</w:t>
      </w:r>
      <w:r w:rsidRPr="00DA25F4">
        <w:rPr>
          <w:rFonts w:ascii="Arial" w:hAnsi="Arial" w:cs="Arial"/>
          <w:sz w:val="20"/>
          <w:szCs w:val="20"/>
        </w:rPr>
        <w:t>/2706 E sayılı dosya üzerinden devam etmektedir.</w:t>
      </w:r>
    </w:p>
    <w:p w:rsidR="009C17BE" w:rsidRPr="00DA25F4" w:rsidRDefault="009C17BE" w:rsidP="0075004E">
      <w:pPr>
        <w:widowControl w:val="0"/>
        <w:jc w:val="both"/>
        <w:rPr>
          <w:rFonts w:ascii="Arial" w:hAnsi="Arial" w:cs="Arial"/>
          <w:sz w:val="20"/>
          <w:szCs w:val="20"/>
        </w:rPr>
      </w:pPr>
    </w:p>
    <w:p w:rsidR="00ED4719" w:rsidRPr="00DA25F4" w:rsidRDefault="008168F4" w:rsidP="0075004E">
      <w:pPr>
        <w:widowControl w:val="0"/>
        <w:jc w:val="both"/>
        <w:rPr>
          <w:rFonts w:ascii="Arial" w:hAnsi="Arial" w:cs="Arial"/>
          <w:sz w:val="20"/>
          <w:szCs w:val="20"/>
        </w:rPr>
      </w:pPr>
      <w:r w:rsidRPr="00DA25F4">
        <w:rPr>
          <w:rFonts w:ascii="Arial" w:hAnsi="Arial" w:cs="Arial"/>
          <w:sz w:val="20"/>
          <w:szCs w:val="20"/>
        </w:rPr>
        <w:t>Grup yönetimi söz konusu davaların</w:t>
      </w:r>
      <w:r w:rsidR="008723F7" w:rsidRPr="00DA25F4">
        <w:rPr>
          <w:rFonts w:ascii="Arial" w:hAnsi="Arial" w:cs="Arial"/>
          <w:sz w:val="20"/>
          <w:szCs w:val="20"/>
        </w:rPr>
        <w:t xml:space="preserve"> </w:t>
      </w:r>
      <w:r w:rsidRPr="00DA25F4">
        <w:rPr>
          <w:rFonts w:ascii="Arial" w:hAnsi="Arial" w:cs="Arial"/>
          <w:sz w:val="20"/>
          <w:szCs w:val="20"/>
        </w:rPr>
        <w:t>lehte sonuçlanacağı</w:t>
      </w:r>
      <w:r w:rsidR="00FF4AC9" w:rsidRPr="00DA25F4">
        <w:rPr>
          <w:rFonts w:ascii="Arial" w:hAnsi="Arial" w:cs="Arial"/>
          <w:sz w:val="20"/>
          <w:szCs w:val="20"/>
        </w:rPr>
        <w:t xml:space="preserve"> kanaatinde olduğundan </w:t>
      </w:r>
      <w:r w:rsidR="00195716" w:rsidRPr="00DA25F4">
        <w:rPr>
          <w:rFonts w:ascii="Arial" w:hAnsi="Arial" w:cs="Arial"/>
          <w:sz w:val="20"/>
          <w:szCs w:val="20"/>
        </w:rPr>
        <w:t>31 Mart 2011</w:t>
      </w:r>
      <w:r w:rsidR="00FF4AC9" w:rsidRPr="00DA25F4">
        <w:rPr>
          <w:rFonts w:ascii="Arial" w:hAnsi="Arial" w:cs="Arial"/>
          <w:sz w:val="20"/>
          <w:szCs w:val="20"/>
        </w:rPr>
        <w:t xml:space="preserve"> tarihi itibariyle bu dava ile ilgili herhangi bir karşılık ayırmamış ve davanın sonuçlanmasın</w:t>
      </w:r>
      <w:r w:rsidR="00B767F1" w:rsidRPr="00DA25F4">
        <w:rPr>
          <w:rFonts w:ascii="Arial" w:hAnsi="Arial" w:cs="Arial"/>
          <w:sz w:val="20"/>
          <w:szCs w:val="20"/>
        </w:rPr>
        <w:t>ı</w:t>
      </w:r>
      <w:r w:rsidR="00FF4AC9" w:rsidRPr="00DA25F4">
        <w:rPr>
          <w:rFonts w:ascii="Arial" w:hAnsi="Arial" w:cs="Arial"/>
          <w:sz w:val="20"/>
          <w:szCs w:val="20"/>
        </w:rPr>
        <w:t xml:space="preserve"> takiben </w:t>
      </w:r>
      <w:r w:rsidR="008723F7" w:rsidRPr="00DA25F4">
        <w:rPr>
          <w:rFonts w:ascii="Arial" w:hAnsi="Arial" w:cs="Arial"/>
          <w:sz w:val="20"/>
          <w:szCs w:val="20"/>
        </w:rPr>
        <w:t>projenin tamamlanması v</w:t>
      </w:r>
      <w:r w:rsidR="00B767F1" w:rsidRPr="00DA25F4">
        <w:rPr>
          <w:rFonts w:ascii="Arial" w:hAnsi="Arial" w:cs="Arial"/>
          <w:sz w:val="20"/>
          <w:szCs w:val="20"/>
        </w:rPr>
        <w:t>e satışı ile ilgili faaliyetlerine</w:t>
      </w:r>
      <w:r w:rsidR="008723F7" w:rsidRPr="00DA25F4">
        <w:rPr>
          <w:rFonts w:ascii="Arial" w:hAnsi="Arial" w:cs="Arial"/>
          <w:sz w:val="20"/>
          <w:szCs w:val="20"/>
        </w:rPr>
        <w:t xml:space="preserve"> devam edecektir.</w:t>
      </w:r>
      <w:r w:rsidR="00FF4AC9" w:rsidRPr="00DA25F4">
        <w:rPr>
          <w:rFonts w:ascii="Arial" w:hAnsi="Arial" w:cs="Arial"/>
          <w:sz w:val="20"/>
          <w:szCs w:val="20"/>
        </w:rPr>
        <w:t xml:space="preserve"> </w:t>
      </w:r>
    </w:p>
    <w:p w:rsidR="00AB274E" w:rsidRPr="00DA25F4" w:rsidRDefault="00AB274E" w:rsidP="0075004E">
      <w:pPr>
        <w:widowControl w:val="0"/>
        <w:jc w:val="both"/>
        <w:outlineLvl w:val="0"/>
        <w:rPr>
          <w:rFonts w:ascii="Arial" w:hAnsi="Arial" w:cs="Arial"/>
          <w:iCs/>
          <w:sz w:val="20"/>
          <w:szCs w:val="20"/>
        </w:rPr>
      </w:pPr>
    </w:p>
    <w:p w:rsidR="00FC4492" w:rsidRPr="00DA25F4" w:rsidRDefault="003D4842" w:rsidP="0075004E">
      <w:pPr>
        <w:widowControl w:val="0"/>
        <w:jc w:val="both"/>
        <w:outlineLvl w:val="0"/>
        <w:rPr>
          <w:rFonts w:ascii="Arial" w:hAnsi="Arial" w:cs="Arial"/>
          <w:b/>
          <w:sz w:val="20"/>
          <w:szCs w:val="20"/>
        </w:rPr>
      </w:pPr>
      <w:r w:rsidRPr="00DA25F4">
        <w:rPr>
          <w:rFonts w:ascii="Arial" w:hAnsi="Arial" w:cs="Arial"/>
          <w:b/>
          <w:sz w:val="20"/>
          <w:szCs w:val="20"/>
        </w:rPr>
        <w:t>Mamul:</w:t>
      </w:r>
    </w:p>
    <w:p w:rsidR="00FC4492" w:rsidRPr="00DA25F4" w:rsidRDefault="00FC4492" w:rsidP="0075004E">
      <w:pPr>
        <w:widowControl w:val="0"/>
        <w:jc w:val="both"/>
        <w:outlineLvl w:val="0"/>
        <w:rPr>
          <w:rFonts w:ascii="Arial" w:hAnsi="Arial" w:cs="Arial"/>
          <w:sz w:val="20"/>
          <w:szCs w:val="20"/>
        </w:rPr>
      </w:pPr>
    </w:p>
    <w:p w:rsidR="00FC4492" w:rsidRPr="00DA25F4" w:rsidRDefault="00195716" w:rsidP="0075004E">
      <w:pPr>
        <w:widowControl w:val="0"/>
        <w:jc w:val="both"/>
        <w:outlineLvl w:val="0"/>
        <w:rPr>
          <w:rFonts w:ascii="Arial" w:hAnsi="Arial" w:cs="Arial"/>
          <w:b/>
          <w:sz w:val="20"/>
          <w:szCs w:val="20"/>
        </w:rPr>
      </w:pPr>
      <w:r w:rsidRPr="00DA25F4">
        <w:rPr>
          <w:rFonts w:ascii="Arial" w:hAnsi="Arial" w:cs="Arial"/>
          <w:spacing w:val="-2"/>
          <w:sz w:val="20"/>
          <w:szCs w:val="20"/>
        </w:rPr>
        <w:t>31 Mart 2011</w:t>
      </w:r>
      <w:r w:rsidR="008723F7" w:rsidRPr="00DA25F4">
        <w:rPr>
          <w:rFonts w:ascii="Arial" w:hAnsi="Arial" w:cs="Arial"/>
          <w:spacing w:val="-2"/>
          <w:sz w:val="20"/>
          <w:szCs w:val="20"/>
        </w:rPr>
        <w:t xml:space="preserve"> ve 31 Aralık </w:t>
      </w:r>
      <w:r w:rsidRPr="00DA25F4">
        <w:rPr>
          <w:rFonts w:ascii="Arial" w:hAnsi="Arial" w:cs="Arial"/>
          <w:spacing w:val="-2"/>
          <w:sz w:val="20"/>
          <w:szCs w:val="20"/>
        </w:rPr>
        <w:t>2010</w:t>
      </w:r>
      <w:r w:rsidR="008723F7" w:rsidRPr="00DA25F4">
        <w:rPr>
          <w:rFonts w:ascii="Arial" w:hAnsi="Arial" w:cs="Arial"/>
          <w:spacing w:val="-2"/>
          <w:sz w:val="20"/>
          <w:szCs w:val="20"/>
        </w:rPr>
        <w:t xml:space="preserve"> tarihleri </w:t>
      </w:r>
      <w:r w:rsidR="008723F7" w:rsidRPr="00DA25F4">
        <w:rPr>
          <w:rFonts w:ascii="Arial" w:hAnsi="Arial" w:cs="Arial"/>
          <w:sz w:val="20"/>
          <w:szCs w:val="20"/>
        </w:rPr>
        <w:t>itibariyle mamullerin detayları aşağıda verilmiştir:</w:t>
      </w:r>
    </w:p>
    <w:p w:rsidR="00FC4492" w:rsidRPr="00DA25F4" w:rsidRDefault="00FC4492" w:rsidP="0075004E">
      <w:pPr>
        <w:widowControl w:val="0"/>
        <w:jc w:val="both"/>
        <w:rPr>
          <w:rFonts w:ascii="Arial" w:hAnsi="Arial" w:cs="Arial"/>
          <w:sz w:val="20"/>
          <w:szCs w:val="20"/>
        </w:rPr>
      </w:pPr>
    </w:p>
    <w:p w:rsidR="00FC4492" w:rsidRPr="00DA25F4" w:rsidRDefault="008723F7" w:rsidP="0075004E">
      <w:pPr>
        <w:widowControl w:val="0"/>
        <w:tabs>
          <w:tab w:val="right" w:pos="7088"/>
          <w:tab w:val="right" w:pos="9071"/>
        </w:tabs>
        <w:jc w:val="both"/>
        <w:outlineLvl w:val="0"/>
        <w:rPr>
          <w:rFonts w:ascii="Arial" w:hAnsi="Arial" w:cs="Arial"/>
          <w:b/>
          <w:sz w:val="20"/>
          <w:szCs w:val="20"/>
        </w:rPr>
      </w:pPr>
      <w:r w:rsidRPr="00DA25F4">
        <w:rPr>
          <w:rFonts w:ascii="Arial" w:hAnsi="Arial" w:cs="Arial"/>
          <w:sz w:val="20"/>
          <w:szCs w:val="20"/>
        </w:rPr>
        <w:tab/>
      </w:r>
      <w:r w:rsidR="00195716" w:rsidRPr="00DA25F4">
        <w:rPr>
          <w:rFonts w:ascii="Arial" w:hAnsi="Arial" w:cs="Arial"/>
          <w:b/>
          <w:sz w:val="20"/>
          <w:szCs w:val="20"/>
        </w:rPr>
        <w:t>31 Mart 2011</w:t>
      </w:r>
      <w:r w:rsidR="003D4842" w:rsidRPr="00DA25F4">
        <w:rPr>
          <w:rFonts w:ascii="Arial" w:hAnsi="Arial" w:cs="Arial"/>
          <w:b/>
          <w:sz w:val="20"/>
          <w:szCs w:val="20"/>
        </w:rPr>
        <w:tab/>
        <w:t xml:space="preserve">31 Aralık </w:t>
      </w:r>
      <w:r w:rsidR="00195716" w:rsidRPr="00DA25F4">
        <w:rPr>
          <w:rFonts w:ascii="Arial" w:hAnsi="Arial" w:cs="Arial"/>
          <w:b/>
          <w:sz w:val="20"/>
          <w:szCs w:val="20"/>
        </w:rPr>
        <w:t>2010</w:t>
      </w:r>
    </w:p>
    <w:p w:rsidR="00442522" w:rsidRPr="00DA25F4" w:rsidRDefault="00442522" w:rsidP="0075004E">
      <w:pPr>
        <w:widowControl w:val="0"/>
        <w:tabs>
          <w:tab w:val="decimal" w:pos="7088"/>
          <w:tab w:val="decimal" w:pos="9071"/>
        </w:tabs>
        <w:jc w:val="both"/>
        <w:outlineLvl w:val="0"/>
        <w:rPr>
          <w:rFonts w:ascii="Arial" w:hAnsi="Arial" w:cs="Arial"/>
          <w:b/>
          <w:sz w:val="20"/>
          <w:szCs w:val="20"/>
        </w:rPr>
      </w:pPr>
    </w:p>
    <w:p w:rsidR="00FC4492" w:rsidRPr="00DA25F4" w:rsidRDefault="008723F7" w:rsidP="0075004E">
      <w:pPr>
        <w:widowControl w:val="0"/>
        <w:pBdr>
          <w:bottom w:val="single" w:sz="4" w:space="0" w:color="auto"/>
        </w:pBdr>
        <w:tabs>
          <w:tab w:val="decimal" w:pos="7088"/>
          <w:tab w:val="decimal" w:pos="9071"/>
        </w:tabs>
        <w:jc w:val="both"/>
        <w:rPr>
          <w:rFonts w:ascii="Arial" w:hAnsi="Arial" w:cs="Arial"/>
          <w:sz w:val="20"/>
          <w:szCs w:val="20"/>
        </w:rPr>
      </w:pPr>
      <w:r w:rsidRPr="00DA25F4">
        <w:rPr>
          <w:rFonts w:ascii="Arial" w:hAnsi="Arial" w:cs="Arial"/>
          <w:sz w:val="20"/>
          <w:szCs w:val="20"/>
        </w:rPr>
        <w:t xml:space="preserve">Ankara </w:t>
      </w:r>
      <w:proofErr w:type="spellStart"/>
      <w:r w:rsidRPr="00DA25F4">
        <w:rPr>
          <w:rFonts w:ascii="Arial" w:hAnsi="Arial" w:cs="Arial"/>
          <w:sz w:val="20"/>
          <w:szCs w:val="20"/>
        </w:rPr>
        <w:t>Ankara</w:t>
      </w:r>
      <w:proofErr w:type="spellEnd"/>
      <w:r w:rsidRPr="00DA25F4">
        <w:rPr>
          <w:rFonts w:ascii="Arial" w:hAnsi="Arial" w:cs="Arial"/>
          <w:sz w:val="20"/>
          <w:szCs w:val="20"/>
        </w:rPr>
        <w:t xml:space="preserve"> (Bilkent)</w:t>
      </w:r>
      <w:r w:rsidRPr="00DA25F4">
        <w:rPr>
          <w:rFonts w:ascii="Arial" w:hAnsi="Arial" w:cs="Arial"/>
          <w:sz w:val="20"/>
          <w:szCs w:val="20"/>
        </w:rPr>
        <w:tab/>
      </w:r>
      <w:r w:rsidR="002A1EAC" w:rsidRPr="00DA25F4">
        <w:rPr>
          <w:rFonts w:ascii="Arial" w:hAnsi="Arial" w:cs="Arial"/>
          <w:sz w:val="20"/>
          <w:szCs w:val="20"/>
        </w:rPr>
        <w:t>1.381.347</w:t>
      </w:r>
      <w:r w:rsidRPr="00DA25F4">
        <w:rPr>
          <w:rFonts w:ascii="Arial" w:hAnsi="Arial" w:cs="Arial"/>
          <w:sz w:val="20"/>
          <w:szCs w:val="20"/>
        </w:rPr>
        <w:tab/>
      </w:r>
      <w:r w:rsidR="00D4235B" w:rsidRPr="00DA25F4">
        <w:rPr>
          <w:rFonts w:ascii="Arial" w:hAnsi="Arial" w:cs="Arial"/>
          <w:sz w:val="20"/>
          <w:szCs w:val="20"/>
        </w:rPr>
        <w:t>1.381.347</w:t>
      </w:r>
      <w:bookmarkStart w:id="84" w:name="OLE_LINK71"/>
      <w:r w:rsidRPr="00DA25F4">
        <w:rPr>
          <w:rFonts w:ascii="Arial" w:hAnsi="Arial" w:cs="Arial"/>
          <w:sz w:val="20"/>
          <w:szCs w:val="20"/>
        </w:rPr>
        <w:tab/>
      </w:r>
      <w:r w:rsidRPr="00DA25F4">
        <w:rPr>
          <w:rFonts w:ascii="Arial" w:hAnsi="Arial" w:cs="Arial"/>
          <w:sz w:val="20"/>
          <w:szCs w:val="20"/>
        </w:rPr>
        <w:tab/>
      </w:r>
    </w:p>
    <w:p w:rsidR="00FC4492" w:rsidRPr="00DA25F4" w:rsidRDefault="00FC4492" w:rsidP="0075004E">
      <w:pPr>
        <w:widowControl w:val="0"/>
        <w:tabs>
          <w:tab w:val="decimal" w:pos="7088"/>
          <w:tab w:val="decimal" w:pos="9071"/>
        </w:tabs>
        <w:jc w:val="both"/>
        <w:rPr>
          <w:rFonts w:ascii="Arial" w:hAnsi="Arial" w:cs="Arial"/>
          <w:b/>
          <w:sz w:val="20"/>
          <w:szCs w:val="20"/>
        </w:rPr>
      </w:pPr>
    </w:p>
    <w:p w:rsidR="00FC4492" w:rsidRPr="00DA25F4" w:rsidRDefault="008723F7" w:rsidP="0075004E">
      <w:pPr>
        <w:widowControl w:val="0"/>
        <w:pBdr>
          <w:bottom w:val="single" w:sz="12" w:space="1" w:color="auto"/>
        </w:pBdr>
        <w:tabs>
          <w:tab w:val="decimal" w:pos="7088"/>
          <w:tab w:val="decimal" w:pos="9071"/>
        </w:tabs>
        <w:jc w:val="both"/>
        <w:rPr>
          <w:rFonts w:ascii="Arial" w:hAnsi="Arial" w:cs="Arial"/>
          <w:b/>
          <w:sz w:val="20"/>
          <w:szCs w:val="20"/>
        </w:rPr>
      </w:pPr>
      <w:r w:rsidRPr="00DA25F4">
        <w:rPr>
          <w:rFonts w:ascii="Arial" w:hAnsi="Arial" w:cs="Arial"/>
          <w:sz w:val="20"/>
          <w:szCs w:val="20"/>
        </w:rPr>
        <w:tab/>
      </w:r>
      <w:r w:rsidR="002A1EAC" w:rsidRPr="00DA25F4">
        <w:rPr>
          <w:rFonts w:ascii="Arial" w:hAnsi="Arial" w:cs="Arial"/>
          <w:b/>
          <w:sz w:val="20"/>
          <w:szCs w:val="20"/>
        </w:rPr>
        <w:t>1.381.347</w:t>
      </w:r>
      <w:r w:rsidRPr="00DA25F4">
        <w:rPr>
          <w:rFonts w:ascii="Arial" w:hAnsi="Arial" w:cs="Arial"/>
          <w:sz w:val="20"/>
          <w:szCs w:val="20"/>
        </w:rPr>
        <w:tab/>
      </w:r>
      <w:r w:rsidR="00D4235B" w:rsidRPr="00DA25F4">
        <w:rPr>
          <w:rFonts w:ascii="Arial" w:hAnsi="Arial" w:cs="Arial"/>
          <w:b/>
          <w:sz w:val="20"/>
          <w:szCs w:val="20"/>
        </w:rPr>
        <w:t>1.381.347</w:t>
      </w:r>
    </w:p>
    <w:bookmarkEnd w:id="83"/>
    <w:bookmarkEnd w:id="84"/>
    <w:p w:rsidR="002162A9" w:rsidRPr="00DA25F4" w:rsidRDefault="002162A9" w:rsidP="0075004E">
      <w:pPr>
        <w:widowControl w:val="0"/>
        <w:jc w:val="both"/>
        <w:rPr>
          <w:rFonts w:ascii="Arial" w:hAnsi="Arial" w:cs="Arial"/>
          <w:i/>
          <w:iCs/>
          <w:sz w:val="20"/>
          <w:szCs w:val="20"/>
          <w:u w:val="single"/>
        </w:rPr>
      </w:pPr>
    </w:p>
    <w:p w:rsidR="00442522" w:rsidRPr="00DA25F4" w:rsidRDefault="008723F7" w:rsidP="0075004E">
      <w:pPr>
        <w:widowControl w:val="0"/>
        <w:jc w:val="both"/>
        <w:rPr>
          <w:rFonts w:ascii="Arial" w:hAnsi="Arial" w:cs="Arial"/>
          <w:i/>
          <w:iCs/>
          <w:sz w:val="20"/>
          <w:szCs w:val="20"/>
          <w:u w:val="single"/>
        </w:rPr>
      </w:pPr>
      <w:r w:rsidRPr="00DA25F4">
        <w:rPr>
          <w:rFonts w:ascii="Arial" w:hAnsi="Arial" w:cs="Arial"/>
          <w:i/>
          <w:iCs/>
          <w:sz w:val="20"/>
          <w:szCs w:val="20"/>
          <w:u w:val="single"/>
        </w:rPr>
        <w:t xml:space="preserve">Ankara </w:t>
      </w:r>
      <w:proofErr w:type="spellStart"/>
      <w:r w:rsidRPr="00DA25F4">
        <w:rPr>
          <w:rFonts w:ascii="Arial" w:hAnsi="Arial" w:cs="Arial"/>
          <w:i/>
          <w:iCs/>
          <w:sz w:val="20"/>
          <w:szCs w:val="20"/>
          <w:u w:val="single"/>
        </w:rPr>
        <w:t>Ankara</w:t>
      </w:r>
      <w:proofErr w:type="spellEnd"/>
      <w:r w:rsidRPr="00DA25F4">
        <w:rPr>
          <w:rFonts w:ascii="Arial" w:hAnsi="Arial" w:cs="Arial"/>
          <w:i/>
          <w:iCs/>
          <w:sz w:val="20"/>
          <w:szCs w:val="20"/>
          <w:u w:val="single"/>
        </w:rPr>
        <w:t xml:space="preserve"> (Bilkent) projesi:</w:t>
      </w:r>
    </w:p>
    <w:p w:rsidR="00442522" w:rsidRPr="00DA25F4" w:rsidRDefault="00442522" w:rsidP="0075004E">
      <w:pPr>
        <w:widowControl w:val="0"/>
        <w:jc w:val="both"/>
        <w:outlineLvl w:val="0"/>
        <w:rPr>
          <w:rFonts w:ascii="Arial" w:hAnsi="Arial" w:cs="Arial"/>
          <w:sz w:val="20"/>
          <w:szCs w:val="20"/>
        </w:rPr>
      </w:pPr>
    </w:p>
    <w:p w:rsidR="00A23B0F" w:rsidRPr="00DA25F4" w:rsidRDefault="008723F7" w:rsidP="0075004E">
      <w:pPr>
        <w:widowControl w:val="0"/>
        <w:jc w:val="both"/>
        <w:outlineLvl w:val="0"/>
        <w:rPr>
          <w:rFonts w:ascii="Arial" w:hAnsi="Arial" w:cs="Arial"/>
          <w:sz w:val="20"/>
          <w:szCs w:val="20"/>
        </w:rPr>
      </w:pPr>
      <w:r w:rsidRPr="00DA25F4">
        <w:rPr>
          <w:rFonts w:ascii="Arial" w:hAnsi="Arial" w:cs="Arial"/>
          <w:sz w:val="20"/>
          <w:szCs w:val="20"/>
        </w:rPr>
        <w:t xml:space="preserve">Ankara </w:t>
      </w:r>
      <w:proofErr w:type="spellStart"/>
      <w:r w:rsidRPr="00DA25F4">
        <w:rPr>
          <w:rFonts w:ascii="Arial" w:hAnsi="Arial" w:cs="Arial"/>
          <w:sz w:val="20"/>
          <w:szCs w:val="20"/>
        </w:rPr>
        <w:t>Ankara</w:t>
      </w:r>
      <w:proofErr w:type="spellEnd"/>
      <w:r w:rsidRPr="00DA25F4">
        <w:rPr>
          <w:rFonts w:ascii="Arial" w:hAnsi="Arial" w:cs="Arial"/>
          <w:sz w:val="20"/>
          <w:szCs w:val="20"/>
        </w:rPr>
        <w:t xml:space="preserve"> projesi; Ankara İli, Çankaya İlçesi’nde mülkiyeti Koray Yapı Endüstrisi ve Ticaret A.Ş.’ye ait olan 17.952 m</w:t>
      </w:r>
      <w:r w:rsidRPr="00DA25F4">
        <w:rPr>
          <w:rFonts w:ascii="Arial" w:hAnsi="Arial" w:cs="Arial"/>
          <w:sz w:val="20"/>
          <w:szCs w:val="20"/>
          <w:vertAlign w:val="superscript"/>
        </w:rPr>
        <w:t>2</w:t>
      </w:r>
      <w:r w:rsidRPr="00DA25F4">
        <w:rPr>
          <w:rFonts w:ascii="Arial" w:hAnsi="Arial" w:cs="Arial"/>
          <w:sz w:val="20"/>
          <w:szCs w:val="20"/>
        </w:rPr>
        <w:t xml:space="preserve"> alan üzerinde geliştirdiği projedir ve 20 Temmuz 2006 tarihinde inşaatına başlanmıştır. Proje toplam </w:t>
      </w:r>
      <w:bookmarkStart w:id="85" w:name="OLE_LINK76"/>
      <w:r w:rsidRPr="00DA25F4">
        <w:rPr>
          <w:rFonts w:ascii="Arial" w:hAnsi="Arial" w:cs="Arial"/>
          <w:sz w:val="20"/>
          <w:szCs w:val="20"/>
        </w:rPr>
        <w:t>18</w:t>
      </w:r>
      <w:bookmarkEnd w:id="85"/>
      <w:r w:rsidRPr="00DA25F4">
        <w:rPr>
          <w:rFonts w:ascii="Arial" w:hAnsi="Arial" w:cs="Arial"/>
          <w:sz w:val="20"/>
          <w:szCs w:val="20"/>
        </w:rPr>
        <w:t xml:space="preserve">4 daire ve sosyal tesislerden oluşmaktadır (Sözleşme gereği 39 adet daire arsa karşılığı inşaat firmasına devredilmiştir). </w:t>
      </w:r>
    </w:p>
    <w:p w:rsidR="00A23B0F" w:rsidRPr="00DA25F4" w:rsidRDefault="00A23B0F" w:rsidP="0075004E">
      <w:pPr>
        <w:widowControl w:val="0"/>
        <w:jc w:val="both"/>
        <w:outlineLvl w:val="0"/>
        <w:rPr>
          <w:rFonts w:ascii="Arial" w:hAnsi="Arial" w:cs="Arial"/>
          <w:sz w:val="20"/>
          <w:szCs w:val="20"/>
        </w:rPr>
      </w:pPr>
    </w:p>
    <w:p w:rsidR="00442522" w:rsidRPr="00DA25F4" w:rsidRDefault="005D6086" w:rsidP="0075004E">
      <w:pPr>
        <w:widowControl w:val="0"/>
        <w:jc w:val="both"/>
        <w:outlineLvl w:val="0"/>
        <w:rPr>
          <w:rFonts w:ascii="Arial" w:hAnsi="Arial" w:cs="Arial"/>
          <w:sz w:val="20"/>
          <w:szCs w:val="20"/>
        </w:rPr>
      </w:pPr>
      <w:r w:rsidRPr="00DA25F4">
        <w:rPr>
          <w:rFonts w:ascii="Arial" w:hAnsi="Arial" w:cs="Arial"/>
          <w:sz w:val="20"/>
          <w:szCs w:val="20"/>
        </w:rPr>
        <w:t xml:space="preserve">24 Nisan 2006 tarihinde ön satışına başlanan projede </w:t>
      </w:r>
      <w:r w:rsidR="00195716" w:rsidRPr="00DA25F4">
        <w:rPr>
          <w:rFonts w:ascii="Arial" w:hAnsi="Arial" w:cs="Arial"/>
          <w:sz w:val="20"/>
          <w:szCs w:val="20"/>
        </w:rPr>
        <w:t>31 Mart 2011</w:t>
      </w:r>
      <w:r w:rsidRPr="00DA25F4">
        <w:rPr>
          <w:rFonts w:ascii="Arial" w:hAnsi="Arial" w:cs="Arial"/>
          <w:sz w:val="20"/>
          <w:szCs w:val="20"/>
        </w:rPr>
        <w:t xml:space="preserve"> tarihi itibariyle 141 dairenin </w:t>
      </w:r>
      <w:r w:rsidR="008723F7" w:rsidRPr="00DA25F4">
        <w:rPr>
          <w:rFonts w:ascii="Arial" w:hAnsi="Arial" w:cs="Arial"/>
          <w:sz w:val="20"/>
          <w:szCs w:val="20"/>
        </w:rPr>
        <w:t xml:space="preserve">ön satış sözleşmesi yapılmıştır (31 Aralık </w:t>
      </w:r>
      <w:r w:rsidR="00195716" w:rsidRPr="00DA25F4">
        <w:rPr>
          <w:rFonts w:ascii="Arial" w:hAnsi="Arial" w:cs="Arial"/>
          <w:sz w:val="20"/>
          <w:szCs w:val="20"/>
        </w:rPr>
        <w:t>2010</w:t>
      </w:r>
      <w:r w:rsidR="008723F7" w:rsidRPr="00DA25F4">
        <w:rPr>
          <w:rFonts w:ascii="Arial" w:hAnsi="Arial" w:cs="Arial"/>
          <w:sz w:val="20"/>
          <w:szCs w:val="20"/>
        </w:rPr>
        <w:t xml:space="preserve">: 141 adet), bu ünitelerden 141 adedi hak sahiplerine teslim edilmiştir. (31 Aralık </w:t>
      </w:r>
      <w:r w:rsidR="00195716" w:rsidRPr="00DA25F4">
        <w:rPr>
          <w:rFonts w:ascii="Arial" w:hAnsi="Arial" w:cs="Arial"/>
          <w:sz w:val="20"/>
          <w:szCs w:val="20"/>
        </w:rPr>
        <w:t>2010</w:t>
      </w:r>
      <w:r w:rsidR="008723F7" w:rsidRPr="00DA25F4">
        <w:rPr>
          <w:rFonts w:ascii="Arial" w:hAnsi="Arial" w:cs="Arial"/>
          <w:sz w:val="20"/>
          <w:szCs w:val="20"/>
        </w:rPr>
        <w:t xml:space="preserve">: 141). </w:t>
      </w:r>
    </w:p>
    <w:p w:rsidR="00006F76" w:rsidRPr="00DA25F4" w:rsidRDefault="00006F76" w:rsidP="0075004E">
      <w:pPr>
        <w:widowControl w:val="0"/>
        <w:jc w:val="both"/>
        <w:rPr>
          <w:rFonts w:ascii="Arial" w:hAnsi="Arial" w:cs="Arial"/>
          <w:b/>
          <w:sz w:val="20"/>
          <w:szCs w:val="20"/>
        </w:rPr>
      </w:pPr>
    </w:p>
    <w:p w:rsidR="00FC4492" w:rsidRPr="00DA25F4" w:rsidRDefault="003D4842" w:rsidP="0075004E">
      <w:pPr>
        <w:widowControl w:val="0"/>
        <w:jc w:val="both"/>
        <w:outlineLvl w:val="0"/>
        <w:rPr>
          <w:rFonts w:ascii="Arial" w:hAnsi="Arial" w:cs="Arial"/>
          <w:b/>
          <w:sz w:val="20"/>
          <w:szCs w:val="20"/>
        </w:rPr>
      </w:pPr>
      <w:r w:rsidRPr="00DA25F4">
        <w:rPr>
          <w:rFonts w:ascii="Arial" w:hAnsi="Arial" w:cs="Arial"/>
          <w:b/>
          <w:sz w:val="20"/>
          <w:szCs w:val="20"/>
        </w:rPr>
        <w:t>Ticari mallar:</w:t>
      </w:r>
    </w:p>
    <w:p w:rsidR="00FC4492" w:rsidRPr="00DA25F4" w:rsidRDefault="00FC4492" w:rsidP="00393AE4">
      <w:pPr>
        <w:widowControl w:val="0"/>
        <w:jc w:val="both"/>
        <w:outlineLvl w:val="0"/>
        <w:rPr>
          <w:rFonts w:ascii="Arial" w:hAnsi="Arial" w:cs="Arial"/>
          <w:b/>
          <w:sz w:val="20"/>
          <w:szCs w:val="20"/>
        </w:rPr>
      </w:pPr>
    </w:p>
    <w:p w:rsidR="00FC4492" w:rsidRPr="00DA25F4" w:rsidRDefault="00195716" w:rsidP="0075004E">
      <w:pPr>
        <w:widowControl w:val="0"/>
        <w:jc w:val="both"/>
        <w:outlineLvl w:val="0"/>
        <w:rPr>
          <w:rFonts w:ascii="Arial" w:hAnsi="Arial" w:cs="Arial"/>
          <w:b/>
          <w:sz w:val="20"/>
          <w:szCs w:val="20"/>
        </w:rPr>
      </w:pPr>
      <w:r w:rsidRPr="00DA25F4">
        <w:rPr>
          <w:rFonts w:ascii="Arial" w:hAnsi="Arial" w:cs="Arial"/>
          <w:spacing w:val="-2"/>
          <w:sz w:val="20"/>
          <w:szCs w:val="20"/>
        </w:rPr>
        <w:t>31 Mart 2011</w:t>
      </w:r>
      <w:r w:rsidR="008723F7" w:rsidRPr="00DA25F4">
        <w:rPr>
          <w:rFonts w:ascii="Arial" w:hAnsi="Arial" w:cs="Arial"/>
          <w:spacing w:val="-2"/>
          <w:sz w:val="20"/>
          <w:szCs w:val="20"/>
        </w:rPr>
        <w:t xml:space="preserve"> ve 31 Aralık </w:t>
      </w:r>
      <w:r w:rsidRPr="00DA25F4">
        <w:rPr>
          <w:rFonts w:ascii="Arial" w:hAnsi="Arial" w:cs="Arial"/>
          <w:spacing w:val="-2"/>
          <w:sz w:val="20"/>
          <w:szCs w:val="20"/>
        </w:rPr>
        <w:t>2010</w:t>
      </w:r>
      <w:r w:rsidR="008723F7" w:rsidRPr="00DA25F4">
        <w:rPr>
          <w:rFonts w:ascii="Arial" w:hAnsi="Arial" w:cs="Arial"/>
          <w:spacing w:val="-2"/>
          <w:sz w:val="20"/>
          <w:szCs w:val="20"/>
        </w:rPr>
        <w:t xml:space="preserve"> tarihleri </w:t>
      </w:r>
      <w:r w:rsidR="008723F7" w:rsidRPr="00DA25F4">
        <w:rPr>
          <w:rFonts w:ascii="Arial" w:hAnsi="Arial" w:cs="Arial"/>
          <w:sz w:val="20"/>
          <w:szCs w:val="20"/>
        </w:rPr>
        <w:t>itibariyle ticari mallar detayları aşağıda verilmiştir:</w:t>
      </w:r>
    </w:p>
    <w:p w:rsidR="00FC4492" w:rsidRPr="00DA25F4" w:rsidRDefault="00FC4492" w:rsidP="00393AE4">
      <w:pPr>
        <w:widowControl w:val="0"/>
        <w:jc w:val="both"/>
        <w:outlineLvl w:val="0"/>
        <w:rPr>
          <w:rFonts w:ascii="Arial" w:hAnsi="Arial" w:cs="Arial"/>
          <w:b/>
          <w:sz w:val="20"/>
          <w:szCs w:val="20"/>
        </w:rPr>
      </w:pPr>
    </w:p>
    <w:p w:rsidR="004C0373" w:rsidRPr="00DA25F4" w:rsidRDefault="008723F7" w:rsidP="004C0373">
      <w:pPr>
        <w:widowControl w:val="0"/>
        <w:tabs>
          <w:tab w:val="right" w:pos="7088"/>
          <w:tab w:val="right" w:pos="9071"/>
        </w:tabs>
        <w:jc w:val="both"/>
        <w:outlineLvl w:val="0"/>
        <w:rPr>
          <w:rFonts w:ascii="Arial" w:hAnsi="Arial" w:cs="Arial"/>
          <w:b/>
          <w:sz w:val="20"/>
          <w:szCs w:val="20"/>
        </w:rPr>
      </w:pPr>
      <w:bookmarkStart w:id="86" w:name="OLE_LINK78"/>
      <w:r w:rsidRPr="00DA25F4">
        <w:rPr>
          <w:rFonts w:ascii="Arial" w:hAnsi="Arial" w:cs="Arial"/>
          <w:sz w:val="20"/>
          <w:szCs w:val="20"/>
        </w:rPr>
        <w:tab/>
      </w:r>
      <w:r w:rsidR="00195716" w:rsidRPr="00DA25F4">
        <w:rPr>
          <w:rFonts w:ascii="Arial" w:hAnsi="Arial" w:cs="Arial"/>
          <w:b/>
          <w:sz w:val="20"/>
          <w:szCs w:val="20"/>
        </w:rPr>
        <w:t>31 Mart 2011</w:t>
      </w:r>
      <w:r w:rsidR="003D4842" w:rsidRPr="00DA25F4">
        <w:rPr>
          <w:rFonts w:ascii="Arial" w:hAnsi="Arial" w:cs="Arial"/>
          <w:b/>
          <w:sz w:val="20"/>
          <w:szCs w:val="20"/>
        </w:rPr>
        <w:tab/>
        <w:t xml:space="preserve">31 Aralık </w:t>
      </w:r>
      <w:r w:rsidR="00195716" w:rsidRPr="00DA25F4">
        <w:rPr>
          <w:rFonts w:ascii="Arial" w:hAnsi="Arial" w:cs="Arial"/>
          <w:b/>
          <w:sz w:val="20"/>
          <w:szCs w:val="20"/>
        </w:rPr>
        <w:t>2010</w:t>
      </w:r>
    </w:p>
    <w:p w:rsidR="00A37069" w:rsidRPr="00DA25F4" w:rsidRDefault="00A37069" w:rsidP="0075004E">
      <w:pPr>
        <w:widowControl w:val="0"/>
        <w:tabs>
          <w:tab w:val="decimal" w:pos="7088"/>
          <w:tab w:val="decimal" w:pos="9071"/>
        </w:tabs>
        <w:jc w:val="both"/>
        <w:rPr>
          <w:rFonts w:ascii="Arial" w:hAnsi="Arial" w:cs="Arial"/>
          <w:sz w:val="20"/>
          <w:szCs w:val="20"/>
        </w:rPr>
      </w:pPr>
    </w:p>
    <w:p w:rsidR="0006112F" w:rsidRPr="00DA25F4" w:rsidRDefault="008723F7" w:rsidP="0006112F">
      <w:pPr>
        <w:widowControl w:val="0"/>
        <w:pBdr>
          <w:bottom w:val="single" w:sz="4" w:space="0" w:color="auto"/>
        </w:pBdr>
        <w:tabs>
          <w:tab w:val="decimal" w:pos="7088"/>
          <w:tab w:val="decimal" w:pos="9071"/>
        </w:tabs>
        <w:jc w:val="both"/>
        <w:rPr>
          <w:rFonts w:ascii="Arial" w:hAnsi="Arial" w:cs="Arial"/>
          <w:sz w:val="20"/>
          <w:szCs w:val="20"/>
        </w:rPr>
      </w:pPr>
      <w:r w:rsidRPr="00DA25F4">
        <w:rPr>
          <w:rFonts w:ascii="Arial" w:hAnsi="Arial" w:cs="Arial"/>
          <w:sz w:val="20"/>
          <w:szCs w:val="20"/>
        </w:rPr>
        <w:t>Narmanlı Han (1)</w:t>
      </w:r>
      <w:r w:rsidRPr="00DA25F4">
        <w:rPr>
          <w:rFonts w:ascii="Arial" w:hAnsi="Arial" w:cs="Arial"/>
          <w:sz w:val="20"/>
          <w:szCs w:val="20"/>
        </w:rPr>
        <w:tab/>
      </w:r>
      <w:bookmarkStart w:id="87" w:name="OLE_LINK192"/>
      <w:bookmarkStart w:id="88" w:name="OLE_LINK15"/>
      <w:r w:rsidR="00D4235B" w:rsidRPr="00DA25F4">
        <w:rPr>
          <w:rFonts w:ascii="Arial" w:hAnsi="Arial" w:cs="Arial"/>
          <w:sz w:val="20"/>
          <w:szCs w:val="20"/>
        </w:rPr>
        <w:t>4.</w:t>
      </w:r>
      <w:r w:rsidR="0006112F" w:rsidRPr="00DA25F4">
        <w:rPr>
          <w:rFonts w:ascii="Arial" w:hAnsi="Arial" w:cs="Arial"/>
          <w:sz w:val="20"/>
          <w:szCs w:val="20"/>
        </w:rPr>
        <w:t>397.673</w:t>
      </w:r>
      <w:r w:rsidRPr="00DA25F4">
        <w:rPr>
          <w:rFonts w:ascii="Arial" w:hAnsi="Arial" w:cs="Arial"/>
          <w:sz w:val="20"/>
          <w:szCs w:val="20"/>
        </w:rPr>
        <w:tab/>
      </w:r>
      <w:bookmarkEnd w:id="87"/>
      <w:bookmarkEnd w:id="88"/>
      <w:r w:rsidR="00D4235B" w:rsidRPr="00DA25F4">
        <w:rPr>
          <w:rFonts w:ascii="Arial" w:hAnsi="Arial" w:cs="Arial"/>
          <w:sz w:val="20"/>
          <w:szCs w:val="20"/>
        </w:rPr>
        <w:t>4.397.673</w:t>
      </w:r>
    </w:p>
    <w:p w:rsidR="0006112F" w:rsidRPr="00DA25F4" w:rsidRDefault="0006112F" w:rsidP="0006112F">
      <w:pPr>
        <w:widowControl w:val="0"/>
        <w:tabs>
          <w:tab w:val="decimal" w:pos="7088"/>
          <w:tab w:val="decimal" w:pos="9071"/>
        </w:tabs>
        <w:jc w:val="both"/>
        <w:rPr>
          <w:rFonts w:ascii="Arial" w:hAnsi="Arial" w:cs="Arial"/>
          <w:sz w:val="20"/>
          <w:szCs w:val="20"/>
        </w:rPr>
      </w:pPr>
    </w:p>
    <w:p w:rsidR="00FC4492" w:rsidRPr="00DA25F4" w:rsidRDefault="008723F7" w:rsidP="0075004E">
      <w:pPr>
        <w:widowControl w:val="0"/>
        <w:pBdr>
          <w:bottom w:val="single" w:sz="12" w:space="1" w:color="auto"/>
        </w:pBdr>
        <w:tabs>
          <w:tab w:val="decimal" w:pos="7088"/>
          <w:tab w:val="decimal" w:pos="9071"/>
        </w:tabs>
        <w:jc w:val="both"/>
        <w:rPr>
          <w:rFonts w:ascii="Arial" w:hAnsi="Arial" w:cs="Arial"/>
          <w:b/>
          <w:sz w:val="20"/>
          <w:szCs w:val="20"/>
        </w:rPr>
      </w:pPr>
      <w:r w:rsidRPr="00DA25F4">
        <w:rPr>
          <w:rFonts w:ascii="Arial" w:hAnsi="Arial" w:cs="Arial"/>
          <w:sz w:val="20"/>
          <w:szCs w:val="20"/>
        </w:rPr>
        <w:tab/>
      </w:r>
      <w:r w:rsidR="0074296A" w:rsidRPr="00DA25F4">
        <w:rPr>
          <w:rFonts w:ascii="Arial" w:hAnsi="Arial" w:cs="Arial"/>
          <w:b/>
          <w:sz w:val="20"/>
          <w:szCs w:val="20"/>
        </w:rPr>
        <w:t>4.</w:t>
      </w:r>
      <w:r w:rsidR="0006112F" w:rsidRPr="00DA25F4">
        <w:rPr>
          <w:rFonts w:ascii="Arial" w:hAnsi="Arial" w:cs="Arial"/>
          <w:b/>
          <w:sz w:val="20"/>
          <w:szCs w:val="20"/>
        </w:rPr>
        <w:t>397.673</w:t>
      </w:r>
      <w:r w:rsidRPr="00DA25F4">
        <w:rPr>
          <w:rFonts w:ascii="Arial" w:hAnsi="Arial" w:cs="Arial"/>
          <w:sz w:val="20"/>
          <w:szCs w:val="20"/>
        </w:rPr>
        <w:tab/>
      </w:r>
      <w:r w:rsidR="00D4235B" w:rsidRPr="00DA25F4">
        <w:rPr>
          <w:rFonts w:ascii="Arial" w:hAnsi="Arial" w:cs="Arial"/>
          <w:b/>
          <w:sz w:val="20"/>
          <w:szCs w:val="20"/>
        </w:rPr>
        <w:t>4.397.673</w:t>
      </w:r>
    </w:p>
    <w:bookmarkEnd w:id="86"/>
    <w:p w:rsidR="00214D63" w:rsidRPr="00DA25F4" w:rsidRDefault="00214D63" w:rsidP="00393AE4">
      <w:pPr>
        <w:widowControl w:val="0"/>
        <w:jc w:val="both"/>
        <w:outlineLvl w:val="0"/>
        <w:rPr>
          <w:rFonts w:ascii="Arial" w:hAnsi="Arial" w:cs="Arial"/>
          <w:b/>
          <w:sz w:val="20"/>
          <w:szCs w:val="20"/>
        </w:rPr>
      </w:pPr>
    </w:p>
    <w:p w:rsidR="008168F4" w:rsidRPr="00DA25F4" w:rsidRDefault="008168F4" w:rsidP="00393AE4">
      <w:pPr>
        <w:widowControl w:val="0"/>
        <w:jc w:val="both"/>
        <w:outlineLvl w:val="0"/>
        <w:rPr>
          <w:rFonts w:ascii="Arial" w:hAnsi="Arial" w:cs="Arial"/>
          <w:b/>
          <w:sz w:val="20"/>
          <w:szCs w:val="20"/>
        </w:rPr>
      </w:pPr>
    </w:p>
    <w:p w:rsidR="008168F4" w:rsidRPr="00DA25F4" w:rsidRDefault="008168F4" w:rsidP="00393AE4">
      <w:pPr>
        <w:widowControl w:val="0"/>
        <w:jc w:val="both"/>
        <w:outlineLvl w:val="0"/>
        <w:rPr>
          <w:rFonts w:ascii="Arial" w:hAnsi="Arial" w:cs="Arial"/>
          <w:b/>
          <w:sz w:val="20"/>
          <w:szCs w:val="20"/>
        </w:rPr>
      </w:pPr>
    </w:p>
    <w:p w:rsidR="00DB7089" w:rsidRPr="00DA25F4" w:rsidRDefault="00DB7089">
      <w:pPr>
        <w:rPr>
          <w:rFonts w:ascii="Arial" w:hAnsi="Arial" w:cs="Arial"/>
          <w:b/>
          <w:sz w:val="20"/>
          <w:szCs w:val="20"/>
        </w:rPr>
      </w:pPr>
      <w:r w:rsidRPr="00DA25F4">
        <w:rPr>
          <w:rFonts w:ascii="Arial" w:hAnsi="Arial" w:cs="Arial"/>
          <w:b/>
          <w:sz w:val="20"/>
          <w:szCs w:val="20"/>
        </w:rPr>
        <w:br w:type="page"/>
      </w:r>
    </w:p>
    <w:p w:rsidR="008168F4" w:rsidRPr="00DA25F4" w:rsidRDefault="008168F4" w:rsidP="008168F4">
      <w:pPr>
        <w:widowControl w:val="0"/>
        <w:jc w:val="both"/>
        <w:rPr>
          <w:rFonts w:ascii="Arial" w:hAnsi="Arial" w:cs="Arial"/>
          <w:b/>
          <w:sz w:val="20"/>
          <w:szCs w:val="20"/>
        </w:rPr>
      </w:pPr>
      <w:r w:rsidRPr="00DA25F4">
        <w:rPr>
          <w:rFonts w:ascii="Arial" w:hAnsi="Arial" w:cs="Arial"/>
          <w:b/>
          <w:sz w:val="20"/>
          <w:szCs w:val="20"/>
        </w:rPr>
        <w:t>5.</w:t>
      </w:r>
      <w:r w:rsidRPr="00DA25F4">
        <w:rPr>
          <w:rFonts w:ascii="Arial" w:hAnsi="Arial" w:cs="Arial"/>
          <w:b/>
          <w:sz w:val="20"/>
          <w:szCs w:val="20"/>
        </w:rPr>
        <w:tab/>
        <w:t>STOKLAR (Devamı)</w:t>
      </w:r>
    </w:p>
    <w:p w:rsidR="008168F4" w:rsidRPr="00DA25F4" w:rsidRDefault="008168F4" w:rsidP="00393AE4">
      <w:pPr>
        <w:widowControl w:val="0"/>
        <w:jc w:val="both"/>
        <w:outlineLvl w:val="0"/>
        <w:rPr>
          <w:rFonts w:ascii="Arial" w:hAnsi="Arial" w:cs="Arial"/>
          <w:b/>
          <w:sz w:val="20"/>
          <w:szCs w:val="20"/>
        </w:rPr>
      </w:pPr>
    </w:p>
    <w:p w:rsidR="004B1FEB" w:rsidRPr="00DA25F4" w:rsidRDefault="008723F7" w:rsidP="004B1FEB">
      <w:pPr>
        <w:widowControl w:val="0"/>
        <w:numPr>
          <w:ilvl w:val="0"/>
          <w:numId w:val="6"/>
        </w:numPr>
        <w:tabs>
          <w:tab w:val="clear" w:pos="720"/>
          <w:tab w:val="left" w:pos="567"/>
        </w:tabs>
        <w:ind w:left="567" w:hanging="567"/>
        <w:jc w:val="both"/>
        <w:rPr>
          <w:rFonts w:ascii="Arial" w:hAnsi="Arial" w:cs="Arial"/>
          <w:iCs/>
          <w:sz w:val="20"/>
          <w:szCs w:val="20"/>
        </w:rPr>
      </w:pPr>
      <w:r w:rsidRPr="00DA25F4">
        <w:rPr>
          <w:rFonts w:ascii="Arial" w:hAnsi="Arial" w:cs="Arial"/>
          <w:sz w:val="20"/>
          <w:szCs w:val="20"/>
        </w:rPr>
        <w:t xml:space="preserve">Proje; İstanbul ili, Beyoğlu ilçesi, Asmalı Mescit Mahallesi, İstiklal Caddesi'nde bulunan Narmanlı Yurdu'nun tarihsel dönüşüm projesi çerçevesinde hayata geçirilmesidir. </w:t>
      </w:r>
      <w:proofErr w:type="gramStart"/>
      <w:r w:rsidRPr="00DA25F4">
        <w:rPr>
          <w:rFonts w:ascii="Arial" w:hAnsi="Arial" w:cs="Arial"/>
          <w:sz w:val="20"/>
          <w:szCs w:val="20"/>
        </w:rPr>
        <w:t xml:space="preserve">Bu kapsamda Şirket, 25 Mayıs 2001 tarihinde %60 Yapı Kredi Koray ve %40 Narmanlı ailesi hak sahipliği esasına göre bir "Gayrimenkul Hissesi Karşılığı’nda İnşaat Yapımı ve Satış Vaadi Sözleşmesi" imzalamış ve bu sözleşmeye istinaden ödediği 770.000 ABD Doları karşılığı 904.307 TL (enflasyona göre düzeltilmiş alım bedeli: 2.002.386 TL) bedelle söz konusu gayrimenkulün %15 hissesine sahip olmuştur. </w:t>
      </w:r>
      <w:proofErr w:type="gramEnd"/>
      <w:r w:rsidRPr="00DA25F4">
        <w:rPr>
          <w:rFonts w:ascii="Arial" w:hAnsi="Arial" w:cs="Arial"/>
          <w:sz w:val="20"/>
          <w:szCs w:val="20"/>
        </w:rPr>
        <w:t xml:space="preserve">Bakiye; %45 hissenin %33'ü yapılacak inşaat karşılığında, %12'si ise ilgili gayrimenkulün boş olarak teslimiyle birlikte 600.000 ABD Doları'nın ödenmesiyle Grup'a devredilecektir. </w:t>
      </w:r>
      <w:r w:rsidRPr="00DA25F4">
        <w:rPr>
          <w:rFonts w:ascii="Arial" w:hAnsi="Arial" w:cs="Arial"/>
          <w:iCs/>
          <w:sz w:val="20"/>
          <w:szCs w:val="20"/>
        </w:rPr>
        <w:t xml:space="preserve">Narmanlı Han projesi ile ilgili olarak </w:t>
      </w:r>
      <w:r w:rsidR="00565DBD" w:rsidRPr="00DA25F4">
        <w:rPr>
          <w:rFonts w:ascii="Arial" w:hAnsi="Arial" w:cs="Arial"/>
          <w:iCs/>
          <w:sz w:val="20"/>
          <w:szCs w:val="20"/>
        </w:rPr>
        <w:t>mal sahipleri</w:t>
      </w:r>
      <w:r w:rsidRPr="00DA25F4">
        <w:rPr>
          <w:rFonts w:ascii="Arial" w:hAnsi="Arial" w:cs="Arial"/>
          <w:iCs/>
          <w:sz w:val="20"/>
          <w:szCs w:val="20"/>
        </w:rPr>
        <w:t xml:space="preserve"> tarafından Grup’a karşı açılan, Beyoğlu 1. Asliye ve Hukuk Mahkemesi’nin 2008/362 E. Sayılı dosyası ile görülen davada sözleşmenin feshi ve tapunun iadesi talep edilmiştir.</w:t>
      </w:r>
    </w:p>
    <w:p w:rsidR="004B1FEB" w:rsidRPr="00DA25F4" w:rsidRDefault="004B1FEB" w:rsidP="004B1FEB">
      <w:pPr>
        <w:widowControl w:val="0"/>
        <w:ind w:left="567"/>
        <w:jc w:val="both"/>
        <w:rPr>
          <w:rFonts w:ascii="Arial" w:hAnsi="Arial" w:cs="Arial"/>
          <w:iCs/>
          <w:sz w:val="20"/>
          <w:szCs w:val="20"/>
        </w:rPr>
      </w:pPr>
    </w:p>
    <w:p w:rsidR="00FF2780" w:rsidRPr="00DA25F4" w:rsidRDefault="008168F4" w:rsidP="00D74DFA">
      <w:pPr>
        <w:widowControl w:val="0"/>
        <w:ind w:left="567"/>
        <w:jc w:val="both"/>
        <w:rPr>
          <w:rFonts w:ascii="Arial" w:hAnsi="Arial" w:cs="Arial"/>
          <w:iCs/>
          <w:sz w:val="20"/>
          <w:szCs w:val="20"/>
        </w:rPr>
      </w:pPr>
      <w:r w:rsidRPr="00DA25F4">
        <w:rPr>
          <w:rFonts w:ascii="Arial" w:hAnsi="Arial" w:cs="Arial"/>
          <w:iCs/>
          <w:sz w:val="20"/>
          <w:szCs w:val="20"/>
        </w:rPr>
        <w:t xml:space="preserve">Grup </w:t>
      </w:r>
      <w:r w:rsidR="008723F7" w:rsidRPr="00DA25F4">
        <w:rPr>
          <w:rFonts w:ascii="Arial" w:hAnsi="Arial" w:cs="Arial"/>
          <w:iCs/>
          <w:sz w:val="20"/>
          <w:szCs w:val="20"/>
        </w:rPr>
        <w:t>yönetimi davanın şirket lehine sonuçlanmasını beklemektedir. Grup feshin haksız ve sözleşmenin halen yürürlükte olduğunu ve bu nedenle gelecekte bir tazminat ödemesinin olmayacağı görüşündedir.</w:t>
      </w:r>
    </w:p>
    <w:p w:rsidR="004B1FEB" w:rsidRPr="00DA25F4" w:rsidRDefault="004B1FEB" w:rsidP="00D74DFA">
      <w:pPr>
        <w:widowControl w:val="0"/>
        <w:jc w:val="both"/>
        <w:outlineLvl w:val="0"/>
        <w:rPr>
          <w:rFonts w:ascii="Arial" w:hAnsi="Arial" w:cs="Arial"/>
          <w:b/>
          <w:sz w:val="20"/>
          <w:szCs w:val="20"/>
        </w:rPr>
      </w:pPr>
    </w:p>
    <w:p w:rsidR="00A20950" w:rsidRPr="00DA25F4" w:rsidRDefault="00195716" w:rsidP="00FF2780">
      <w:pPr>
        <w:widowControl w:val="0"/>
        <w:ind w:left="567"/>
        <w:jc w:val="both"/>
        <w:rPr>
          <w:rFonts w:ascii="Arial" w:hAnsi="Arial" w:cs="Arial"/>
          <w:sz w:val="20"/>
          <w:szCs w:val="20"/>
        </w:rPr>
      </w:pPr>
      <w:r w:rsidRPr="00DA25F4">
        <w:rPr>
          <w:rFonts w:ascii="Arial" w:hAnsi="Arial" w:cs="Arial"/>
          <w:sz w:val="20"/>
          <w:szCs w:val="20"/>
        </w:rPr>
        <w:t>31 Mart 2011</w:t>
      </w:r>
      <w:r w:rsidR="008723F7" w:rsidRPr="00DA25F4">
        <w:rPr>
          <w:rFonts w:ascii="Arial" w:hAnsi="Arial" w:cs="Arial"/>
          <w:sz w:val="20"/>
          <w:szCs w:val="20"/>
        </w:rPr>
        <w:t xml:space="preserve"> tarihi itibariyle Narmanlı Han projesinin geri kazanılabilir tutarı 6.545.000 TL olup, bu proje ile ilgili değer düşüklüğü bulunmamaktadır. (31 Aralık </w:t>
      </w:r>
      <w:r w:rsidRPr="00DA25F4">
        <w:rPr>
          <w:rFonts w:ascii="Arial" w:hAnsi="Arial" w:cs="Arial"/>
          <w:sz w:val="20"/>
          <w:szCs w:val="20"/>
        </w:rPr>
        <w:t>2010</w:t>
      </w:r>
      <w:r w:rsidR="008723F7" w:rsidRPr="00DA25F4">
        <w:rPr>
          <w:rFonts w:ascii="Arial" w:hAnsi="Arial" w:cs="Arial"/>
          <w:sz w:val="20"/>
          <w:szCs w:val="20"/>
        </w:rPr>
        <w:t>: Yoktur)</w:t>
      </w:r>
    </w:p>
    <w:bookmarkEnd w:id="68"/>
    <w:bookmarkEnd w:id="69"/>
    <w:p w:rsidR="003B11F3" w:rsidRPr="00DA25F4" w:rsidRDefault="003B11F3" w:rsidP="003B11F3">
      <w:pPr>
        <w:rPr>
          <w:rFonts w:ascii="Arial" w:hAnsi="Arial" w:cs="Arial"/>
          <w:b/>
          <w:sz w:val="20"/>
          <w:szCs w:val="20"/>
        </w:rPr>
      </w:pPr>
    </w:p>
    <w:p w:rsidR="00DB7089" w:rsidRPr="00DA25F4" w:rsidRDefault="00DB7089" w:rsidP="003B11F3">
      <w:pPr>
        <w:rPr>
          <w:rFonts w:ascii="Arial" w:hAnsi="Arial" w:cs="Arial"/>
          <w:b/>
          <w:sz w:val="20"/>
          <w:szCs w:val="20"/>
        </w:rPr>
      </w:pPr>
    </w:p>
    <w:p w:rsidR="004E2F0B" w:rsidRPr="00DA25F4" w:rsidRDefault="004E2F0B" w:rsidP="00393AE4">
      <w:pPr>
        <w:widowControl w:val="0"/>
        <w:jc w:val="both"/>
        <w:rPr>
          <w:rFonts w:ascii="Arial" w:hAnsi="Arial" w:cs="Arial"/>
          <w:b/>
          <w:sz w:val="20"/>
          <w:szCs w:val="20"/>
        </w:rPr>
      </w:pPr>
      <w:r w:rsidRPr="00DA25F4">
        <w:rPr>
          <w:rFonts w:ascii="Arial" w:hAnsi="Arial" w:cs="Arial"/>
          <w:b/>
          <w:sz w:val="20"/>
          <w:szCs w:val="20"/>
        </w:rPr>
        <w:t>6.</w:t>
      </w:r>
      <w:r w:rsidRPr="00DA25F4">
        <w:rPr>
          <w:rFonts w:ascii="Arial" w:hAnsi="Arial" w:cs="Arial"/>
          <w:b/>
          <w:sz w:val="20"/>
          <w:szCs w:val="20"/>
        </w:rPr>
        <w:tab/>
        <w:t>YATIRIM AMAÇLI GAYRİMENKULLER</w:t>
      </w:r>
    </w:p>
    <w:p w:rsidR="004E2F0B" w:rsidRPr="00DA25F4" w:rsidRDefault="004E2F0B" w:rsidP="00393AE4">
      <w:pPr>
        <w:widowControl w:val="0"/>
        <w:jc w:val="both"/>
        <w:rPr>
          <w:rFonts w:ascii="Arial" w:hAnsi="Arial" w:cs="Arial"/>
          <w:b/>
          <w:sz w:val="20"/>
          <w:szCs w:val="20"/>
        </w:rPr>
      </w:pPr>
    </w:p>
    <w:p w:rsidR="00C72B04" w:rsidRPr="00DA25F4" w:rsidRDefault="00195716" w:rsidP="00C72B04">
      <w:pPr>
        <w:widowControl w:val="0"/>
        <w:jc w:val="both"/>
        <w:rPr>
          <w:rFonts w:ascii="Arial" w:hAnsi="Arial" w:cs="Arial"/>
          <w:snapToGrid w:val="0"/>
          <w:sz w:val="20"/>
          <w:szCs w:val="20"/>
        </w:rPr>
      </w:pPr>
      <w:r w:rsidRPr="00DA25F4">
        <w:rPr>
          <w:rFonts w:ascii="Arial" w:hAnsi="Arial" w:cs="Arial"/>
          <w:snapToGrid w:val="0"/>
          <w:sz w:val="20"/>
          <w:szCs w:val="20"/>
        </w:rPr>
        <w:t>31 Mart 2011</w:t>
      </w:r>
      <w:r w:rsidR="00C72B04" w:rsidRPr="00DA25F4">
        <w:rPr>
          <w:rFonts w:ascii="Arial" w:hAnsi="Arial" w:cs="Arial"/>
          <w:snapToGrid w:val="0"/>
          <w:sz w:val="20"/>
          <w:szCs w:val="20"/>
        </w:rPr>
        <w:t xml:space="preserve"> ve </w:t>
      </w:r>
      <w:r w:rsidRPr="00DA25F4">
        <w:rPr>
          <w:rFonts w:ascii="Arial" w:hAnsi="Arial" w:cs="Arial"/>
          <w:snapToGrid w:val="0"/>
          <w:sz w:val="20"/>
          <w:szCs w:val="20"/>
        </w:rPr>
        <w:t>2010</w:t>
      </w:r>
      <w:r w:rsidR="00C72B04" w:rsidRPr="00DA25F4">
        <w:rPr>
          <w:rFonts w:ascii="Arial" w:hAnsi="Arial" w:cs="Arial"/>
          <w:snapToGrid w:val="0"/>
          <w:sz w:val="20"/>
          <w:szCs w:val="20"/>
        </w:rPr>
        <w:t xml:space="preserve"> tarihlerinde sona eren dönemlere ait yatırım amaçlı gayrimenkullerde gerçekleşen hareketler aşağıdaki gibidir:</w:t>
      </w:r>
    </w:p>
    <w:p w:rsidR="00C72B04" w:rsidRPr="00DA25F4" w:rsidRDefault="00C72B04" w:rsidP="00DB7089">
      <w:pPr>
        <w:widowControl w:val="0"/>
        <w:tabs>
          <w:tab w:val="right" w:pos="3136"/>
          <w:tab w:val="right" w:pos="4111"/>
          <w:tab w:val="right" w:pos="5245"/>
          <w:tab w:val="right" w:pos="6579"/>
          <w:tab w:val="right" w:pos="8080"/>
          <w:tab w:val="right" w:pos="9071"/>
        </w:tabs>
        <w:jc w:val="both"/>
        <w:rPr>
          <w:rFonts w:ascii="Arial" w:hAnsi="Arial" w:cs="Arial"/>
          <w:b/>
          <w:sz w:val="20"/>
          <w:szCs w:val="20"/>
        </w:rPr>
      </w:pPr>
      <w:r w:rsidRPr="00DA25F4">
        <w:rPr>
          <w:rFonts w:ascii="Arial" w:hAnsi="Arial" w:cs="Arial"/>
          <w:b/>
          <w:sz w:val="20"/>
          <w:szCs w:val="20"/>
        </w:rPr>
        <w:tab/>
      </w:r>
      <w:r w:rsidRPr="00DA25F4">
        <w:rPr>
          <w:rFonts w:ascii="Arial" w:hAnsi="Arial" w:cs="Arial"/>
          <w:b/>
          <w:sz w:val="20"/>
          <w:szCs w:val="20"/>
        </w:rPr>
        <w:tab/>
      </w:r>
      <w:r w:rsidRPr="00DA25F4">
        <w:rPr>
          <w:rFonts w:ascii="Arial" w:hAnsi="Arial" w:cs="Arial"/>
          <w:b/>
          <w:sz w:val="20"/>
          <w:szCs w:val="20"/>
        </w:rPr>
        <w:tab/>
      </w:r>
      <w:r w:rsidRPr="00DA25F4">
        <w:rPr>
          <w:rFonts w:ascii="Arial" w:hAnsi="Arial" w:cs="Arial"/>
          <w:b/>
          <w:sz w:val="20"/>
          <w:szCs w:val="20"/>
        </w:rPr>
        <w:tab/>
      </w:r>
      <w:r w:rsidRPr="00DA25F4">
        <w:rPr>
          <w:rFonts w:ascii="Arial" w:hAnsi="Arial" w:cs="Arial"/>
          <w:b/>
          <w:sz w:val="20"/>
          <w:szCs w:val="20"/>
        </w:rPr>
        <w:tab/>
      </w:r>
    </w:p>
    <w:p w:rsidR="00C72B04" w:rsidRPr="00DA25F4" w:rsidRDefault="003039EF" w:rsidP="00FF526A">
      <w:pPr>
        <w:widowControl w:val="0"/>
        <w:tabs>
          <w:tab w:val="right" w:pos="3828"/>
          <w:tab w:val="right" w:pos="5670"/>
          <w:tab w:val="right" w:pos="7088"/>
          <w:tab w:val="right" w:pos="7797"/>
          <w:tab w:val="right" w:pos="9072"/>
        </w:tabs>
        <w:jc w:val="both"/>
        <w:rPr>
          <w:rFonts w:ascii="Arial" w:hAnsi="Arial" w:cs="Arial"/>
          <w:b/>
          <w:sz w:val="20"/>
          <w:szCs w:val="20"/>
        </w:rPr>
      </w:pPr>
      <w:r w:rsidRPr="00DA25F4">
        <w:rPr>
          <w:rFonts w:ascii="Arial" w:hAnsi="Arial" w:cs="Arial"/>
          <w:b/>
          <w:sz w:val="20"/>
          <w:szCs w:val="20"/>
        </w:rPr>
        <w:tab/>
        <w:t>1 Ocak</w:t>
      </w:r>
      <w:r w:rsidRPr="00DA25F4">
        <w:rPr>
          <w:rFonts w:ascii="Arial" w:hAnsi="Arial" w:cs="Arial"/>
          <w:b/>
          <w:sz w:val="20"/>
          <w:szCs w:val="20"/>
        </w:rPr>
        <w:tab/>
      </w:r>
      <w:r w:rsidRPr="00DA25F4">
        <w:rPr>
          <w:rFonts w:ascii="Arial" w:hAnsi="Arial" w:cs="Arial"/>
          <w:b/>
          <w:sz w:val="20"/>
          <w:szCs w:val="20"/>
        </w:rPr>
        <w:tab/>
      </w:r>
      <w:r w:rsidRPr="00DA25F4">
        <w:rPr>
          <w:rFonts w:ascii="Arial" w:hAnsi="Arial" w:cs="Arial"/>
          <w:b/>
          <w:sz w:val="20"/>
          <w:szCs w:val="20"/>
        </w:rPr>
        <w:tab/>
      </w:r>
      <w:r w:rsidR="0065403E" w:rsidRPr="00DA25F4">
        <w:rPr>
          <w:rFonts w:ascii="Arial" w:hAnsi="Arial" w:cs="Arial"/>
          <w:b/>
          <w:sz w:val="20"/>
          <w:szCs w:val="20"/>
        </w:rPr>
        <w:tab/>
      </w:r>
      <w:r w:rsidR="00195716" w:rsidRPr="00DA25F4">
        <w:rPr>
          <w:rFonts w:ascii="Arial" w:hAnsi="Arial" w:cs="Arial"/>
          <w:b/>
          <w:sz w:val="20"/>
          <w:szCs w:val="20"/>
        </w:rPr>
        <w:t>31 Mart</w:t>
      </w:r>
    </w:p>
    <w:p w:rsidR="00C72B04" w:rsidRPr="00DA25F4" w:rsidRDefault="009B0681" w:rsidP="00FF526A">
      <w:pPr>
        <w:widowControl w:val="0"/>
        <w:pBdr>
          <w:bottom w:val="single" w:sz="4" w:space="1" w:color="auto"/>
        </w:pBdr>
        <w:tabs>
          <w:tab w:val="right" w:pos="3828"/>
          <w:tab w:val="right" w:pos="5670"/>
          <w:tab w:val="right" w:pos="7088"/>
          <w:tab w:val="right" w:pos="7797"/>
          <w:tab w:val="right" w:pos="9072"/>
        </w:tabs>
        <w:jc w:val="both"/>
        <w:rPr>
          <w:rFonts w:ascii="Arial" w:hAnsi="Arial" w:cs="Arial"/>
          <w:b/>
          <w:sz w:val="20"/>
          <w:szCs w:val="20"/>
        </w:rPr>
      </w:pPr>
      <w:r w:rsidRPr="00DA25F4">
        <w:rPr>
          <w:rFonts w:ascii="Arial" w:hAnsi="Arial" w:cs="Arial"/>
          <w:b/>
          <w:sz w:val="20"/>
          <w:szCs w:val="20"/>
        </w:rPr>
        <w:tab/>
        <w:t>2011</w:t>
      </w:r>
      <w:r w:rsidR="00C72B04" w:rsidRPr="00DA25F4">
        <w:rPr>
          <w:rFonts w:ascii="Arial" w:hAnsi="Arial" w:cs="Arial"/>
          <w:b/>
          <w:sz w:val="20"/>
          <w:szCs w:val="20"/>
        </w:rPr>
        <w:tab/>
        <w:t>İlaveler</w:t>
      </w:r>
      <w:r w:rsidR="00C72B04" w:rsidRPr="00DA25F4">
        <w:rPr>
          <w:rFonts w:ascii="Arial" w:hAnsi="Arial" w:cs="Arial"/>
          <w:b/>
          <w:sz w:val="20"/>
          <w:szCs w:val="20"/>
        </w:rPr>
        <w:tab/>
        <w:t>Çıkışlar</w:t>
      </w:r>
      <w:r w:rsidR="00C72B04" w:rsidRPr="00DA25F4">
        <w:rPr>
          <w:rFonts w:ascii="Arial" w:hAnsi="Arial" w:cs="Arial"/>
          <w:b/>
          <w:sz w:val="20"/>
          <w:szCs w:val="20"/>
        </w:rPr>
        <w:tab/>
      </w:r>
      <w:r w:rsidR="0065403E" w:rsidRPr="00DA25F4">
        <w:rPr>
          <w:rFonts w:ascii="Arial" w:hAnsi="Arial" w:cs="Arial"/>
          <w:b/>
          <w:sz w:val="20"/>
          <w:szCs w:val="20"/>
        </w:rPr>
        <w:tab/>
      </w:r>
      <w:r w:rsidRPr="00DA25F4">
        <w:rPr>
          <w:rFonts w:ascii="Arial" w:hAnsi="Arial" w:cs="Arial"/>
          <w:b/>
          <w:sz w:val="20"/>
          <w:szCs w:val="20"/>
        </w:rPr>
        <w:t>2011</w:t>
      </w:r>
    </w:p>
    <w:p w:rsidR="00C72B04" w:rsidRPr="00DA25F4" w:rsidRDefault="00C72B04" w:rsidP="00FF526A">
      <w:pPr>
        <w:widowControl w:val="0"/>
        <w:tabs>
          <w:tab w:val="right" w:pos="3828"/>
          <w:tab w:val="right" w:pos="5670"/>
          <w:tab w:val="right" w:pos="7088"/>
          <w:tab w:val="right" w:pos="7797"/>
          <w:tab w:val="right" w:pos="9072"/>
        </w:tabs>
        <w:jc w:val="both"/>
        <w:rPr>
          <w:rFonts w:ascii="Arial" w:hAnsi="Arial" w:cs="Arial"/>
          <w:sz w:val="20"/>
          <w:szCs w:val="20"/>
        </w:rPr>
      </w:pPr>
      <w:r w:rsidRPr="00DA25F4">
        <w:rPr>
          <w:rFonts w:ascii="Arial" w:hAnsi="Arial" w:cs="Arial"/>
          <w:sz w:val="20"/>
          <w:szCs w:val="20"/>
        </w:rPr>
        <w:tab/>
      </w:r>
    </w:p>
    <w:p w:rsidR="00C72B04" w:rsidRPr="00DA25F4" w:rsidRDefault="002C7E8F" w:rsidP="00FF526A">
      <w:pPr>
        <w:widowControl w:val="0"/>
        <w:tabs>
          <w:tab w:val="right" w:pos="3828"/>
          <w:tab w:val="right" w:pos="5670"/>
          <w:tab w:val="right" w:pos="7088"/>
          <w:tab w:val="right" w:pos="7797"/>
          <w:tab w:val="right" w:pos="9072"/>
        </w:tabs>
        <w:jc w:val="both"/>
        <w:rPr>
          <w:rFonts w:ascii="Arial" w:hAnsi="Arial" w:cs="Arial"/>
          <w:sz w:val="20"/>
          <w:szCs w:val="20"/>
        </w:rPr>
      </w:pPr>
      <w:r w:rsidRPr="00DA25F4">
        <w:rPr>
          <w:rFonts w:ascii="Arial" w:hAnsi="Arial" w:cs="Arial"/>
          <w:sz w:val="20"/>
          <w:szCs w:val="20"/>
        </w:rPr>
        <w:t xml:space="preserve">Elit </w:t>
      </w:r>
      <w:proofErr w:type="spellStart"/>
      <w:r w:rsidRPr="00DA25F4">
        <w:rPr>
          <w:rFonts w:ascii="Arial" w:hAnsi="Arial" w:cs="Arial"/>
          <w:sz w:val="20"/>
          <w:szCs w:val="20"/>
        </w:rPr>
        <w:t>Residence</w:t>
      </w:r>
      <w:proofErr w:type="spellEnd"/>
      <w:r w:rsidRPr="00DA25F4">
        <w:rPr>
          <w:rFonts w:ascii="Arial" w:hAnsi="Arial" w:cs="Arial"/>
          <w:sz w:val="20"/>
          <w:szCs w:val="20"/>
        </w:rPr>
        <w:tab/>
        <w:t>1.972.000</w:t>
      </w:r>
      <w:r w:rsidR="00C72B04" w:rsidRPr="00DA25F4">
        <w:rPr>
          <w:rFonts w:ascii="Arial" w:hAnsi="Arial" w:cs="Arial"/>
          <w:sz w:val="20"/>
          <w:szCs w:val="20"/>
        </w:rPr>
        <w:t xml:space="preserve">       </w:t>
      </w:r>
      <w:r w:rsidR="00C72B04" w:rsidRPr="00DA25F4">
        <w:rPr>
          <w:rFonts w:ascii="Arial" w:hAnsi="Arial" w:cs="Arial"/>
          <w:sz w:val="20"/>
          <w:szCs w:val="20"/>
        </w:rPr>
        <w:tab/>
      </w:r>
      <w:r w:rsidR="00AF2EF5" w:rsidRPr="00DA25F4">
        <w:rPr>
          <w:rFonts w:ascii="Arial" w:hAnsi="Arial" w:cs="Arial"/>
          <w:sz w:val="20"/>
          <w:szCs w:val="20"/>
        </w:rPr>
        <w:t xml:space="preserve"> </w:t>
      </w:r>
      <w:r w:rsidR="00D94036" w:rsidRPr="00DA25F4">
        <w:rPr>
          <w:rFonts w:ascii="Arial" w:hAnsi="Arial" w:cs="Arial"/>
          <w:sz w:val="20"/>
          <w:szCs w:val="20"/>
        </w:rPr>
        <w:t>-</w:t>
      </w:r>
      <w:r w:rsidR="0065403E" w:rsidRPr="00DA25F4">
        <w:rPr>
          <w:rFonts w:ascii="Arial" w:hAnsi="Arial" w:cs="Arial"/>
          <w:sz w:val="20"/>
          <w:szCs w:val="20"/>
        </w:rPr>
        <w:tab/>
        <w:t xml:space="preserve"> -   </w:t>
      </w:r>
      <w:r w:rsidR="00C72B04" w:rsidRPr="00DA25F4">
        <w:rPr>
          <w:rFonts w:ascii="Arial" w:hAnsi="Arial" w:cs="Arial"/>
          <w:sz w:val="20"/>
          <w:szCs w:val="20"/>
        </w:rPr>
        <w:t xml:space="preserve">   </w:t>
      </w:r>
      <w:r w:rsidR="00C72B04" w:rsidRPr="00DA25F4">
        <w:rPr>
          <w:rFonts w:ascii="Arial" w:hAnsi="Arial" w:cs="Arial"/>
          <w:sz w:val="20"/>
          <w:szCs w:val="20"/>
        </w:rPr>
        <w:tab/>
      </w:r>
      <w:r w:rsidR="00AF2EF5" w:rsidRPr="00DA25F4">
        <w:rPr>
          <w:rFonts w:ascii="Arial" w:hAnsi="Arial" w:cs="Arial"/>
          <w:sz w:val="20"/>
          <w:szCs w:val="20"/>
        </w:rPr>
        <w:t xml:space="preserve">     </w:t>
      </w:r>
      <w:r w:rsidR="0065403E" w:rsidRPr="00DA25F4">
        <w:rPr>
          <w:rFonts w:ascii="Arial" w:hAnsi="Arial" w:cs="Arial"/>
          <w:sz w:val="20"/>
          <w:szCs w:val="20"/>
        </w:rPr>
        <w:tab/>
      </w:r>
      <w:r w:rsidR="009B0681" w:rsidRPr="00DA25F4">
        <w:rPr>
          <w:rFonts w:ascii="Arial" w:hAnsi="Arial" w:cs="Arial"/>
          <w:sz w:val="20"/>
          <w:szCs w:val="20"/>
        </w:rPr>
        <w:t>1.972.000</w:t>
      </w:r>
    </w:p>
    <w:p w:rsidR="00D94036" w:rsidRPr="00DA25F4" w:rsidRDefault="00D94036" w:rsidP="00FF526A">
      <w:pPr>
        <w:widowControl w:val="0"/>
        <w:pBdr>
          <w:bottom w:val="single" w:sz="4" w:space="1" w:color="auto"/>
        </w:pBdr>
        <w:tabs>
          <w:tab w:val="right" w:pos="3828"/>
          <w:tab w:val="right" w:pos="5670"/>
          <w:tab w:val="right" w:pos="7088"/>
          <w:tab w:val="right" w:pos="7797"/>
          <w:tab w:val="right" w:pos="9072"/>
        </w:tabs>
        <w:jc w:val="both"/>
        <w:rPr>
          <w:rFonts w:ascii="Arial" w:hAnsi="Arial" w:cs="Arial"/>
          <w:sz w:val="20"/>
          <w:szCs w:val="20"/>
        </w:rPr>
      </w:pPr>
      <w:r w:rsidRPr="00DA25F4">
        <w:rPr>
          <w:rFonts w:ascii="Arial" w:hAnsi="Arial" w:cs="Arial"/>
          <w:sz w:val="20"/>
          <w:szCs w:val="20"/>
        </w:rPr>
        <w:t xml:space="preserve">Levent </w:t>
      </w:r>
      <w:proofErr w:type="spellStart"/>
      <w:r w:rsidRPr="00DA25F4">
        <w:rPr>
          <w:rFonts w:ascii="Arial" w:hAnsi="Arial" w:cs="Arial"/>
          <w:sz w:val="20"/>
          <w:szCs w:val="20"/>
        </w:rPr>
        <w:t>Lo</w:t>
      </w:r>
      <w:r w:rsidR="0065403E" w:rsidRPr="00DA25F4">
        <w:rPr>
          <w:rFonts w:ascii="Arial" w:hAnsi="Arial" w:cs="Arial"/>
          <w:sz w:val="20"/>
          <w:szCs w:val="20"/>
        </w:rPr>
        <w:t>ft</w:t>
      </w:r>
      <w:proofErr w:type="spellEnd"/>
      <w:r w:rsidR="0065403E" w:rsidRPr="00DA25F4">
        <w:rPr>
          <w:rFonts w:ascii="Arial" w:hAnsi="Arial" w:cs="Arial"/>
          <w:sz w:val="20"/>
          <w:szCs w:val="20"/>
        </w:rPr>
        <w:t xml:space="preserve"> Bahçe Projesi</w:t>
      </w:r>
      <w:r w:rsidR="0065403E" w:rsidRPr="00DA25F4">
        <w:rPr>
          <w:rFonts w:ascii="Arial" w:hAnsi="Arial" w:cs="Arial"/>
          <w:sz w:val="20"/>
          <w:szCs w:val="20"/>
        </w:rPr>
        <w:tab/>
        <w:t>4.922.000</w:t>
      </w:r>
      <w:r w:rsidR="0065403E" w:rsidRPr="00DA25F4">
        <w:rPr>
          <w:rFonts w:ascii="Arial" w:hAnsi="Arial" w:cs="Arial"/>
          <w:sz w:val="20"/>
          <w:szCs w:val="20"/>
        </w:rPr>
        <w:tab/>
        <w:t>-</w:t>
      </w:r>
      <w:r w:rsidR="0065403E" w:rsidRPr="00DA25F4">
        <w:rPr>
          <w:rFonts w:ascii="Arial" w:hAnsi="Arial" w:cs="Arial"/>
          <w:sz w:val="20"/>
          <w:szCs w:val="20"/>
        </w:rPr>
        <w:tab/>
        <w:t>-</w:t>
      </w:r>
      <w:r w:rsidR="009B0681" w:rsidRPr="00DA25F4">
        <w:rPr>
          <w:rFonts w:ascii="Arial" w:hAnsi="Arial" w:cs="Arial"/>
          <w:sz w:val="20"/>
          <w:szCs w:val="20"/>
        </w:rPr>
        <w:tab/>
      </w:r>
      <w:r w:rsidR="0065403E" w:rsidRPr="00DA25F4">
        <w:rPr>
          <w:rFonts w:ascii="Arial" w:hAnsi="Arial" w:cs="Arial"/>
          <w:sz w:val="20"/>
          <w:szCs w:val="20"/>
        </w:rPr>
        <w:tab/>
      </w:r>
      <w:r w:rsidR="009B0681" w:rsidRPr="00DA25F4">
        <w:rPr>
          <w:rFonts w:ascii="Arial" w:hAnsi="Arial" w:cs="Arial"/>
          <w:sz w:val="20"/>
          <w:szCs w:val="20"/>
        </w:rPr>
        <w:t>4.922.000</w:t>
      </w:r>
    </w:p>
    <w:p w:rsidR="00C72B04" w:rsidRPr="00DA25F4" w:rsidRDefault="00C72B04" w:rsidP="00FF526A">
      <w:pPr>
        <w:widowControl w:val="0"/>
        <w:tabs>
          <w:tab w:val="right" w:pos="3828"/>
          <w:tab w:val="right" w:pos="5670"/>
          <w:tab w:val="right" w:pos="7088"/>
          <w:tab w:val="right" w:pos="7797"/>
          <w:tab w:val="right" w:pos="9072"/>
        </w:tabs>
        <w:jc w:val="both"/>
        <w:rPr>
          <w:rFonts w:ascii="Arial" w:hAnsi="Arial" w:cs="Arial"/>
          <w:snapToGrid w:val="0"/>
          <w:sz w:val="20"/>
          <w:szCs w:val="20"/>
        </w:rPr>
      </w:pPr>
    </w:p>
    <w:p w:rsidR="00C72B04" w:rsidRPr="00DA25F4" w:rsidRDefault="002C7E8F" w:rsidP="00FF526A">
      <w:pPr>
        <w:widowControl w:val="0"/>
        <w:pBdr>
          <w:bottom w:val="single" w:sz="12" w:space="0" w:color="auto"/>
        </w:pBdr>
        <w:tabs>
          <w:tab w:val="right" w:pos="3828"/>
          <w:tab w:val="right" w:pos="5670"/>
          <w:tab w:val="right" w:pos="7088"/>
          <w:tab w:val="right" w:pos="7797"/>
          <w:tab w:val="right" w:pos="9072"/>
        </w:tabs>
        <w:jc w:val="both"/>
        <w:rPr>
          <w:rFonts w:ascii="Arial" w:hAnsi="Arial" w:cs="Arial"/>
          <w:b/>
          <w:sz w:val="20"/>
          <w:szCs w:val="20"/>
        </w:rPr>
      </w:pPr>
      <w:r w:rsidRPr="00DA25F4">
        <w:rPr>
          <w:rFonts w:ascii="Arial" w:hAnsi="Arial" w:cs="Arial"/>
          <w:b/>
          <w:bCs/>
          <w:sz w:val="20"/>
          <w:szCs w:val="20"/>
        </w:rPr>
        <w:tab/>
        <w:t>6.894.000</w:t>
      </w:r>
      <w:r w:rsidRPr="00DA25F4">
        <w:rPr>
          <w:rFonts w:ascii="Arial" w:hAnsi="Arial" w:cs="Arial"/>
          <w:b/>
          <w:bCs/>
          <w:sz w:val="20"/>
          <w:szCs w:val="20"/>
        </w:rPr>
        <w:tab/>
        <w:t>-</w:t>
      </w:r>
      <w:r w:rsidR="0065403E" w:rsidRPr="00DA25F4">
        <w:rPr>
          <w:rFonts w:ascii="Arial" w:hAnsi="Arial" w:cs="Arial"/>
          <w:b/>
          <w:bCs/>
          <w:sz w:val="20"/>
          <w:szCs w:val="20"/>
        </w:rPr>
        <w:tab/>
        <w:t>-</w:t>
      </w:r>
      <w:r w:rsidR="009B0681" w:rsidRPr="00DA25F4">
        <w:rPr>
          <w:rFonts w:ascii="Arial" w:hAnsi="Arial" w:cs="Arial"/>
          <w:b/>
          <w:bCs/>
          <w:sz w:val="20"/>
          <w:szCs w:val="20"/>
        </w:rPr>
        <w:tab/>
      </w:r>
      <w:r w:rsidR="0065403E" w:rsidRPr="00DA25F4">
        <w:rPr>
          <w:rFonts w:ascii="Arial" w:hAnsi="Arial" w:cs="Arial"/>
          <w:b/>
          <w:bCs/>
          <w:sz w:val="20"/>
          <w:szCs w:val="20"/>
        </w:rPr>
        <w:tab/>
      </w:r>
      <w:r w:rsidR="009B0681" w:rsidRPr="00DA25F4">
        <w:rPr>
          <w:rFonts w:ascii="Arial" w:hAnsi="Arial" w:cs="Arial"/>
          <w:b/>
          <w:bCs/>
          <w:sz w:val="20"/>
          <w:szCs w:val="20"/>
        </w:rPr>
        <w:t>6.894.000</w:t>
      </w:r>
    </w:p>
    <w:p w:rsidR="00C72B04" w:rsidRPr="00DA25F4" w:rsidRDefault="00C72B04" w:rsidP="00FF526A">
      <w:pPr>
        <w:widowControl w:val="0"/>
        <w:tabs>
          <w:tab w:val="right" w:pos="3828"/>
          <w:tab w:val="right" w:pos="5670"/>
          <w:tab w:val="right" w:pos="7088"/>
          <w:tab w:val="right" w:pos="7797"/>
          <w:tab w:val="right" w:pos="9072"/>
        </w:tabs>
        <w:jc w:val="both"/>
        <w:rPr>
          <w:rFonts w:ascii="Arial" w:hAnsi="Arial" w:cs="Arial"/>
          <w:snapToGrid w:val="0"/>
          <w:sz w:val="20"/>
          <w:szCs w:val="20"/>
        </w:rPr>
      </w:pPr>
    </w:p>
    <w:p w:rsidR="009B0681" w:rsidRPr="00DA25F4" w:rsidRDefault="009B0681" w:rsidP="00FF526A">
      <w:pPr>
        <w:widowControl w:val="0"/>
        <w:pBdr>
          <w:bottom w:val="single" w:sz="4" w:space="1" w:color="auto"/>
        </w:pBdr>
        <w:tabs>
          <w:tab w:val="right" w:pos="3828"/>
          <w:tab w:val="right" w:pos="5670"/>
          <w:tab w:val="right" w:pos="7088"/>
          <w:tab w:val="right" w:pos="7797"/>
          <w:tab w:val="right" w:pos="9072"/>
        </w:tabs>
        <w:jc w:val="both"/>
        <w:rPr>
          <w:rFonts w:ascii="Arial" w:hAnsi="Arial" w:cs="Arial"/>
          <w:b/>
          <w:sz w:val="20"/>
          <w:szCs w:val="20"/>
        </w:rPr>
      </w:pPr>
      <w:bookmarkStart w:id="89" w:name="OLE_LINK73"/>
      <w:r w:rsidRPr="00DA25F4">
        <w:rPr>
          <w:rFonts w:ascii="Arial" w:hAnsi="Arial" w:cs="Arial"/>
          <w:b/>
          <w:sz w:val="20"/>
          <w:szCs w:val="20"/>
        </w:rPr>
        <w:tab/>
        <w:t>1 Ocak</w:t>
      </w:r>
      <w:r w:rsidRPr="00DA25F4">
        <w:rPr>
          <w:rFonts w:ascii="Arial" w:hAnsi="Arial" w:cs="Arial"/>
          <w:b/>
          <w:sz w:val="20"/>
          <w:szCs w:val="20"/>
        </w:rPr>
        <w:tab/>
      </w:r>
      <w:r w:rsidRPr="00DA25F4">
        <w:rPr>
          <w:rFonts w:ascii="Arial" w:hAnsi="Arial" w:cs="Arial"/>
          <w:b/>
          <w:sz w:val="20"/>
          <w:szCs w:val="20"/>
        </w:rPr>
        <w:tab/>
      </w:r>
      <w:r w:rsidRPr="00DA25F4">
        <w:rPr>
          <w:rFonts w:ascii="Arial" w:hAnsi="Arial" w:cs="Arial"/>
          <w:b/>
          <w:sz w:val="20"/>
          <w:szCs w:val="20"/>
        </w:rPr>
        <w:tab/>
      </w:r>
      <w:r w:rsidRPr="00DA25F4">
        <w:rPr>
          <w:rFonts w:ascii="Arial" w:hAnsi="Arial" w:cs="Arial"/>
          <w:b/>
          <w:sz w:val="20"/>
          <w:szCs w:val="20"/>
        </w:rPr>
        <w:tab/>
        <w:t xml:space="preserve">31 </w:t>
      </w:r>
      <w:r w:rsidR="0065403E" w:rsidRPr="00DA25F4">
        <w:rPr>
          <w:rFonts w:ascii="Arial" w:hAnsi="Arial" w:cs="Arial"/>
          <w:b/>
          <w:sz w:val="20"/>
          <w:szCs w:val="20"/>
        </w:rPr>
        <w:t>Mart</w:t>
      </w:r>
    </w:p>
    <w:p w:rsidR="009B0681" w:rsidRPr="00DA25F4" w:rsidRDefault="009B0681" w:rsidP="00FF526A">
      <w:pPr>
        <w:widowControl w:val="0"/>
        <w:pBdr>
          <w:bottom w:val="single" w:sz="4" w:space="1" w:color="auto"/>
        </w:pBdr>
        <w:tabs>
          <w:tab w:val="right" w:pos="3828"/>
          <w:tab w:val="right" w:pos="5670"/>
          <w:tab w:val="right" w:pos="7088"/>
          <w:tab w:val="right" w:pos="7797"/>
          <w:tab w:val="right" w:pos="9072"/>
        </w:tabs>
        <w:jc w:val="both"/>
        <w:rPr>
          <w:rFonts w:ascii="Arial" w:hAnsi="Arial" w:cs="Arial"/>
          <w:b/>
          <w:sz w:val="20"/>
          <w:szCs w:val="20"/>
        </w:rPr>
      </w:pPr>
      <w:r w:rsidRPr="00DA25F4">
        <w:rPr>
          <w:rFonts w:ascii="Arial" w:hAnsi="Arial" w:cs="Arial"/>
          <w:b/>
          <w:sz w:val="20"/>
          <w:szCs w:val="20"/>
        </w:rPr>
        <w:tab/>
        <w:t>2010</w:t>
      </w:r>
      <w:r w:rsidRPr="00DA25F4">
        <w:rPr>
          <w:rFonts w:ascii="Arial" w:hAnsi="Arial" w:cs="Arial"/>
          <w:b/>
          <w:sz w:val="20"/>
          <w:szCs w:val="20"/>
        </w:rPr>
        <w:tab/>
        <w:t>İlaveler</w:t>
      </w:r>
      <w:r w:rsidRPr="00DA25F4">
        <w:rPr>
          <w:rFonts w:ascii="Arial" w:hAnsi="Arial" w:cs="Arial"/>
          <w:b/>
          <w:sz w:val="20"/>
          <w:szCs w:val="20"/>
        </w:rPr>
        <w:tab/>
        <w:t>Çıkışlar</w:t>
      </w:r>
      <w:r w:rsidRPr="00DA25F4">
        <w:rPr>
          <w:rFonts w:ascii="Arial" w:hAnsi="Arial" w:cs="Arial"/>
          <w:b/>
          <w:sz w:val="20"/>
          <w:szCs w:val="20"/>
        </w:rPr>
        <w:tab/>
      </w:r>
      <w:r w:rsidRPr="00DA25F4">
        <w:rPr>
          <w:rFonts w:ascii="Arial" w:hAnsi="Arial" w:cs="Arial"/>
          <w:b/>
          <w:sz w:val="20"/>
          <w:szCs w:val="20"/>
        </w:rPr>
        <w:tab/>
        <w:t>2010</w:t>
      </w:r>
    </w:p>
    <w:p w:rsidR="009B0681" w:rsidRPr="00DA25F4" w:rsidRDefault="009B0681" w:rsidP="00FF526A">
      <w:pPr>
        <w:widowControl w:val="0"/>
        <w:tabs>
          <w:tab w:val="right" w:pos="3828"/>
          <w:tab w:val="right" w:pos="5670"/>
          <w:tab w:val="right" w:pos="7088"/>
          <w:tab w:val="right" w:pos="7797"/>
          <w:tab w:val="right" w:pos="9072"/>
        </w:tabs>
        <w:jc w:val="both"/>
        <w:rPr>
          <w:rFonts w:ascii="Arial" w:hAnsi="Arial" w:cs="Arial"/>
          <w:snapToGrid w:val="0"/>
          <w:sz w:val="20"/>
          <w:szCs w:val="20"/>
        </w:rPr>
      </w:pPr>
    </w:p>
    <w:p w:rsidR="009B0681" w:rsidRPr="00DA25F4" w:rsidRDefault="009B0681" w:rsidP="00FF526A">
      <w:pPr>
        <w:widowControl w:val="0"/>
        <w:pBdr>
          <w:bottom w:val="single" w:sz="4" w:space="1" w:color="auto"/>
        </w:pBdr>
        <w:tabs>
          <w:tab w:val="right" w:pos="3828"/>
          <w:tab w:val="right" w:pos="5670"/>
          <w:tab w:val="right" w:pos="7088"/>
          <w:tab w:val="right" w:pos="7797"/>
          <w:tab w:val="right" w:pos="9072"/>
        </w:tabs>
        <w:jc w:val="both"/>
        <w:rPr>
          <w:rFonts w:ascii="Arial" w:hAnsi="Arial" w:cs="Arial"/>
          <w:sz w:val="20"/>
          <w:szCs w:val="20"/>
        </w:rPr>
      </w:pPr>
      <w:r w:rsidRPr="00DA25F4">
        <w:rPr>
          <w:rFonts w:ascii="Arial" w:hAnsi="Arial" w:cs="Arial"/>
          <w:sz w:val="20"/>
          <w:szCs w:val="20"/>
        </w:rPr>
        <w:tab/>
      </w:r>
    </w:p>
    <w:p w:rsidR="009B0681" w:rsidRPr="00DA25F4" w:rsidRDefault="009B0681" w:rsidP="00FF526A">
      <w:pPr>
        <w:widowControl w:val="0"/>
        <w:pBdr>
          <w:bottom w:val="single" w:sz="4" w:space="1" w:color="auto"/>
        </w:pBdr>
        <w:tabs>
          <w:tab w:val="right" w:pos="3828"/>
          <w:tab w:val="right" w:pos="5670"/>
          <w:tab w:val="right" w:pos="7088"/>
          <w:tab w:val="right" w:pos="7797"/>
          <w:tab w:val="right" w:pos="9072"/>
        </w:tabs>
        <w:jc w:val="both"/>
        <w:rPr>
          <w:rFonts w:ascii="Arial" w:hAnsi="Arial" w:cs="Arial"/>
          <w:sz w:val="20"/>
          <w:szCs w:val="20"/>
        </w:rPr>
      </w:pPr>
      <w:r w:rsidRPr="00DA25F4">
        <w:rPr>
          <w:rFonts w:ascii="Arial" w:hAnsi="Arial" w:cs="Arial"/>
          <w:sz w:val="20"/>
          <w:szCs w:val="20"/>
        </w:rPr>
        <w:t xml:space="preserve">Elit </w:t>
      </w:r>
      <w:proofErr w:type="spellStart"/>
      <w:r w:rsidRPr="00DA25F4">
        <w:rPr>
          <w:rFonts w:ascii="Arial" w:hAnsi="Arial" w:cs="Arial"/>
          <w:sz w:val="20"/>
          <w:szCs w:val="20"/>
        </w:rPr>
        <w:t>Residence</w:t>
      </w:r>
      <w:proofErr w:type="spellEnd"/>
      <w:r w:rsidRPr="00DA25F4">
        <w:rPr>
          <w:rFonts w:ascii="Arial" w:hAnsi="Arial" w:cs="Arial"/>
          <w:sz w:val="20"/>
          <w:szCs w:val="20"/>
        </w:rPr>
        <w:tab/>
        <w:t xml:space="preserve">2.023.000       </w:t>
      </w:r>
      <w:r w:rsidRPr="00DA25F4">
        <w:rPr>
          <w:rFonts w:ascii="Arial" w:hAnsi="Arial" w:cs="Arial"/>
          <w:sz w:val="20"/>
          <w:szCs w:val="20"/>
        </w:rPr>
        <w:tab/>
        <w:t xml:space="preserve"> -</w:t>
      </w:r>
      <w:r w:rsidR="0065403E" w:rsidRPr="00DA25F4">
        <w:rPr>
          <w:rFonts w:ascii="Arial" w:hAnsi="Arial" w:cs="Arial"/>
          <w:sz w:val="20"/>
          <w:szCs w:val="20"/>
        </w:rPr>
        <w:tab/>
        <w:t xml:space="preserve"> -   </w:t>
      </w:r>
      <w:r w:rsidR="0065403E" w:rsidRPr="00DA25F4">
        <w:rPr>
          <w:rFonts w:ascii="Arial" w:hAnsi="Arial" w:cs="Arial"/>
          <w:sz w:val="20"/>
          <w:szCs w:val="20"/>
        </w:rPr>
        <w:tab/>
        <w:t xml:space="preserve">  </w:t>
      </w:r>
      <w:r w:rsidRPr="00DA25F4">
        <w:rPr>
          <w:rFonts w:ascii="Arial" w:hAnsi="Arial" w:cs="Arial"/>
          <w:sz w:val="20"/>
          <w:szCs w:val="20"/>
        </w:rPr>
        <w:tab/>
        <w:t xml:space="preserve">     </w:t>
      </w:r>
      <w:r w:rsidR="0065403E" w:rsidRPr="00DA25F4">
        <w:rPr>
          <w:rFonts w:ascii="Arial" w:hAnsi="Arial" w:cs="Arial"/>
          <w:sz w:val="20"/>
          <w:szCs w:val="20"/>
        </w:rPr>
        <w:t>2.023.000</w:t>
      </w:r>
    </w:p>
    <w:p w:rsidR="009B0681" w:rsidRPr="00DA25F4" w:rsidRDefault="009B0681" w:rsidP="00FF526A">
      <w:pPr>
        <w:widowControl w:val="0"/>
        <w:tabs>
          <w:tab w:val="right" w:pos="3828"/>
          <w:tab w:val="right" w:pos="5670"/>
          <w:tab w:val="right" w:pos="7088"/>
          <w:tab w:val="right" w:pos="7797"/>
          <w:tab w:val="right" w:pos="9072"/>
        </w:tabs>
        <w:jc w:val="both"/>
        <w:rPr>
          <w:rFonts w:ascii="Arial" w:hAnsi="Arial" w:cs="Arial"/>
          <w:snapToGrid w:val="0"/>
          <w:sz w:val="20"/>
          <w:szCs w:val="20"/>
        </w:rPr>
      </w:pPr>
    </w:p>
    <w:p w:rsidR="009B0681" w:rsidRPr="00DA25F4" w:rsidRDefault="009B0681" w:rsidP="00FF526A">
      <w:pPr>
        <w:widowControl w:val="0"/>
        <w:pBdr>
          <w:bottom w:val="single" w:sz="12" w:space="0" w:color="auto"/>
        </w:pBdr>
        <w:tabs>
          <w:tab w:val="right" w:pos="3828"/>
          <w:tab w:val="right" w:pos="5670"/>
          <w:tab w:val="right" w:pos="7088"/>
          <w:tab w:val="right" w:pos="7797"/>
          <w:tab w:val="right" w:pos="9072"/>
        </w:tabs>
        <w:jc w:val="both"/>
        <w:rPr>
          <w:rFonts w:ascii="Arial" w:hAnsi="Arial" w:cs="Arial"/>
          <w:b/>
          <w:sz w:val="20"/>
          <w:szCs w:val="20"/>
        </w:rPr>
      </w:pPr>
      <w:r w:rsidRPr="00DA25F4">
        <w:rPr>
          <w:rFonts w:ascii="Arial" w:hAnsi="Arial" w:cs="Arial"/>
          <w:b/>
          <w:bCs/>
          <w:sz w:val="20"/>
          <w:szCs w:val="20"/>
        </w:rPr>
        <w:tab/>
        <w:t>2.023.000</w:t>
      </w:r>
      <w:r w:rsidRPr="00DA25F4">
        <w:rPr>
          <w:rFonts w:ascii="Arial" w:hAnsi="Arial" w:cs="Arial"/>
          <w:b/>
          <w:bCs/>
          <w:sz w:val="20"/>
          <w:szCs w:val="20"/>
        </w:rPr>
        <w:tab/>
      </w:r>
      <w:r w:rsidR="0065403E" w:rsidRPr="00DA25F4">
        <w:rPr>
          <w:rFonts w:ascii="Arial" w:hAnsi="Arial" w:cs="Arial"/>
          <w:b/>
          <w:bCs/>
          <w:sz w:val="20"/>
          <w:szCs w:val="20"/>
        </w:rPr>
        <w:t>-</w:t>
      </w:r>
      <w:r w:rsidR="0065403E" w:rsidRPr="00DA25F4">
        <w:rPr>
          <w:rFonts w:ascii="Arial" w:hAnsi="Arial" w:cs="Arial"/>
          <w:b/>
          <w:bCs/>
          <w:sz w:val="20"/>
          <w:szCs w:val="20"/>
        </w:rPr>
        <w:tab/>
        <w:t>-</w:t>
      </w:r>
      <w:r w:rsidR="0065403E" w:rsidRPr="00DA25F4">
        <w:rPr>
          <w:rFonts w:ascii="Arial" w:hAnsi="Arial" w:cs="Arial"/>
          <w:b/>
          <w:bCs/>
          <w:sz w:val="20"/>
          <w:szCs w:val="20"/>
        </w:rPr>
        <w:tab/>
      </w:r>
      <w:r w:rsidRPr="00DA25F4">
        <w:rPr>
          <w:rFonts w:ascii="Arial" w:hAnsi="Arial" w:cs="Arial"/>
          <w:b/>
          <w:bCs/>
          <w:sz w:val="20"/>
          <w:szCs w:val="20"/>
        </w:rPr>
        <w:tab/>
      </w:r>
      <w:r w:rsidR="0065403E" w:rsidRPr="00DA25F4">
        <w:rPr>
          <w:rFonts w:ascii="Arial" w:hAnsi="Arial" w:cs="Arial"/>
          <w:b/>
          <w:bCs/>
          <w:sz w:val="20"/>
          <w:szCs w:val="20"/>
        </w:rPr>
        <w:t>2.023.000</w:t>
      </w:r>
    </w:p>
    <w:p w:rsidR="009B0681" w:rsidRPr="00DA25F4" w:rsidRDefault="00657EBE" w:rsidP="00FF526A">
      <w:pPr>
        <w:widowControl w:val="0"/>
        <w:tabs>
          <w:tab w:val="right" w:pos="3828"/>
          <w:tab w:val="right" w:pos="5670"/>
          <w:tab w:val="right" w:pos="7088"/>
          <w:tab w:val="right" w:pos="7797"/>
          <w:tab w:val="right" w:pos="9072"/>
        </w:tabs>
        <w:jc w:val="both"/>
        <w:rPr>
          <w:rFonts w:ascii="Arial" w:hAnsi="Arial" w:cs="Arial"/>
          <w:b/>
          <w:sz w:val="18"/>
          <w:szCs w:val="18"/>
        </w:rPr>
      </w:pPr>
      <w:r w:rsidRPr="00DA25F4">
        <w:rPr>
          <w:rFonts w:ascii="Arial" w:hAnsi="Arial" w:cs="Arial"/>
          <w:b/>
          <w:bCs/>
          <w:sz w:val="20"/>
          <w:szCs w:val="20"/>
        </w:rPr>
        <w:tab/>
      </w:r>
      <w:bookmarkEnd w:id="89"/>
    </w:p>
    <w:p w:rsidR="009B0681" w:rsidRPr="00DA25F4" w:rsidRDefault="009B0681" w:rsidP="009B0681">
      <w:pPr>
        <w:widowControl w:val="0"/>
        <w:jc w:val="both"/>
        <w:rPr>
          <w:rFonts w:ascii="Arial" w:hAnsi="Arial" w:cs="Arial"/>
          <w:i/>
          <w:iCs/>
          <w:sz w:val="20"/>
          <w:szCs w:val="20"/>
          <w:u w:val="single"/>
        </w:rPr>
      </w:pPr>
      <w:r w:rsidRPr="00DA25F4">
        <w:rPr>
          <w:rFonts w:ascii="Arial" w:hAnsi="Arial" w:cs="Arial"/>
          <w:i/>
          <w:iCs/>
          <w:sz w:val="20"/>
          <w:szCs w:val="20"/>
          <w:u w:val="single"/>
        </w:rPr>
        <w:t xml:space="preserve">Elit </w:t>
      </w:r>
      <w:proofErr w:type="spellStart"/>
      <w:r w:rsidRPr="00DA25F4">
        <w:rPr>
          <w:rFonts w:ascii="Arial" w:hAnsi="Arial" w:cs="Arial"/>
          <w:i/>
          <w:iCs/>
          <w:sz w:val="20"/>
          <w:szCs w:val="20"/>
          <w:u w:val="single"/>
        </w:rPr>
        <w:t>Residence</w:t>
      </w:r>
      <w:proofErr w:type="spellEnd"/>
      <w:r w:rsidRPr="00DA25F4">
        <w:rPr>
          <w:rFonts w:ascii="Arial" w:hAnsi="Arial" w:cs="Arial"/>
          <w:i/>
          <w:iCs/>
          <w:sz w:val="20"/>
          <w:szCs w:val="20"/>
          <w:u w:val="single"/>
        </w:rPr>
        <w:t>:</w:t>
      </w:r>
    </w:p>
    <w:p w:rsidR="009B0681" w:rsidRPr="00DA25F4" w:rsidRDefault="009B0681" w:rsidP="009B0681">
      <w:pPr>
        <w:widowControl w:val="0"/>
        <w:jc w:val="both"/>
        <w:rPr>
          <w:rFonts w:ascii="Arial" w:hAnsi="Arial" w:cs="Arial"/>
          <w:snapToGrid w:val="0"/>
          <w:sz w:val="20"/>
          <w:szCs w:val="20"/>
        </w:rPr>
      </w:pPr>
    </w:p>
    <w:p w:rsidR="009B0681" w:rsidRPr="00DA25F4" w:rsidRDefault="009B0681" w:rsidP="00DB7089">
      <w:pPr>
        <w:widowControl w:val="0"/>
        <w:jc w:val="both"/>
        <w:rPr>
          <w:rFonts w:ascii="Arial" w:hAnsi="Arial" w:cs="Arial"/>
          <w:iCs/>
          <w:sz w:val="20"/>
          <w:szCs w:val="20"/>
        </w:rPr>
      </w:pPr>
      <w:r w:rsidRPr="00DA25F4">
        <w:rPr>
          <w:rFonts w:ascii="Arial" w:hAnsi="Arial" w:cs="Arial"/>
          <w:sz w:val="20"/>
          <w:szCs w:val="20"/>
        </w:rPr>
        <w:t xml:space="preserve">İstanbul Şişli ilçesi 1905 ada ve 48 numaralı parsel üzerinde inşaat edilmiş olan 40 katlı Elit Plaza konut projesinde, Grup tarafından satın alınan 30 numaralı bağımsız bölümden oluşmaktadır. </w:t>
      </w:r>
      <w:r w:rsidRPr="00DA25F4">
        <w:rPr>
          <w:rFonts w:ascii="Arial" w:hAnsi="Arial" w:cs="Arial"/>
          <w:snapToGrid w:val="0"/>
          <w:sz w:val="20"/>
          <w:szCs w:val="20"/>
        </w:rPr>
        <w:t xml:space="preserve">Bu bölüm 31 </w:t>
      </w:r>
      <w:r w:rsidR="007B59DE" w:rsidRPr="00DA25F4">
        <w:rPr>
          <w:rFonts w:ascii="Arial" w:hAnsi="Arial" w:cs="Arial"/>
          <w:snapToGrid w:val="0"/>
          <w:sz w:val="20"/>
          <w:szCs w:val="20"/>
        </w:rPr>
        <w:t>Mart 2011</w:t>
      </w:r>
      <w:r w:rsidRPr="00DA25F4">
        <w:rPr>
          <w:rFonts w:ascii="Arial" w:hAnsi="Arial" w:cs="Arial"/>
          <w:snapToGrid w:val="0"/>
          <w:sz w:val="20"/>
          <w:szCs w:val="20"/>
        </w:rPr>
        <w:t xml:space="preserve"> tarihi itibariyle, 12 Kasım 2010 tarihli </w:t>
      </w:r>
      <w:proofErr w:type="gramStart"/>
      <w:r w:rsidRPr="00DA25F4">
        <w:rPr>
          <w:rFonts w:ascii="Arial" w:hAnsi="Arial" w:cs="Arial"/>
          <w:snapToGrid w:val="0"/>
          <w:sz w:val="20"/>
          <w:szCs w:val="20"/>
        </w:rPr>
        <w:t>ekspertiz</w:t>
      </w:r>
      <w:proofErr w:type="gramEnd"/>
      <w:r w:rsidRPr="00DA25F4">
        <w:rPr>
          <w:rFonts w:ascii="Arial" w:hAnsi="Arial" w:cs="Arial"/>
          <w:snapToGrid w:val="0"/>
          <w:sz w:val="20"/>
          <w:szCs w:val="20"/>
        </w:rPr>
        <w:t xml:space="preserve"> raporunda belirtilmiş olan makul değeri ile değerlenmiştir.</w:t>
      </w:r>
    </w:p>
    <w:p w:rsidR="009B0681" w:rsidRPr="00DA25F4" w:rsidRDefault="009B0681" w:rsidP="00393AE4">
      <w:pPr>
        <w:widowControl w:val="0"/>
        <w:jc w:val="both"/>
        <w:rPr>
          <w:rFonts w:ascii="Arial" w:hAnsi="Arial" w:cs="Arial"/>
          <w:b/>
          <w:sz w:val="20"/>
          <w:szCs w:val="20"/>
        </w:rPr>
      </w:pPr>
    </w:p>
    <w:p w:rsidR="009B0681" w:rsidRPr="00DA25F4" w:rsidRDefault="009B0681" w:rsidP="009B0681">
      <w:pPr>
        <w:widowControl w:val="0"/>
        <w:jc w:val="both"/>
        <w:rPr>
          <w:rFonts w:ascii="Arial" w:hAnsi="Arial" w:cs="Arial"/>
          <w:i/>
          <w:sz w:val="20"/>
          <w:szCs w:val="20"/>
          <w:u w:val="single"/>
        </w:rPr>
      </w:pPr>
      <w:r w:rsidRPr="00DA25F4">
        <w:rPr>
          <w:rFonts w:ascii="Arial" w:hAnsi="Arial" w:cs="Arial"/>
          <w:i/>
          <w:sz w:val="20"/>
          <w:szCs w:val="20"/>
          <w:u w:val="single"/>
        </w:rPr>
        <w:t xml:space="preserve">Levent </w:t>
      </w:r>
      <w:proofErr w:type="spellStart"/>
      <w:r w:rsidRPr="00DA25F4">
        <w:rPr>
          <w:rFonts w:ascii="Arial" w:hAnsi="Arial" w:cs="Arial"/>
          <w:i/>
          <w:sz w:val="20"/>
          <w:szCs w:val="20"/>
          <w:u w:val="single"/>
        </w:rPr>
        <w:t>Loft</w:t>
      </w:r>
      <w:proofErr w:type="spellEnd"/>
      <w:r w:rsidRPr="00DA25F4">
        <w:rPr>
          <w:rFonts w:ascii="Arial" w:hAnsi="Arial" w:cs="Arial"/>
          <w:i/>
          <w:sz w:val="20"/>
          <w:szCs w:val="20"/>
          <w:u w:val="single"/>
        </w:rPr>
        <w:t xml:space="preserve"> Projesi:</w:t>
      </w:r>
    </w:p>
    <w:p w:rsidR="009B0681" w:rsidRPr="00DA25F4" w:rsidRDefault="009B0681" w:rsidP="009B0681">
      <w:pPr>
        <w:widowControl w:val="0"/>
        <w:jc w:val="both"/>
        <w:rPr>
          <w:rFonts w:ascii="Arial" w:hAnsi="Arial" w:cs="Arial"/>
          <w:b/>
          <w:sz w:val="20"/>
          <w:szCs w:val="20"/>
        </w:rPr>
      </w:pPr>
    </w:p>
    <w:p w:rsidR="009B0681" w:rsidRPr="00DA25F4" w:rsidRDefault="009B0681" w:rsidP="009B0681">
      <w:pPr>
        <w:widowControl w:val="0"/>
        <w:jc w:val="both"/>
        <w:rPr>
          <w:rFonts w:ascii="Arial" w:hAnsi="Arial" w:cs="Arial"/>
          <w:sz w:val="20"/>
          <w:szCs w:val="20"/>
        </w:rPr>
      </w:pPr>
      <w:r w:rsidRPr="00DA25F4">
        <w:rPr>
          <w:rFonts w:ascii="Arial" w:hAnsi="Arial" w:cs="Arial"/>
          <w:sz w:val="20"/>
          <w:szCs w:val="20"/>
        </w:rPr>
        <w:t xml:space="preserve">Levent </w:t>
      </w:r>
      <w:proofErr w:type="spellStart"/>
      <w:r w:rsidRPr="00DA25F4">
        <w:rPr>
          <w:rFonts w:ascii="Arial" w:hAnsi="Arial" w:cs="Arial"/>
          <w:sz w:val="20"/>
          <w:szCs w:val="20"/>
        </w:rPr>
        <w:t>Loft</w:t>
      </w:r>
      <w:proofErr w:type="spellEnd"/>
      <w:r w:rsidRPr="00DA25F4">
        <w:rPr>
          <w:rFonts w:ascii="Arial" w:hAnsi="Arial" w:cs="Arial"/>
          <w:sz w:val="20"/>
          <w:szCs w:val="20"/>
        </w:rPr>
        <w:t xml:space="preserve"> Bahçe, İstanbul ili, Şişli ilçesinde 1.759,63 metrekare yüzölçümüne sahip,90 </w:t>
      </w:r>
      <w:proofErr w:type="spellStart"/>
      <w:r w:rsidRPr="00DA25F4">
        <w:rPr>
          <w:rFonts w:ascii="Arial" w:hAnsi="Arial" w:cs="Arial"/>
          <w:sz w:val="20"/>
          <w:szCs w:val="20"/>
        </w:rPr>
        <w:t>no'lu</w:t>
      </w:r>
      <w:proofErr w:type="spellEnd"/>
      <w:r w:rsidRPr="00DA25F4">
        <w:rPr>
          <w:rFonts w:ascii="Arial" w:hAnsi="Arial" w:cs="Arial"/>
          <w:sz w:val="20"/>
          <w:szCs w:val="20"/>
        </w:rPr>
        <w:t xml:space="preserve"> parsel üzerinde 5 daireden oluşan bir projedir. Bu daireler 21 Aralık 2010 tarihindeki </w:t>
      </w:r>
      <w:proofErr w:type="gramStart"/>
      <w:r w:rsidRPr="00DA25F4">
        <w:rPr>
          <w:rFonts w:ascii="Arial" w:hAnsi="Arial" w:cs="Arial"/>
          <w:sz w:val="20"/>
          <w:szCs w:val="20"/>
        </w:rPr>
        <w:t>ekspertiz</w:t>
      </w:r>
      <w:proofErr w:type="gramEnd"/>
      <w:r w:rsidRPr="00DA25F4">
        <w:rPr>
          <w:rFonts w:ascii="Arial" w:hAnsi="Arial" w:cs="Arial"/>
          <w:sz w:val="20"/>
          <w:szCs w:val="20"/>
        </w:rPr>
        <w:t xml:space="preserve"> raporunda belirtilmiş olan 4.922.000 TL piyasa değeri ile değerlenmiştir. </w:t>
      </w:r>
    </w:p>
    <w:p w:rsidR="00B21EF7" w:rsidRPr="00DA25F4" w:rsidRDefault="004E2F0B" w:rsidP="00FD78E3">
      <w:pPr>
        <w:widowControl w:val="0"/>
        <w:jc w:val="both"/>
        <w:rPr>
          <w:rFonts w:ascii="Arial" w:hAnsi="Arial" w:cs="Arial"/>
          <w:sz w:val="20"/>
          <w:szCs w:val="20"/>
        </w:rPr>
      </w:pPr>
      <w:r w:rsidRPr="00DA25F4">
        <w:rPr>
          <w:rFonts w:ascii="Arial" w:hAnsi="Arial" w:cs="Arial"/>
          <w:b/>
          <w:sz w:val="20"/>
          <w:szCs w:val="20"/>
        </w:rPr>
        <w:t>7</w:t>
      </w:r>
      <w:r w:rsidR="003D4842" w:rsidRPr="00DA25F4">
        <w:rPr>
          <w:rFonts w:ascii="Arial" w:hAnsi="Arial" w:cs="Arial"/>
          <w:b/>
          <w:sz w:val="20"/>
          <w:szCs w:val="20"/>
        </w:rPr>
        <w:t>.</w:t>
      </w:r>
      <w:r w:rsidR="003D4842" w:rsidRPr="00DA25F4">
        <w:rPr>
          <w:rFonts w:ascii="Arial" w:hAnsi="Arial" w:cs="Arial"/>
          <w:b/>
          <w:sz w:val="20"/>
          <w:szCs w:val="20"/>
        </w:rPr>
        <w:tab/>
        <w:t>MADDİ DURAN VARLIKLAR</w:t>
      </w:r>
    </w:p>
    <w:p w:rsidR="00E07326" w:rsidRPr="00DA25F4" w:rsidRDefault="00E07326" w:rsidP="00550351">
      <w:pPr>
        <w:widowControl w:val="0"/>
        <w:jc w:val="both"/>
        <w:rPr>
          <w:rFonts w:ascii="Arial" w:hAnsi="Arial" w:cs="Arial"/>
          <w:iCs/>
          <w:sz w:val="20"/>
          <w:szCs w:val="20"/>
        </w:rPr>
      </w:pPr>
      <w:bookmarkStart w:id="90" w:name="OLE_LINK4"/>
      <w:bookmarkStart w:id="91" w:name="OLE_LINK53"/>
    </w:p>
    <w:p w:rsidR="00550351" w:rsidRPr="00DA25F4" w:rsidRDefault="00195716" w:rsidP="00550351">
      <w:pPr>
        <w:widowControl w:val="0"/>
        <w:jc w:val="both"/>
        <w:rPr>
          <w:rFonts w:ascii="Arial" w:hAnsi="Arial" w:cs="Arial"/>
          <w:snapToGrid w:val="0"/>
          <w:sz w:val="20"/>
          <w:szCs w:val="20"/>
        </w:rPr>
      </w:pPr>
      <w:r w:rsidRPr="00DA25F4">
        <w:rPr>
          <w:rFonts w:ascii="Arial" w:hAnsi="Arial" w:cs="Arial"/>
          <w:snapToGrid w:val="0"/>
          <w:sz w:val="20"/>
          <w:szCs w:val="20"/>
        </w:rPr>
        <w:t>31 Mart</w:t>
      </w:r>
      <w:r w:rsidR="003D4842" w:rsidRPr="00DA25F4">
        <w:rPr>
          <w:rFonts w:ascii="Arial" w:hAnsi="Arial" w:cs="Arial"/>
          <w:snapToGrid w:val="0"/>
          <w:sz w:val="20"/>
          <w:szCs w:val="20"/>
        </w:rPr>
        <w:t xml:space="preserve"> </w:t>
      </w:r>
      <w:r w:rsidR="007B59DE" w:rsidRPr="00DA25F4">
        <w:rPr>
          <w:rFonts w:ascii="Arial" w:hAnsi="Arial" w:cs="Arial"/>
          <w:snapToGrid w:val="0"/>
          <w:sz w:val="20"/>
          <w:szCs w:val="20"/>
        </w:rPr>
        <w:t>2011 ve 31 Mart 2010 tarihlerinde sona eren dönemlere</w:t>
      </w:r>
      <w:r w:rsidR="003D4842" w:rsidRPr="00DA25F4">
        <w:rPr>
          <w:rFonts w:ascii="Arial" w:hAnsi="Arial" w:cs="Arial"/>
          <w:snapToGrid w:val="0"/>
          <w:sz w:val="20"/>
          <w:szCs w:val="20"/>
        </w:rPr>
        <w:t xml:space="preserve"> ait maddi duran varlıklar ve ilgili </w:t>
      </w:r>
      <w:proofErr w:type="gramStart"/>
      <w:r w:rsidR="003D4842" w:rsidRPr="00DA25F4">
        <w:rPr>
          <w:rFonts w:ascii="Arial" w:hAnsi="Arial" w:cs="Arial"/>
          <w:snapToGrid w:val="0"/>
          <w:sz w:val="20"/>
          <w:szCs w:val="20"/>
        </w:rPr>
        <w:t>amortismanlarında</w:t>
      </w:r>
      <w:proofErr w:type="gramEnd"/>
      <w:r w:rsidR="003D4842" w:rsidRPr="00DA25F4">
        <w:rPr>
          <w:rFonts w:ascii="Arial" w:hAnsi="Arial" w:cs="Arial"/>
          <w:snapToGrid w:val="0"/>
          <w:sz w:val="20"/>
          <w:szCs w:val="20"/>
        </w:rPr>
        <w:t xml:space="preserve"> gerçekleşen hareketler aşağıdaki gibidir:</w:t>
      </w:r>
    </w:p>
    <w:p w:rsidR="00E447F4" w:rsidRPr="00DA25F4" w:rsidRDefault="00E447F4" w:rsidP="00550351">
      <w:pPr>
        <w:widowControl w:val="0"/>
        <w:jc w:val="both"/>
        <w:rPr>
          <w:rFonts w:ascii="Arial" w:hAnsi="Arial" w:cs="Arial"/>
          <w:snapToGrid w:val="0"/>
          <w:sz w:val="20"/>
          <w:szCs w:val="20"/>
        </w:rPr>
      </w:pPr>
    </w:p>
    <w:bookmarkEnd w:id="90"/>
    <w:bookmarkEnd w:id="91"/>
    <w:p w:rsidR="00F4408B" w:rsidRPr="00DA25F4" w:rsidRDefault="00F4408B" w:rsidP="00F4408B">
      <w:pPr>
        <w:widowControl w:val="0"/>
        <w:pBdr>
          <w:bottom w:val="single" w:sz="4" w:space="1" w:color="auto"/>
        </w:pBdr>
        <w:tabs>
          <w:tab w:val="right" w:pos="3686"/>
          <w:tab w:val="right" w:pos="4816"/>
          <w:tab w:val="right" w:pos="6215"/>
          <w:tab w:val="right" w:pos="7657"/>
          <w:tab w:val="right" w:pos="9071"/>
        </w:tabs>
        <w:jc w:val="both"/>
        <w:rPr>
          <w:rFonts w:ascii="Arial" w:hAnsi="Arial" w:cs="Arial"/>
          <w:b/>
          <w:sz w:val="20"/>
          <w:szCs w:val="20"/>
        </w:rPr>
      </w:pPr>
      <w:r w:rsidRPr="00DA25F4">
        <w:rPr>
          <w:rFonts w:ascii="Arial" w:hAnsi="Arial" w:cs="Arial"/>
          <w:b/>
          <w:sz w:val="20"/>
          <w:szCs w:val="20"/>
        </w:rPr>
        <w:tab/>
        <w:t>1 Ocak</w:t>
      </w:r>
      <w:r w:rsidRPr="00DA25F4">
        <w:rPr>
          <w:rFonts w:ascii="Arial" w:hAnsi="Arial" w:cs="Arial"/>
          <w:b/>
          <w:sz w:val="20"/>
          <w:szCs w:val="20"/>
        </w:rPr>
        <w:tab/>
      </w:r>
      <w:r w:rsidRPr="00DA25F4">
        <w:rPr>
          <w:rFonts w:ascii="Arial" w:hAnsi="Arial" w:cs="Arial"/>
          <w:b/>
          <w:sz w:val="20"/>
          <w:szCs w:val="20"/>
        </w:rPr>
        <w:tab/>
      </w:r>
      <w:r w:rsidRPr="00DA25F4">
        <w:rPr>
          <w:rFonts w:ascii="Arial" w:hAnsi="Arial" w:cs="Arial"/>
          <w:b/>
          <w:sz w:val="20"/>
          <w:szCs w:val="20"/>
        </w:rPr>
        <w:tab/>
      </w:r>
      <w:r w:rsidRPr="00DA25F4">
        <w:rPr>
          <w:rFonts w:ascii="Arial" w:hAnsi="Arial" w:cs="Arial"/>
          <w:b/>
          <w:sz w:val="20"/>
          <w:szCs w:val="20"/>
        </w:rPr>
        <w:tab/>
      </w:r>
      <w:r w:rsidR="00195716" w:rsidRPr="00DA25F4">
        <w:rPr>
          <w:rFonts w:ascii="Arial" w:hAnsi="Arial" w:cs="Arial"/>
          <w:b/>
          <w:sz w:val="20"/>
          <w:szCs w:val="20"/>
        </w:rPr>
        <w:t>31 Mart</w:t>
      </w:r>
    </w:p>
    <w:p w:rsidR="00F4408B" w:rsidRPr="00DA25F4" w:rsidRDefault="00F4408B" w:rsidP="00F4408B">
      <w:pPr>
        <w:widowControl w:val="0"/>
        <w:pBdr>
          <w:bottom w:val="single" w:sz="4" w:space="1" w:color="auto"/>
        </w:pBdr>
        <w:tabs>
          <w:tab w:val="right" w:pos="3686"/>
          <w:tab w:val="right" w:pos="4816"/>
          <w:tab w:val="right" w:pos="6215"/>
          <w:tab w:val="right" w:pos="7657"/>
          <w:tab w:val="right" w:pos="9071"/>
        </w:tabs>
        <w:jc w:val="both"/>
        <w:rPr>
          <w:rFonts w:ascii="Arial" w:hAnsi="Arial" w:cs="Arial"/>
          <w:b/>
          <w:sz w:val="20"/>
          <w:szCs w:val="20"/>
        </w:rPr>
      </w:pPr>
      <w:r w:rsidRPr="00DA25F4">
        <w:rPr>
          <w:rFonts w:ascii="Arial" w:hAnsi="Arial" w:cs="Arial"/>
          <w:b/>
          <w:sz w:val="20"/>
          <w:szCs w:val="20"/>
        </w:rPr>
        <w:tab/>
      </w:r>
      <w:r w:rsidR="00846159" w:rsidRPr="00DA25F4">
        <w:rPr>
          <w:rFonts w:ascii="Arial" w:hAnsi="Arial" w:cs="Arial"/>
          <w:b/>
          <w:sz w:val="20"/>
          <w:szCs w:val="20"/>
        </w:rPr>
        <w:t>2011</w:t>
      </w:r>
      <w:r w:rsidRPr="00DA25F4">
        <w:rPr>
          <w:rFonts w:ascii="Arial" w:hAnsi="Arial" w:cs="Arial"/>
          <w:b/>
          <w:sz w:val="20"/>
          <w:szCs w:val="20"/>
        </w:rPr>
        <w:tab/>
        <w:t>İlaveler</w:t>
      </w:r>
      <w:r w:rsidRPr="00DA25F4">
        <w:rPr>
          <w:rFonts w:ascii="Arial" w:hAnsi="Arial" w:cs="Arial"/>
          <w:b/>
          <w:sz w:val="20"/>
          <w:szCs w:val="20"/>
        </w:rPr>
        <w:tab/>
        <w:t>Çıkışlar</w:t>
      </w:r>
      <w:r w:rsidRPr="00DA25F4">
        <w:rPr>
          <w:rFonts w:ascii="Arial" w:hAnsi="Arial" w:cs="Arial"/>
          <w:b/>
          <w:sz w:val="20"/>
          <w:szCs w:val="20"/>
        </w:rPr>
        <w:tab/>
        <w:t>Transferler</w:t>
      </w:r>
      <w:r w:rsidRPr="00DA25F4">
        <w:rPr>
          <w:rFonts w:ascii="Arial" w:hAnsi="Arial" w:cs="Arial"/>
          <w:b/>
          <w:sz w:val="20"/>
          <w:szCs w:val="20"/>
        </w:rPr>
        <w:tab/>
      </w:r>
      <w:r w:rsidR="00195716" w:rsidRPr="00DA25F4">
        <w:rPr>
          <w:rFonts w:ascii="Arial" w:hAnsi="Arial" w:cs="Arial"/>
          <w:b/>
          <w:sz w:val="20"/>
          <w:szCs w:val="20"/>
        </w:rPr>
        <w:t>201</w:t>
      </w:r>
      <w:r w:rsidR="003D1BBC" w:rsidRPr="00DA25F4">
        <w:rPr>
          <w:rFonts w:ascii="Arial" w:hAnsi="Arial" w:cs="Arial"/>
          <w:b/>
          <w:sz w:val="20"/>
          <w:szCs w:val="20"/>
        </w:rPr>
        <w:t>1</w:t>
      </w:r>
    </w:p>
    <w:p w:rsidR="00F4408B" w:rsidRPr="00DA25F4" w:rsidRDefault="00F4408B" w:rsidP="00F4408B">
      <w:pPr>
        <w:widowControl w:val="0"/>
        <w:jc w:val="both"/>
        <w:rPr>
          <w:rFonts w:ascii="Arial" w:hAnsi="Arial" w:cs="Arial"/>
          <w:b/>
          <w:sz w:val="20"/>
          <w:szCs w:val="20"/>
        </w:rPr>
      </w:pPr>
    </w:p>
    <w:p w:rsidR="00F4408B" w:rsidRPr="00DA25F4" w:rsidRDefault="00F4408B" w:rsidP="00F4408B">
      <w:pPr>
        <w:widowControl w:val="0"/>
        <w:tabs>
          <w:tab w:val="decimal" w:pos="4820"/>
          <w:tab w:val="decimal" w:pos="6237"/>
          <w:tab w:val="decimal" w:pos="7655"/>
          <w:tab w:val="decimal" w:pos="9071"/>
        </w:tabs>
        <w:jc w:val="both"/>
        <w:rPr>
          <w:rFonts w:ascii="Arial" w:hAnsi="Arial" w:cs="Arial"/>
          <w:b/>
          <w:sz w:val="20"/>
          <w:szCs w:val="20"/>
        </w:rPr>
      </w:pPr>
      <w:r w:rsidRPr="00DA25F4">
        <w:rPr>
          <w:rFonts w:ascii="Arial" w:hAnsi="Arial" w:cs="Arial"/>
          <w:b/>
          <w:sz w:val="20"/>
          <w:szCs w:val="20"/>
        </w:rPr>
        <w:t>Maliyet</w:t>
      </w:r>
    </w:p>
    <w:p w:rsidR="00F4408B" w:rsidRPr="00DA25F4" w:rsidRDefault="00F4408B" w:rsidP="00F4408B">
      <w:pPr>
        <w:widowControl w:val="0"/>
        <w:tabs>
          <w:tab w:val="decimal" w:pos="3686"/>
          <w:tab w:val="decimal" w:pos="4820"/>
          <w:tab w:val="decimal" w:pos="6215"/>
          <w:tab w:val="decimal" w:pos="7655"/>
          <w:tab w:val="decimal" w:pos="9071"/>
        </w:tabs>
        <w:jc w:val="both"/>
        <w:rPr>
          <w:rFonts w:ascii="Arial" w:hAnsi="Arial" w:cs="Arial"/>
          <w:sz w:val="20"/>
          <w:szCs w:val="20"/>
        </w:rPr>
      </w:pPr>
      <w:r w:rsidRPr="00DA25F4">
        <w:rPr>
          <w:rFonts w:ascii="Arial" w:hAnsi="Arial" w:cs="Arial"/>
          <w:sz w:val="20"/>
          <w:szCs w:val="20"/>
        </w:rPr>
        <w:t>Arsa ve binalar</w:t>
      </w:r>
      <w:r w:rsidRPr="00DA25F4">
        <w:rPr>
          <w:rFonts w:ascii="Arial" w:hAnsi="Arial" w:cs="Arial"/>
          <w:sz w:val="20"/>
          <w:szCs w:val="20"/>
        </w:rPr>
        <w:tab/>
      </w:r>
      <w:r w:rsidR="0090041A" w:rsidRPr="00DA25F4">
        <w:rPr>
          <w:rFonts w:ascii="Arial" w:eastAsia="Batang" w:hAnsi="Arial" w:cs="Arial"/>
          <w:sz w:val="20"/>
          <w:szCs w:val="20"/>
        </w:rPr>
        <w:t>2.050.930</w:t>
      </w:r>
      <w:r w:rsidR="0090041A" w:rsidRPr="00DA25F4">
        <w:rPr>
          <w:rFonts w:ascii="Arial" w:eastAsia="Batang" w:hAnsi="Arial" w:cs="Arial"/>
          <w:sz w:val="20"/>
          <w:szCs w:val="20"/>
        </w:rPr>
        <w:tab/>
        <w:t>-</w:t>
      </w:r>
      <w:r w:rsidR="0090041A" w:rsidRPr="00DA25F4">
        <w:rPr>
          <w:rFonts w:ascii="Arial" w:eastAsia="Batang" w:hAnsi="Arial" w:cs="Arial"/>
          <w:sz w:val="20"/>
          <w:szCs w:val="20"/>
        </w:rPr>
        <w:tab/>
        <w:t>-</w:t>
      </w:r>
      <w:r w:rsidR="0090041A" w:rsidRPr="00DA25F4">
        <w:rPr>
          <w:rFonts w:ascii="Arial" w:eastAsia="Batang" w:hAnsi="Arial" w:cs="Arial"/>
          <w:sz w:val="20"/>
          <w:szCs w:val="20"/>
        </w:rPr>
        <w:tab/>
        <w:t>-</w:t>
      </w:r>
      <w:r w:rsidR="0071653E" w:rsidRPr="00DA25F4">
        <w:rPr>
          <w:rFonts w:ascii="Arial" w:eastAsia="Batang" w:hAnsi="Arial" w:cs="Arial"/>
          <w:sz w:val="20"/>
          <w:szCs w:val="20"/>
        </w:rPr>
        <w:tab/>
      </w:r>
      <w:r w:rsidR="0090041A" w:rsidRPr="00DA25F4">
        <w:rPr>
          <w:rFonts w:ascii="Arial" w:eastAsia="Batang" w:hAnsi="Arial" w:cs="Arial"/>
          <w:sz w:val="20"/>
          <w:szCs w:val="20"/>
        </w:rPr>
        <w:t>2.050.930</w:t>
      </w:r>
    </w:p>
    <w:p w:rsidR="00F4408B" w:rsidRPr="00DA25F4" w:rsidRDefault="00F4408B" w:rsidP="00F4408B">
      <w:pPr>
        <w:widowControl w:val="0"/>
        <w:tabs>
          <w:tab w:val="decimal" w:pos="3686"/>
          <w:tab w:val="decimal" w:pos="4820"/>
          <w:tab w:val="decimal" w:pos="6215"/>
          <w:tab w:val="decimal" w:pos="7655"/>
          <w:tab w:val="decimal" w:pos="9071"/>
        </w:tabs>
        <w:jc w:val="both"/>
        <w:rPr>
          <w:rFonts w:ascii="Arial" w:hAnsi="Arial" w:cs="Arial"/>
          <w:sz w:val="20"/>
          <w:szCs w:val="20"/>
        </w:rPr>
      </w:pPr>
      <w:r w:rsidRPr="00DA25F4">
        <w:rPr>
          <w:rFonts w:ascii="Arial" w:hAnsi="Arial" w:cs="Arial"/>
          <w:sz w:val="20"/>
          <w:szCs w:val="20"/>
        </w:rPr>
        <w:t>Makine, tesis ve cihazlar</w:t>
      </w:r>
      <w:r w:rsidRPr="00DA25F4">
        <w:rPr>
          <w:rFonts w:ascii="Arial" w:hAnsi="Arial" w:cs="Arial"/>
          <w:sz w:val="20"/>
          <w:szCs w:val="20"/>
        </w:rPr>
        <w:tab/>
      </w:r>
      <w:r w:rsidR="0090041A" w:rsidRPr="00DA25F4">
        <w:rPr>
          <w:rFonts w:ascii="Arial" w:hAnsi="Arial" w:cs="Arial"/>
          <w:sz w:val="20"/>
          <w:szCs w:val="20"/>
        </w:rPr>
        <w:t>61.082</w:t>
      </w:r>
      <w:r w:rsidR="0071653E" w:rsidRPr="00DA25F4">
        <w:rPr>
          <w:rFonts w:ascii="Arial" w:eastAsia="Batang" w:hAnsi="Arial" w:cs="Arial"/>
          <w:sz w:val="20"/>
          <w:szCs w:val="20"/>
        </w:rPr>
        <w:tab/>
        <w:t>-</w:t>
      </w:r>
      <w:r w:rsidR="0071653E" w:rsidRPr="00DA25F4">
        <w:rPr>
          <w:rFonts w:ascii="Arial" w:eastAsia="Batang" w:hAnsi="Arial" w:cs="Arial"/>
          <w:sz w:val="20"/>
          <w:szCs w:val="20"/>
        </w:rPr>
        <w:tab/>
        <w:t>-</w:t>
      </w:r>
      <w:r w:rsidR="0071653E" w:rsidRPr="00DA25F4">
        <w:rPr>
          <w:rFonts w:ascii="Arial" w:eastAsia="Batang" w:hAnsi="Arial" w:cs="Arial"/>
          <w:sz w:val="20"/>
          <w:szCs w:val="20"/>
        </w:rPr>
        <w:tab/>
        <w:t>-</w:t>
      </w:r>
      <w:r w:rsidR="0071653E" w:rsidRPr="00DA25F4">
        <w:rPr>
          <w:rFonts w:ascii="Arial" w:eastAsia="Batang" w:hAnsi="Arial" w:cs="Arial"/>
          <w:sz w:val="20"/>
          <w:szCs w:val="20"/>
        </w:rPr>
        <w:tab/>
      </w:r>
      <w:r w:rsidR="0090041A" w:rsidRPr="00DA25F4">
        <w:rPr>
          <w:rFonts w:ascii="Arial" w:eastAsia="Batang" w:hAnsi="Arial" w:cs="Arial"/>
          <w:sz w:val="20"/>
          <w:szCs w:val="20"/>
        </w:rPr>
        <w:t>61.082</w:t>
      </w:r>
    </w:p>
    <w:p w:rsidR="00F4408B" w:rsidRPr="00DA25F4" w:rsidRDefault="00F4408B" w:rsidP="00F4408B">
      <w:pPr>
        <w:widowControl w:val="0"/>
        <w:tabs>
          <w:tab w:val="decimal" w:pos="3686"/>
          <w:tab w:val="decimal" w:pos="4820"/>
          <w:tab w:val="decimal" w:pos="6215"/>
          <w:tab w:val="decimal" w:pos="7655"/>
          <w:tab w:val="decimal" w:pos="9071"/>
        </w:tabs>
        <w:jc w:val="both"/>
        <w:rPr>
          <w:rFonts w:ascii="Arial" w:hAnsi="Arial" w:cs="Arial"/>
          <w:b/>
          <w:sz w:val="20"/>
          <w:szCs w:val="20"/>
        </w:rPr>
      </w:pPr>
      <w:r w:rsidRPr="00DA25F4">
        <w:rPr>
          <w:rFonts w:ascii="Arial" w:hAnsi="Arial" w:cs="Arial"/>
          <w:sz w:val="20"/>
          <w:szCs w:val="20"/>
        </w:rPr>
        <w:t>Taşıt araçları</w:t>
      </w:r>
      <w:r w:rsidRPr="00DA25F4">
        <w:rPr>
          <w:rFonts w:ascii="Arial" w:hAnsi="Arial" w:cs="Arial"/>
          <w:sz w:val="20"/>
          <w:szCs w:val="20"/>
        </w:rPr>
        <w:tab/>
      </w:r>
      <w:r w:rsidR="0090041A" w:rsidRPr="00DA25F4">
        <w:rPr>
          <w:rFonts w:ascii="Arial" w:hAnsi="Arial" w:cs="Arial"/>
          <w:sz w:val="20"/>
          <w:szCs w:val="20"/>
        </w:rPr>
        <w:t>945</w:t>
      </w:r>
      <w:r w:rsidR="0090041A" w:rsidRPr="00DA25F4">
        <w:rPr>
          <w:rFonts w:ascii="Arial" w:eastAsia="Batang" w:hAnsi="Arial" w:cs="Arial"/>
          <w:sz w:val="20"/>
          <w:szCs w:val="20"/>
        </w:rPr>
        <w:tab/>
        <w:t>-</w:t>
      </w:r>
      <w:r w:rsidR="0090041A" w:rsidRPr="00DA25F4">
        <w:rPr>
          <w:rFonts w:ascii="Arial" w:eastAsia="Batang" w:hAnsi="Arial" w:cs="Arial"/>
          <w:sz w:val="20"/>
          <w:szCs w:val="20"/>
        </w:rPr>
        <w:tab/>
        <w:t>-</w:t>
      </w:r>
      <w:r w:rsidR="0071653E" w:rsidRPr="00DA25F4">
        <w:rPr>
          <w:rFonts w:ascii="Arial" w:eastAsia="Batang" w:hAnsi="Arial" w:cs="Arial"/>
          <w:sz w:val="20"/>
          <w:szCs w:val="20"/>
        </w:rPr>
        <w:tab/>
        <w:t>-</w:t>
      </w:r>
      <w:r w:rsidR="0071653E" w:rsidRPr="00DA25F4">
        <w:rPr>
          <w:rFonts w:ascii="Arial" w:eastAsia="Batang" w:hAnsi="Arial" w:cs="Arial"/>
          <w:sz w:val="20"/>
          <w:szCs w:val="20"/>
        </w:rPr>
        <w:tab/>
      </w:r>
      <w:r w:rsidR="0090041A" w:rsidRPr="00DA25F4">
        <w:rPr>
          <w:rFonts w:ascii="Arial" w:eastAsia="Batang" w:hAnsi="Arial" w:cs="Arial"/>
          <w:sz w:val="20"/>
          <w:szCs w:val="20"/>
        </w:rPr>
        <w:t>945</w:t>
      </w:r>
    </w:p>
    <w:p w:rsidR="00F4408B" w:rsidRPr="00DA25F4" w:rsidRDefault="00F4408B" w:rsidP="00F4408B">
      <w:pPr>
        <w:widowControl w:val="0"/>
        <w:tabs>
          <w:tab w:val="decimal" w:pos="3686"/>
          <w:tab w:val="decimal" w:pos="4820"/>
          <w:tab w:val="decimal" w:pos="6215"/>
          <w:tab w:val="decimal" w:pos="7655"/>
          <w:tab w:val="decimal" w:pos="9071"/>
        </w:tabs>
        <w:jc w:val="both"/>
        <w:rPr>
          <w:rFonts w:ascii="Arial" w:hAnsi="Arial" w:cs="Arial"/>
          <w:sz w:val="20"/>
          <w:szCs w:val="20"/>
        </w:rPr>
      </w:pPr>
      <w:r w:rsidRPr="00DA25F4">
        <w:rPr>
          <w:rFonts w:ascii="Arial" w:hAnsi="Arial" w:cs="Arial"/>
          <w:sz w:val="20"/>
          <w:szCs w:val="20"/>
        </w:rPr>
        <w:t xml:space="preserve">Döşeme ve demirbaşlar </w:t>
      </w:r>
      <w:r w:rsidRPr="00DA25F4">
        <w:rPr>
          <w:rFonts w:ascii="Arial" w:hAnsi="Arial" w:cs="Arial"/>
          <w:sz w:val="20"/>
          <w:szCs w:val="20"/>
        </w:rPr>
        <w:tab/>
      </w:r>
      <w:r w:rsidR="0090041A" w:rsidRPr="00DA25F4">
        <w:rPr>
          <w:rFonts w:ascii="Arial" w:hAnsi="Arial" w:cs="Arial"/>
          <w:sz w:val="20"/>
          <w:szCs w:val="20"/>
        </w:rPr>
        <w:t>824.206</w:t>
      </w:r>
      <w:r w:rsidR="0090041A" w:rsidRPr="00DA25F4">
        <w:rPr>
          <w:rFonts w:ascii="Arial" w:eastAsia="Batang" w:hAnsi="Arial" w:cs="Arial"/>
          <w:sz w:val="20"/>
          <w:szCs w:val="20"/>
        </w:rPr>
        <w:tab/>
        <w:t>14.903</w:t>
      </w:r>
      <w:r w:rsidR="0090041A" w:rsidRPr="00DA25F4">
        <w:rPr>
          <w:rFonts w:ascii="Arial" w:eastAsia="Batang" w:hAnsi="Arial" w:cs="Arial"/>
          <w:sz w:val="20"/>
          <w:szCs w:val="20"/>
        </w:rPr>
        <w:tab/>
        <w:t>-</w:t>
      </w:r>
      <w:r w:rsidR="0071653E" w:rsidRPr="00DA25F4">
        <w:rPr>
          <w:rFonts w:ascii="Arial" w:eastAsia="Batang" w:hAnsi="Arial" w:cs="Arial"/>
          <w:sz w:val="20"/>
          <w:szCs w:val="20"/>
        </w:rPr>
        <w:tab/>
        <w:t>-</w:t>
      </w:r>
      <w:r w:rsidR="0071653E" w:rsidRPr="00DA25F4">
        <w:rPr>
          <w:rFonts w:ascii="Arial" w:eastAsia="Batang" w:hAnsi="Arial" w:cs="Arial"/>
          <w:sz w:val="20"/>
          <w:szCs w:val="20"/>
        </w:rPr>
        <w:tab/>
      </w:r>
      <w:r w:rsidR="0090041A" w:rsidRPr="00DA25F4">
        <w:rPr>
          <w:rFonts w:ascii="Arial" w:eastAsia="Batang" w:hAnsi="Arial" w:cs="Arial"/>
          <w:sz w:val="20"/>
          <w:szCs w:val="20"/>
        </w:rPr>
        <w:t>839.109</w:t>
      </w:r>
    </w:p>
    <w:p w:rsidR="00F4408B" w:rsidRPr="00DA25F4" w:rsidRDefault="00F4408B" w:rsidP="00F4408B">
      <w:pPr>
        <w:widowControl w:val="0"/>
        <w:pBdr>
          <w:bottom w:val="single" w:sz="4" w:space="0" w:color="auto"/>
        </w:pBdr>
        <w:tabs>
          <w:tab w:val="decimal" w:pos="3686"/>
          <w:tab w:val="decimal" w:pos="4820"/>
          <w:tab w:val="decimal" w:pos="6215"/>
          <w:tab w:val="decimal" w:pos="7655"/>
          <w:tab w:val="decimal" w:pos="9071"/>
        </w:tabs>
        <w:jc w:val="both"/>
        <w:rPr>
          <w:rFonts w:ascii="Arial" w:hAnsi="Arial" w:cs="Arial"/>
          <w:sz w:val="20"/>
          <w:szCs w:val="20"/>
        </w:rPr>
      </w:pPr>
      <w:r w:rsidRPr="00DA25F4">
        <w:rPr>
          <w:rFonts w:ascii="Arial" w:hAnsi="Arial" w:cs="Arial"/>
          <w:sz w:val="20"/>
          <w:szCs w:val="20"/>
        </w:rPr>
        <w:t>Özel maliyetler</w:t>
      </w:r>
      <w:r w:rsidRPr="00DA25F4">
        <w:rPr>
          <w:rFonts w:ascii="Arial" w:hAnsi="Arial" w:cs="Arial"/>
          <w:sz w:val="20"/>
          <w:szCs w:val="20"/>
        </w:rPr>
        <w:tab/>
      </w:r>
      <w:r w:rsidR="0090041A" w:rsidRPr="00DA25F4">
        <w:rPr>
          <w:rFonts w:ascii="Arial" w:hAnsi="Arial" w:cs="Arial"/>
          <w:sz w:val="20"/>
          <w:szCs w:val="20"/>
        </w:rPr>
        <w:t>96.618</w:t>
      </w:r>
      <w:r w:rsidR="0090041A" w:rsidRPr="00DA25F4">
        <w:rPr>
          <w:rFonts w:ascii="Arial" w:eastAsia="Batang" w:hAnsi="Arial" w:cs="Arial"/>
          <w:sz w:val="20"/>
          <w:szCs w:val="20"/>
        </w:rPr>
        <w:tab/>
        <w:t>4.615</w:t>
      </w:r>
      <w:r w:rsidR="0071653E" w:rsidRPr="00DA25F4">
        <w:rPr>
          <w:rFonts w:ascii="Arial" w:eastAsia="Batang" w:hAnsi="Arial" w:cs="Arial"/>
          <w:sz w:val="20"/>
          <w:szCs w:val="20"/>
        </w:rPr>
        <w:tab/>
        <w:t>-</w:t>
      </w:r>
      <w:r w:rsidR="0071653E" w:rsidRPr="00DA25F4">
        <w:rPr>
          <w:rFonts w:ascii="Arial" w:eastAsia="Batang" w:hAnsi="Arial" w:cs="Arial"/>
          <w:sz w:val="20"/>
          <w:szCs w:val="20"/>
        </w:rPr>
        <w:tab/>
        <w:t>-</w:t>
      </w:r>
      <w:r w:rsidR="0071653E" w:rsidRPr="00DA25F4">
        <w:rPr>
          <w:rFonts w:ascii="Arial" w:eastAsia="Batang" w:hAnsi="Arial" w:cs="Arial"/>
          <w:sz w:val="20"/>
          <w:szCs w:val="20"/>
        </w:rPr>
        <w:tab/>
      </w:r>
      <w:r w:rsidR="0090041A" w:rsidRPr="00DA25F4">
        <w:rPr>
          <w:rFonts w:ascii="Arial" w:hAnsi="Arial" w:cs="Arial"/>
          <w:sz w:val="20"/>
          <w:szCs w:val="20"/>
        </w:rPr>
        <w:t>101.233</w:t>
      </w:r>
    </w:p>
    <w:p w:rsidR="00F4408B" w:rsidRPr="00DA25F4" w:rsidRDefault="00F4408B" w:rsidP="00F4408B">
      <w:pPr>
        <w:widowControl w:val="0"/>
        <w:jc w:val="both"/>
        <w:rPr>
          <w:rFonts w:ascii="Arial" w:hAnsi="Arial" w:cs="Arial"/>
          <w:b/>
          <w:sz w:val="20"/>
          <w:szCs w:val="20"/>
        </w:rPr>
      </w:pPr>
    </w:p>
    <w:p w:rsidR="00F4408B" w:rsidRPr="00DA25F4" w:rsidRDefault="00F4408B" w:rsidP="00F4408B">
      <w:pPr>
        <w:widowControl w:val="0"/>
        <w:pBdr>
          <w:bottom w:val="single" w:sz="12" w:space="1" w:color="auto"/>
        </w:pBdr>
        <w:tabs>
          <w:tab w:val="decimal" w:pos="3686"/>
          <w:tab w:val="decimal" w:pos="4820"/>
          <w:tab w:val="decimal" w:pos="6215"/>
          <w:tab w:val="decimal" w:pos="7655"/>
          <w:tab w:val="decimal" w:pos="9071"/>
        </w:tabs>
        <w:jc w:val="both"/>
        <w:rPr>
          <w:rFonts w:ascii="Arial" w:hAnsi="Arial" w:cs="Arial"/>
          <w:sz w:val="20"/>
          <w:szCs w:val="20"/>
        </w:rPr>
      </w:pPr>
      <w:r w:rsidRPr="00DA25F4">
        <w:rPr>
          <w:rFonts w:ascii="Arial" w:hAnsi="Arial" w:cs="Arial"/>
          <w:b/>
          <w:bCs/>
          <w:sz w:val="20"/>
          <w:szCs w:val="20"/>
        </w:rPr>
        <w:tab/>
      </w:r>
      <w:r w:rsidR="0090041A" w:rsidRPr="00DA25F4">
        <w:rPr>
          <w:rFonts w:ascii="Arial" w:hAnsi="Arial" w:cs="Arial"/>
          <w:b/>
          <w:bCs/>
          <w:sz w:val="20"/>
          <w:szCs w:val="20"/>
        </w:rPr>
        <w:t>3.033.781</w:t>
      </w:r>
      <w:r w:rsidR="0071653E" w:rsidRPr="00DA25F4">
        <w:rPr>
          <w:rFonts w:ascii="Arial" w:eastAsia="Batang" w:hAnsi="Arial" w:cs="Arial"/>
          <w:b/>
          <w:bCs/>
          <w:sz w:val="20"/>
          <w:szCs w:val="20"/>
        </w:rPr>
        <w:tab/>
      </w:r>
      <w:r w:rsidR="0090041A" w:rsidRPr="00DA25F4">
        <w:rPr>
          <w:rFonts w:ascii="Arial" w:eastAsia="Batang" w:hAnsi="Arial" w:cs="Arial"/>
          <w:b/>
          <w:bCs/>
          <w:sz w:val="20"/>
          <w:szCs w:val="20"/>
        </w:rPr>
        <w:t>19.518</w:t>
      </w:r>
      <w:r w:rsidR="0071653E" w:rsidRPr="00DA25F4">
        <w:rPr>
          <w:rFonts w:ascii="Arial" w:eastAsia="Batang" w:hAnsi="Arial" w:cs="Arial"/>
          <w:b/>
          <w:bCs/>
          <w:sz w:val="20"/>
          <w:szCs w:val="20"/>
        </w:rPr>
        <w:tab/>
      </w:r>
      <w:r w:rsidR="0090041A" w:rsidRPr="00DA25F4">
        <w:rPr>
          <w:rFonts w:ascii="Arial" w:eastAsia="Batang" w:hAnsi="Arial" w:cs="Arial"/>
          <w:b/>
          <w:bCs/>
          <w:sz w:val="20"/>
          <w:szCs w:val="20"/>
        </w:rPr>
        <w:t>-</w:t>
      </w:r>
      <w:r w:rsidR="0071653E" w:rsidRPr="00DA25F4">
        <w:rPr>
          <w:rFonts w:ascii="Arial" w:eastAsia="Batang" w:hAnsi="Arial" w:cs="Arial"/>
          <w:b/>
          <w:bCs/>
          <w:sz w:val="20"/>
          <w:szCs w:val="20"/>
        </w:rPr>
        <w:tab/>
      </w:r>
      <w:r w:rsidR="0090041A" w:rsidRPr="00DA25F4">
        <w:rPr>
          <w:rFonts w:ascii="Arial" w:eastAsia="Batang" w:hAnsi="Arial" w:cs="Arial"/>
          <w:b/>
          <w:bCs/>
          <w:sz w:val="20"/>
          <w:szCs w:val="20"/>
        </w:rPr>
        <w:t>-</w:t>
      </w:r>
      <w:r w:rsidR="0090041A" w:rsidRPr="00DA25F4">
        <w:rPr>
          <w:rFonts w:ascii="Arial" w:eastAsia="Batang" w:hAnsi="Arial" w:cs="Arial"/>
          <w:b/>
          <w:bCs/>
          <w:sz w:val="20"/>
          <w:szCs w:val="20"/>
        </w:rPr>
        <w:tab/>
        <w:t>3.053.299</w:t>
      </w:r>
    </w:p>
    <w:p w:rsidR="00F4408B" w:rsidRPr="00DA25F4" w:rsidRDefault="00F4408B" w:rsidP="00F4408B">
      <w:pPr>
        <w:widowControl w:val="0"/>
        <w:jc w:val="both"/>
        <w:rPr>
          <w:rFonts w:ascii="Arial" w:hAnsi="Arial" w:cs="Arial"/>
          <w:b/>
          <w:sz w:val="20"/>
          <w:szCs w:val="20"/>
        </w:rPr>
      </w:pPr>
    </w:p>
    <w:p w:rsidR="00F4408B" w:rsidRPr="00DA25F4" w:rsidRDefault="00F4408B" w:rsidP="00F4408B">
      <w:pPr>
        <w:widowControl w:val="0"/>
        <w:tabs>
          <w:tab w:val="decimal" w:pos="3686"/>
          <w:tab w:val="decimal" w:pos="4820"/>
          <w:tab w:val="decimal" w:pos="6215"/>
          <w:tab w:val="decimal" w:pos="7655"/>
          <w:tab w:val="decimal" w:pos="9071"/>
        </w:tabs>
        <w:jc w:val="both"/>
        <w:rPr>
          <w:rFonts w:ascii="Arial" w:hAnsi="Arial" w:cs="Arial"/>
          <w:b/>
          <w:sz w:val="20"/>
          <w:szCs w:val="20"/>
        </w:rPr>
      </w:pPr>
      <w:r w:rsidRPr="00DA25F4">
        <w:rPr>
          <w:rFonts w:ascii="Arial" w:hAnsi="Arial" w:cs="Arial"/>
          <w:b/>
          <w:sz w:val="20"/>
          <w:szCs w:val="20"/>
        </w:rPr>
        <w:t xml:space="preserve">Birikmiş </w:t>
      </w:r>
      <w:proofErr w:type="gramStart"/>
      <w:r w:rsidRPr="00DA25F4">
        <w:rPr>
          <w:rFonts w:ascii="Arial" w:hAnsi="Arial" w:cs="Arial"/>
          <w:b/>
          <w:sz w:val="20"/>
          <w:szCs w:val="20"/>
        </w:rPr>
        <w:t>amortisman</w:t>
      </w:r>
      <w:proofErr w:type="gramEnd"/>
    </w:p>
    <w:p w:rsidR="00F4408B" w:rsidRPr="00DA25F4" w:rsidRDefault="00F4408B" w:rsidP="00F4408B">
      <w:pPr>
        <w:widowControl w:val="0"/>
        <w:tabs>
          <w:tab w:val="decimal" w:pos="3686"/>
          <w:tab w:val="decimal" w:pos="4820"/>
          <w:tab w:val="decimal" w:pos="6215"/>
          <w:tab w:val="decimal" w:pos="7655"/>
          <w:tab w:val="decimal" w:pos="9071"/>
        </w:tabs>
        <w:jc w:val="both"/>
        <w:rPr>
          <w:rFonts w:ascii="Arial" w:hAnsi="Arial" w:cs="Arial"/>
          <w:sz w:val="20"/>
          <w:szCs w:val="20"/>
        </w:rPr>
      </w:pPr>
      <w:r w:rsidRPr="00DA25F4">
        <w:rPr>
          <w:rFonts w:ascii="Arial" w:hAnsi="Arial" w:cs="Arial"/>
          <w:sz w:val="20"/>
          <w:szCs w:val="20"/>
        </w:rPr>
        <w:t>Arsa ve binalar</w:t>
      </w:r>
      <w:r w:rsidRPr="00DA25F4">
        <w:rPr>
          <w:rFonts w:ascii="Arial" w:hAnsi="Arial" w:cs="Arial"/>
          <w:sz w:val="20"/>
          <w:szCs w:val="20"/>
        </w:rPr>
        <w:tab/>
      </w:r>
      <w:r w:rsidR="004E34DB" w:rsidRPr="00DA25F4">
        <w:rPr>
          <w:rFonts w:ascii="Arial" w:eastAsia="Batang" w:hAnsi="Arial" w:cs="Arial"/>
          <w:sz w:val="20"/>
          <w:szCs w:val="20"/>
        </w:rPr>
        <w:t>(333.213)</w:t>
      </w:r>
      <w:r w:rsidR="004E34DB" w:rsidRPr="00DA25F4">
        <w:rPr>
          <w:rFonts w:ascii="Arial" w:eastAsia="Batang" w:hAnsi="Arial" w:cs="Arial"/>
          <w:sz w:val="20"/>
          <w:szCs w:val="20"/>
        </w:rPr>
        <w:tab/>
        <w:t>(</w:t>
      </w:r>
      <w:r w:rsidR="006D350B">
        <w:rPr>
          <w:rFonts w:ascii="Arial" w:eastAsia="Batang" w:hAnsi="Arial" w:cs="Arial"/>
          <w:sz w:val="20"/>
          <w:szCs w:val="20"/>
        </w:rPr>
        <w:t>24</w:t>
      </w:r>
      <w:r w:rsidR="004E34DB" w:rsidRPr="00DA25F4">
        <w:rPr>
          <w:rFonts w:ascii="Arial" w:eastAsia="Batang" w:hAnsi="Arial" w:cs="Arial"/>
          <w:sz w:val="20"/>
          <w:szCs w:val="20"/>
        </w:rPr>
        <w:t>.222</w:t>
      </w:r>
      <w:r w:rsidR="0090041A" w:rsidRPr="00DA25F4">
        <w:rPr>
          <w:rFonts w:ascii="Arial" w:eastAsia="Batang" w:hAnsi="Arial" w:cs="Arial"/>
          <w:sz w:val="20"/>
          <w:szCs w:val="20"/>
        </w:rPr>
        <w:t>)</w:t>
      </w:r>
      <w:r w:rsidR="0071653E" w:rsidRPr="00DA25F4">
        <w:rPr>
          <w:rFonts w:ascii="Arial" w:eastAsia="Batang" w:hAnsi="Arial" w:cs="Arial"/>
          <w:sz w:val="20"/>
          <w:szCs w:val="20"/>
        </w:rPr>
        <w:tab/>
      </w:r>
      <w:r w:rsidR="0090041A" w:rsidRPr="00DA25F4">
        <w:rPr>
          <w:rFonts w:ascii="Arial" w:eastAsia="Batang" w:hAnsi="Arial" w:cs="Arial"/>
          <w:sz w:val="20"/>
          <w:szCs w:val="20"/>
        </w:rPr>
        <w:t>-</w:t>
      </w:r>
      <w:r w:rsidR="0071653E" w:rsidRPr="00DA25F4">
        <w:rPr>
          <w:rFonts w:ascii="Arial" w:eastAsia="Batang" w:hAnsi="Arial" w:cs="Arial"/>
          <w:sz w:val="20"/>
          <w:szCs w:val="20"/>
        </w:rPr>
        <w:tab/>
        <w:t>-</w:t>
      </w:r>
      <w:r w:rsidR="0071653E" w:rsidRPr="00DA25F4">
        <w:rPr>
          <w:rFonts w:ascii="Arial" w:eastAsia="Batang" w:hAnsi="Arial" w:cs="Arial"/>
          <w:sz w:val="20"/>
          <w:szCs w:val="20"/>
        </w:rPr>
        <w:tab/>
      </w:r>
      <w:r w:rsidR="004E34DB" w:rsidRPr="00DA25F4">
        <w:rPr>
          <w:rFonts w:ascii="Arial" w:eastAsia="Batang" w:hAnsi="Arial" w:cs="Arial"/>
          <w:sz w:val="20"/>
          <w:szCs w:val="20"/>
        </w:rPr>
        <w:t>(</w:t>
      </w:r>
      <w:r w:rsidR="00A52BFD">
        <w:rPr>
          <w:rFonts w:ascii="Arial" w:eastAsia="Batang" w:hAnsi="Arial" w:cs="Arial"/>
          <w:sz w:val="20"/>
          <w:szCs w:val="20"/>
        </w:rPr>
        <w:t>357</w:t>
      </w:r>
      <w:r w:rsidR="004E34DB" w:rsidRPr="00DA25F4">
        <w:rPr>
          <w:rFonts w:ascii="Arial" w:eastAsia="Batang" w:hAnsi="Arial" w:cs="Arial"/>
          <w:sz w:val="20"/>
          <w:szCs w:val="20"/>
        </w:rPr>
        <w:t>.</w:t>
      </w:r>
      <w:r w:rsidR="00A52BFD">
        <w:rPr>
          <w:rFonts w:ascii="Arial" w:eastAsia="Batang" w:hAnsi="Arial" w:cs="Arial"/>
          <w:sz w:val="20"/>
          <w:szCs w:val="20"/>
        </w:rPr>
        <w:t>435</w:t>
      </w:r>
      <w:r w:rsidR="0090041A" w:rsidRPr="00DA25F4">
        <w:rPr>
          <w:rFonts w:ascii="Arial" w:eastAsia="Batang" w:hAnsi="Arial" w:cs="Arial"/>
          <w:sz w:val="20"/>
          <w:szCs w:val="20"/>
        </w:rPr>
        <w:t>)</w:t>
      </w:r>
    </w:p>
    <w:p w:rsidR="00F4408B" w:rsidRPr="00DA25F4" w:rsidRDefault="00F4408B" w:rsidP="00F4408B">
      <w:pPr>
        <w:widowControl w:val="0"/>
        <w:tabs>
          <w:tab w:val="decimal" w:pos="3686"/>
          <w:tab w:val="decimal" w:pos="4820"/>
          <w:tab w:val="decimal" w:pos="6215"/>
          <w:tab w:val="decimal" w:pos="7655"/>
          <w:tab w:val="decimal" w:pos="9071"/>
        </w:tabs>
        <w:jc w:val="both"/>
        <w:rPr>
          <w:rFonts w:ascii="Arial" w:hAnsi="Arial" w:cs="Arial"/>
          <w:sz w:val="20"/>
          <w:szCs w:val="20"/>
        </w:rPr>
      </w:pPr>
      <w:r w:rsidRPr="00DA25F4">
        <w:rPr>
          <w:rFonts w:ascii="Arial" w:hAnsi="Arial" w:cs="Arial"/>
          <w:sz w:val="20"/>
          <w:szCs w:val="20"/>
        </w:rPr>
        <w:t>Makine, tesis ve cihazlar</w:t>
      </w:r>
      <w:r w:rsidRPr="00DA25F4">
        <w:rPr>
          <w:rFonts w:ascii="Arial" w:hAnsi="Arial" w:cs="Arial"/>
          <w:sz w:val="20"/>
          <w:szCs w:val="20"/>
        </w:rPr>
        <w:tab/>
      </w:r>
      <w:r w:rsidR="0090041A" w:rsidRPr="00DA25F4">
        <w:rPr>
          <w:rFonts w:ascii="Arial" w:eastAsia="Batang" w:hAnsi="Arial" w:cs="Arial"/>
          <w:sz w:val="20"/>
          <w:szCs w:val="20"/>
        </w:rPr>
        <w:t>(57.939)</w:t>
      </w:r>
      <w:r w:rsidR="0090041A" w:rsidRPr="00DA25F4">
        <w:rPr>
          <w:rFonts w:ascii="Arial" w:eastAsia="Batang" w:hAnsi="Arial" w:cs="Arial"/>
          <w:sz w:val="20"/>
          <w:szCs w:val="20"/>
        </w:rPr>
        <w:tab/>
        <w:t>(1.461)</w:t>
      </w:r>
      <w:r w:rsidR="0090041A" w:rsidRPr="00DA25F4">
        <w:rPr>
          <w:rFonts w:ascii="Arial" w:eastAsia="Batang" w:hAnsi="Arial" w:cs="Arial"/>
          <w:sz w:val="20"/>
          <w:szCs w:val="20"/>
        </w:rPr>
        <w:tab/>
        <w:t>-</w:t>
      </w:r>
      <w:r w:rsidR="0090041A" w:rsidRPr="00DA25F4">
        <w:rPr>
          <w:rFonts w:ascii="Arial" w:eastAsia="Batang" w:hAnsi="Arial" w:cs="Arial"/>
          <w:sz w:val="20"/>
          <w:szCs w:val="20"/>
        </w:rPr>
        <w:tab/>
        <w:t>-</w:t>
      </w:r>
      <w:r w:rsidR="0090041A" w:rsidRPr="00DA25F4">
        <w:rPr>
          <w:rFonts w:ascii="Arial" w:eastAsia="Batang" w:hAnsi="Arial" w:cs="Arial"/>
          <w:sz w:val="20"/>
          <w:szCs w:val="20"/>
        </w:rPr>
        <w:tab/>
        <w:t>(59.400)</w:t>
      </w:r>
    </w:p>
    <w:p w:rsidR="00F4408B" w:rsidRPr="00DA25F4" w:rsidRDefault="00F4408B" w:rsidP="00F4408B">
      <w:pPr>
        <w:widowControl w:val="0"/>
        <w:tabs>
          <w:tab w:val="decimal" w:pos="3686"/>
          <w:tab w:val="decimal" w:pos="4820"/>
          <w:tab w:val="decimal" w:pos="6215"/>
          <w:tab w:val="decimal" w:pos="7655"/>
          <w:tab w:val="decimal" w:pos="9071"/>
        </w:tabs>
        <w:jc w:val="both"/>
        <w:rPr>
          <w:rFonts w:ascii="Arial" w:hAnsi="Arial" w:cs="Arial"/>
          <w:sz w:val="20"/>
          <w:szCs w:val="20"/>
        </w:rPr>
      </w:pPr>
      <w:r w:rsidRPr="00DA25F4">
        <w:rPr>
          <w:rFonts w:ascii="Arial" w:hAnsi="Arial" w:cs="Arial"/>
          <w:sz w:val="20"/>
          <w:szCs w:val="20"/>
        </w:rPr>
        <w:t>Taşıt araçları</w:t>
      </w:r>
      <w:r w:rsidRPr="00DA25F4">
        <w:rPr>
          <w:rFonts w:ascii="Arial" w:hAnsi="Arial" w:cs="Arial"/>
          <w:sz w:val="20"/>
          <w:szCs w:val="20"/>
        </w:rPr>
        <w:tab/>
      </w:r>
      <w:r w:rsidR="0090041A" w:rsidRPr="00DA25F4">
        <w:rPr>
          <w:rFonts w:ascii="Arial" w:eastAsia="Batang" w:hAnsi="Arial" w:cs="Arial"/>
          <w:sz w:val="20"/>
          <w:szCs w:val="20"/>
        </w:rPr>
        <w:t>(945)</w:t>
      </w:r>
      <w:r w:rsidR="0090041A" w:rsidRPr="00DA25F4">
        <w:rPr>
          <w:rFonts w:ascii="Arial" w:eastAsia="Batang" w:hAnsi="Arial" w:cs="Arial"/>
          <w:sz w:val="20"/>
          <w:szCs w:val="20"/>
        </w:rPr>
        <w:tab/>
        <w:t>-</w:t>
      </w:r>
      <w:r w:rsidR="0090041A" w:rsidRPr="00DA25F4">
        <w:rPr>
          <w:rFonts w:ascii="Arial" w:eastAsia="Batang" w:hAnsi="Arial" w:cs="Arial"/>
          <w:sz w:val="20"/>
          <w:szCs w:val="20"/>
        </w:rPr>
        <w:tab/>
        <w:t>-</w:t>
      </w:r>
      <w:r w:rsidR="0090041A" w:rsidRPr="00DA25F4">
        <w:rPr>
          <w:rFonts w:ascii="Arial" w:eastAsia="Batang" w:hAnsi="Arial" w:cs="Arial"/>
          <w:sz w:val="20"/>
          <w:szCs w:val="20"/>
        </w:rPr>
        <w:tab/>
        <w:t>-</w:t>
      </w:r>
      <w:r w:rsidR="0090041A" w:rsidRPr="00DA25F4">
        <w:rPr>
          <w:rFonts w:ascii="Arial" w:eastAsia="Batang" w:hAnsi="Arial" w:cs="Arial"/>
          <w:sz w:val="20"/>
          <w:szCs w:val="20"/>
        </w:rPr>
        <w:tab/>
        <w:t>(945)</w:t>
      </w:r>
    </w:p>
    <w:p w:rsidR="00F4408B" w:rsidRPr="00DA25F4" w:rsidRDefault="00F4408B" w:rsidP="00F4408B">
      <w:pPr>
        <w:widowControl w:val="0"/>
        <w:tabs>
          <w:tab w:val="decimal" w:pos="3686"/>
          <w:tab w:val="decimal" w:pos="4820"/>
          <w:tab w:val="decimal" w:pos="6215"/>
          <w:tab w:val="decimal" w:pos="7655"/>
          <w:tab w:val="decimal" w:pos="9071"/>
        </w:tabs>
        <w:jc w:val="both"/>
        <w:rPr>
          <w:rFonts w:ascii="Arial" w:hAnsi="Arial" w:cs="Arial"/>
          <w:sz w:val="20"/>
          <w:szCs w:val="20"/>
        </w:rPr>
      </w:pPr>
      <w:r w:rsidRPr="00DA25F4">
        <w:rPr>
          <w:rFonts w:ascii="Arial" w:hAnsi="Arial" w:cs="Arial"/>
          <w:sz w:val="20"/>
          <w:szCs w:val="20"/>
        </w:rPr>
        <w:t xml:space="preserve">Döşeme ve demirbaşlar </w:t>
      </w:r>
      <w:r w:rsidR="0071653E" w:rsidRPr="00DA25F4">
        <w:rPr>
          <w:rFonts w:ascii="Arial" w:hAnsi="Arial" w:cs="Arial"/>
          <w:sz w:val="20"/>
          <w:szCs w:val="20"/>
        </w:rPr>
        <w:tab/>
      </w:r>
      <w:r w:rsidR="0090041A" w:rsidRPr="00DA25F4">
        <w:rPr>
          <w:rFonts w:ascii="Arial" w:eastAsia="Batang" w:hAnsi="Arial" w:cs="Arial"/>
          <w:sz w:val="20"/>
          <w:szCs w:val="20"/>
        </w:rPr>
        <w:t>(696.016)</w:t>
      </w:r>
      <w:r w:rsidR="0090041A" w:rsidRPr="00DA25F4">
        <w:rPr>
          <w:rFonts w:ascii="Arial" w:eastAsia="Batang" w:hAnsi="Arial" w:cs="Arial"/>
          <w:sz w:val="20"/>
          <w:szCs w:val="20"/>
        </w:rPr>
        <w:tab/>
        <w:t>(33.763)</w:t>
      </w:r>
      <w:r w:rsidR="0090041A" w:rsidRPr="00DA25F4">
        <w:rPr>
          <w:rFonts w:ascii="Arial" w:eastAsia="Batang" w:hAnsi="Arial" w:cs="Arial"/>
          <w:sz w:val="20"/>
          <w:szCs w:val="20"/>
        </w:rPr>
        <w:tab/>
        <w:t>-</w:t>
      </w:r>
      <w:r w:rsidR="0090041A" w:rsidRPr="00DA25F4">
        <w:rPr>
          <w:rFonts w:ascii="Arial" w:eastAsia="Batang" w:hAnsi="Arial" w:cs="Arial"/>
          <w:sz w:val="20"/>
          <w:szCs w:val="20"/>
        </w:rPr>
        <w:tab/>
        <w:t>-</w:t>
      </w:r>
      <w:r w:rsidR="0090041A" w:rsidRPr="00DA25F4">
        <w:rPr>
          <w:rFonts w:ascii="Arial" w:eastAsia="Batang" w:hAnsi="Arial" w:cs="Arial"/>
          <w:sz w:val="20"/>
          <w:szCs w:val="20"/>
        </w:rPr>
        <w:tab/>
      </w:r>
      <w:r w:rsidR="0090041A" w:rsidRPr="00DA25F4">
        <w:rPr>
          <w:rFonts w:ascii="Arial" w:hAnsi="Arial" w:cs="Arial"/>
          <w:sz w:val="20"/>
          <w:szCs w:val="20"/>
        </w:rPr>
        <w:t>(729.779)</w:t>
      </w:r>
    </w:p>
    <w:p w:rsidR="00F4408B" w:rsidRPr="00DA25F4" w:rsidRDefault="00F4408B" w:rsidP="00F4408B">
      <w:pPr>
        <w:widowControl w:val="0"/>
        <w:pBdr>
          <w:bottom w:val="single" w:sz="4" w:space="0" w:color="auto"/>
        </w:pBdr>
        <w:tabs>
          <w:tab w:val="decimal" w:pos="3686"/>
          <w:tab w:val="decimal" w:pos="4820"/>
          <w:tab w:val="decimal" w:pos="6215"/>
          <w:tab w:val="decimal" w:pos="7655"/>
          <w:tab w:val="decimal" w:pos="9071"/>
        </w:tabs>
        <w:jc w:val="both"/>
        <w:rPr>
          <w:rFonts w:ascii="Arial" w:hAnsi="Arial" w:cs="Arial"/>
          <w:sz w:val="20"/>
          <w:szCs w:val="20"/>
        </w:rPr>
      </w:pPr>
      <w:r w:rsidRPr="00DA25F4">
        <w:rPr>
          <w:rFonts w:ascii="Arial" w:hAnsi="Arial" w:cs="Arial"/>
          <w:sz w:val="20"/>
          <w:szCs w:val="20"/>
        </w:rPr>
        <w:t>Özel maliyetler</w:t>
      </w:r>
      <w:r w:rsidRPr="00DA25F4">
        <w:rPr>
          <w:rFonts w:ascii="Arial" w:hAnsi="Arial" w:cs="Arial"/>
          <w:sz w:val="20"/>
          <w:szCs w:val="20"/>
        </w:rPr>
        <w:tab/>
      </w:r>
      <w:r w:rsidR="0090041A" w:rsidRPr="00DA25F4">
        <w:rPr>
          <w:rFonts w:ascii="Arial" w:eastAsia="Batang" w:hAnsi="Arial" w:cs="Arial"/>
          <w:sz w:val="20"/>
          <w:szCs w:val="20"/>
        </w:rPr>
        <w:t>(90.162)</w:t>
      </w:r>
      <w:r w:rsidR="0090041A" w:rsidRPr="00DA25F4">
        <w:rPr>
          <w:rFonts w:ascii="Arial" w:eastAsia="Batang" w:hAnsi="Arial" w:cs="Arial"/>
          <w:sz w:val="20"/>
          <w:szCs w:val="20"/>
        </w:rPr>
        <w:tab/>
        <w:t>(3.648)</w:t>
      </w:r>
      <w:r w:rsidR="0090041A" w:rsidRPr="00DA25F4">
        <w:rPr>
          <w:rFonts w:ascii="Arial" w:eastAsia="Batang" w:hAnsi="Arial" w:cs="Arial"/>
          <w:sz w:val="20"/>
          <w:szCs w:val="20"/>
        </w:rPr>
        <w:tab/>
        <w:t>-</w:t>
      </w:r>
      <w:r w:rsidR="0090041A" w:rsidRPr="00DA25F4">
        <w:rPr>
          <w:rFonts w:ascii="Arial" w:eastAsia="Batang" w:hAnsi="Arial" w:cs="Arial"/>
          <w:sz w:val="20"/>
          <w:szCs w:val="20"/>
        </w:rPr>
        <w:tab/>
        <w:t>-</w:t>
      </w:r>
      <w:r w:rsidR="0090041A" w:rsidRPr="00DA25F4">
        <w:rPr>
          <w:rFonts w:ascii="Arial" w:eastAsia="Batang" w:hAnsi="Arial" w:cs="Arial"/>
          <w:sz w:val="20"/>
          <w:szCs w:val="20"/>
        </w:rPr>
        <w:tab/>
        <w:t>(93.810)</w:t>
      </w:r>
    </w:p>
    <w:p w:rsidR="00F4408B" w:rsidRPr="00DA25F4" w:rsidRDefault="00F4408B" w:rsidP="00F4408B">
      <w:pPr>
        <w:widowControl w:val="0"/>
        <w:jc w:val="both"/>
        <w:rPr>
          <w:rFonts w:ascii="Arial" w:hAnsi="Arial" w:cs="Arial"/>
          <w:b/>
          <w:sz w:val="20"/>
          <w:szCs w:val="20"/>
        </w:rPr>
      </w:pPr>
    </w:p>
    <w:p w:rsidR="00F4408B" w:rsidRPr="00DA25F4" w:rsidRDefault="00F4408B" w:rsidP="00F4408B">
      <w:pPr>
        <w:widowControl w:val="0"/>
        <w:pBdr>
          <w:bottom w:val="single" w:sz="12" w:space="1" w:color="auto"/>
        </w:pBdr>
        <w:tabs>
          <w:tab w:val="decimal" w:pos="3686"/>
          <w:tab w:val="decimal" w:pos="4820"/>
          <w:tab w:val="decimal" w:pos="6215"/>
          <w:tab w:val="decimal" w:pos="7655"/>
          <w:tab w:val="decimal" w:pos="9071"/>
        </w:tabs>
        <w:jc w:val="both"/>
        <w:rPr>
          <w:rFonts w:ascii="Arial" w:hAnsi="Arial" w:cs="Arial"/>
          <w:sz w:val="20"/>
          <w:szCs w:val="20"/>
        </w:rPr>
      </w:pPr>
      <w:r w:rsidRPr="00DA25F4">
        <w:rPr>
          <w:rFonts w:ascii="Arial" w:hAnsi="Arial" w:cs="Arial"/>
          <w:b/>
          <w:sz w:val="20"/>
          <w:szCs w:val="20"/>
        </w:rPr>
        <w:tab/>
      </w:r>
      <w:r w:rsidR="0090041A" w:rsidRPr="00DA25F4">
        <w:rPr>
          <w:rFonts w:ascii="Arial" w:eastAsia="Batang" w:hAnsi="Arial" w:cs="Arial"/>
          <w:b/>
          <w:bCs/>
          <w:sz w:val="20"/>
          <w:szCs w:val="20"/>
        </w:rPr>
        <w:t>(1.178.275)</w:t>
      </w:r>
      <w:r w:rsidR="0090041A" w:rsidRPr="00DA25F4">
        <w:rPr>
          <w:rFonts w:ascii="Arial" w:eastAsia="Batang" w:hAnsi="Arial" w:cs="Arial"/>
          <w:b/>
          <w:bCs/>
          <w:sz w:val="20"/>
          <w:szCs w:val="20"/>
        </w:rPr>
        <w:tab/>
        <w:t>(</w:t>
      </w:r>
      <w:r w:rsidR="006D350B">
        <w:rPr>
          <w:rFonts w:ascii="Arial" w:eastAsia="Batang" w:hAnsi="Arial" w:cs="Arial"/>
          <w:b/>
          <w:bCs/>
          <w:sz w:val="20"/>
          <w:szCs w:val="20"/>
        </w:rPr>
        <w:t>63</w:t>
      </w:r>
      <w:r w:rsidR="0090041A" w:rsidRPr="00DA25F4">
        <w:rPr>
          <w:rFonts w:ascii="Arial" w:eastAsia="Batang" w:hAnsi="Arial" w:cs="Arial"/>
          <w:b/>
          <w:bCs/>
          <w:sz w:val="20"/>
          <w:szCs w:val="20"/>
        </w:rPr>
        <w:t>.09</w:t>
      </w:r>
      <w:r w:rsidR="001216C6" w:rsidRPr="00DA25F4">
        <w:rPr>
          <w:rFonts w:ascii="Arial" w:eastAsia="Batang" w:hAnsi="Arial" w:cs="Arial"/>
          <w:b/>
          <w:bCs/>
          <w:sz w:val="20"/>
          <w:szCs w:val="20"/>
        </w:rPr>
        <w:t>4</w:t>
      </w:r>
      <w:r w:rsidR="0090041A" w:rsidRPr="00DA25F4">
        <w:rPr>
          <w:rFonts w:ascii="Arial" w:eastAsia="Batang" w:hAnsi="Arial" w:cs="Arial"/>
          <w:b/>
          <w:bCs/>
          <w:sz w:val="20"/>
          <w:szCs w:val="20"/>
        </w:rPr>
        <w:t>)</w:t>
      </w:r>
      <w:r w:rsidR="0090041A" w:rsidRPr="00DA25F4">
        <w:rPr>
          <w:rFonts w:ascii="Arial" w:eastAsia="Batang" w:hAnsi="Arial" w:cs="Arial"/>
          <w:b/>
          <w:bCs/>
          <w:sz w:val="20"/>
          <w:szCs w:val="20"/>
        </w:rPr>
        <w:tab/>
        <w:t>-</w:t>
      </w:r>
      <w:r w:rsidR="0071653E" w:rsidRPr="00DA25F4">
        <w:rPr>
          <w:rFonts w:ascii="Arial" w:eastAsia="Batang" w:hAnsi="Arial" w:cs="Arial"/>
          <w:b/>
          <w:bCs/>
          <w:sz w:val="20"/>
          <w:szCs w:val="20"/>
        </w:rPr>
        <w:tab/>
        <w:t>-</w:t>
      </w:r>
      <w:r w:rsidR="0071653E" w:rsidRPr="00DA25F4">
        <w:rPr>
          <w:rFonts w:ascii="Arial" w:eastAsia="Batang" w:hAnsi="Arial" w:cs="Arial"/>
          <w:b/>
          <w:bCs/>
          <w:sz w:val="20"/>
          <w:szCs w:val="20"/>
        </w:rPr>
        <w:tab/>
        <w:t>(</w:t>
      </w:r>
      <w:r w:rsidR="0090041A" w:rsidRPr="00DA25F4">
        <w:rPr>
          <w:rFonts w:ascii="Arial" w:eastAsia="Batang" w:hAnsi="Arial" w:cs="Arial"/>
          <w:b/>
          <w:bCs/>
          <w:sz w:val="20"/>
          <w:szCs w:val="20"/>
        </w:rPr>
        <w:t>1.2</w:t>
      </w:r>
      <w:r w:rsidR="00A52BFD">
        <w:rPr>
          <w:rFonts w:ascii="Arial" w:eastAsia="Batang" w:hAnsi="Arial" w:cs="Arial"/>
          <w:b/>
          <w:bCs/>
          <w:sz w:val="20"/>
          <w:szCs w:val="20"/>
        </w:rPr>
        <w:t>41.369</w:t>
      </w:r>
      <w:r w:rsidR="0090041A" w:rsidRPr="00DA25F4">
        <w:rPr>
          <w:rFonts w:ascii="Arial" w:eastAsia="Batang" w:hAnsi="Arial" w:cs="Arial"/>
          <w:b/>
          <w:bCs/>
          <w:sz w:val="20"/>
          <w:szCs w:val="20"/>
        </w:rPr>
        <w:t>)</w:t>
      </w:r>
    </w:p>
    <w:p w:rsidR="00F4408B" w:rsidRPr="00DA25F4" w:rsidRDefault="00F4408B" w:rsidP="00F4408B">
      <w:pPr>
        <w:widowControl w:val="0"/>
        <w:jc w:val="both"/>
        <w:rPr>
          <w:rFonts w:ascii="Arial" w:hAnsi="Arial" w:cs="Arial"/>
          <w:b/>
          <w:sz w:val="20"/>
          <w:szCs w:val="20"/>
        </w:rPr>
      </w:pPr>
    </w:p>
    <w:p w:rsidR="00F4408B" w:rsidRPr="00DA25F4" w:rsidRDefault="00F4408B" w:rsidP="00F4408B">
      <w:pPr>
        <w:widowControl w:val="0"/>
        <w:pBdr>
          <w:bottom w:val="single" w:sz="12" w:space="1" w:color="auto"/>
        </w:pBdr>
        <w:tabs>
          <w:tab w:val="decimal" w:pos="3686"/>
          <w:tab w:val="decimal" w:pos="4820"/>
          <w:tab w:val="decimal" w:pos="6215"/>
          <w:tab w:val="decimal" w:pos="7655"/>
          <w:tab w:val="decimal" w:pos="9071"/>
        </w:tabs>
        <w:jc w:val="both"/>
        <w:rPr>
          <w:rFonts w:ascii="Arial" w:hAnsi="Arial" w:cs="Arial"/>
          <w:sz w:val="20"/>
          <w:szCs w:val="20"/>
        </w:rPr>
      </w:pPr>
      <w:r w:rsidRPr="00DA25F4">
        <w:rPr>
          <w:rFonts w:ascii="Arial" w:hAnsi="Arial" w:cs="Arial"/>
          <w:b/>
          <w:sz w:val="20"/>
          <w:szCs w:val="20"/>
        </w:rPr>
        <w:t>Net kayıtlı değer</w:t>
      </w:r>
      <w:r w:rsidRPr="00DA25F4">
        <w:rPr>
          <w:rFonts w:ascii="Arial" w:hAnsi="Arial" w:cs="Arial"/>
          <w:b/>
          <w:sz w:val="20"/>
          <w:szCs w:val="20"/>
        </w:rPr>
        <w:tab/>
      </w:r>
      <w:r w:rsidR="0090041A" w:rsidRPr="00DA25F4">
        <w:rPr>
          <w:rFonts w:ascii="Arial" w:eastAsia="Batang" w:hAnsi="Arial" w:cs="Arial"/>
          <w:b/>
          <w:bCs/>
          <w:sz w:val="20"/>
          <w:szCs w:val="20"/>
        </w:rPr>
        <w:t>1.855.506</w:t>
      </w:r>
      <w:r w:rsidR="0071653E" w:rsidRPr="00DA25F4">
        <w:rPr>
          <w:rFonts w:ascii="Arial" w:eastAsia="Batang" w:hAnsi="Arial" w:cs="Arial"/>
          <w:b/>
          <w:bCs/>
          <w:sz w:val="20"/>
          <w:szCs w:val="20"/>
        </w:rPr>
        <w:tab/>
      </w:r>
      <w:r w:rsidR="0071653E" w:rsidRPr="00DA25F4">
        <w:rPr>
          <w:rFonts w:ascii="Arial" w:eastAsia="Batang" w:hAnsi="Arial" w:cs="Arial"/>
          <w:b/>
          <w:bCs/>
          <w:sz w:val="20"/>
          <w:szCs w:val="20"/>
        </w:rPr>
        <w:tab/>
      </w:r>
      <w:r w:rsidR="0071653E" w:rsidRPr="00DA25F4">
        <w:rPr>
          <w:rFonts w:ascii="Arial" w:eastAsia="Batang" w:hAnsi="Arial" w:cs="Arial"/>
          <w:b/>
          <w:bCs/>
          <w:sz w:val="20"/>
          <w:szCs w:val="20"/>
        </w:rPr>
        <w:tab/>
      </w:r>
      <w:r w:rsidR="0071653E" w:rsidRPr="00DA25F4">
        <w:rPr>
          <w:rFonts w:ascii="Arial" w:eastAsia="Batang" w:hAnsi="Arial" w:cs="Arial"/>
          <w:b/>
          <w:bCs/>
          <w:sz w:val="20"/>
          <w:szCs w:val="20"/>
        </w:rPr>
        <w:tab/>
      </w:r>
      <w:r w:rsidR="0090041A" w:rsidRPr="00DA25F4">
        <w:rPr>
          <w:rFonts w:ascii="Arial" w:eastAsia="Batang" w:hAnsi="Arial" w:cs="Arial"/>
          <w:b/>
          <w:bCs/>
          <w:sz w:val="20"/>
          <w:szCs w:val="20"/>
        </w:rPr>
        <w:t>1.</w:t>
      </w:r>
      <w:r w:rsidR="00293254">
        <w:rPr>
          <w:rFonts w:ascii="Arial" w:eastAsia="Batang" w:hAnsi="Arial" w:cs="Arial"/>
          <w:b/>
          <w:bCs/>
          <w:sz w:val="20"/>
          <w:szCs w:val="20"/>
        </w:rPr>
        <w:t>811</w:t>
      </w:r>
      <w:r w:rsidR="0090041A" w:rsidRPr="00DA25F4">
        <w:rPr>
          <w:rFonts w:ascii="Arial" w:eastAsia="Batang" w:hAnsi="Arial" w:cs="Arial"/>
          <w:b/>
          <w:bCs/>
          <w:sz w:val="20"/>
          <w:szCs w:val="20"/>
        </w:rPr>
        <w:t>.930</w:t>
      </w:r>
    </w:p>
    <w:p w:rsidR="00490F07" w:rsidRPr="00DA25F4" w:rsidRDefault="00490F07" w:rsidP="001611C4">
      <w:pPr>
        <w:widowControl w:val="0"/>
        <w:jc w:val="both"/>
        <w:rPr>
          <w:rFonts w:ascii="Arial" w:hAnsi="Arial" w:cs="Arial"/>
          <w:snapToGrid w:val="0"/>
          <w:sz w:val="20"/>
          <w:szCs w:val="20"/>
        </w:rPr>
      </w:pPr>
    </w:p>
    <w:p w:rsidR="007B59DE" w:rsidRPr="00DA25F4" w:rsidRDefault="007B59DE" w:rsidP="007B59DE">
      <w:pPr>
        <w:widowControl w:val="0"/>
        <w:pBdr>
          <w:bottom w:val="single" w:sz="4" w:space="1" w:color="auto"/>
        </w:pBdr>
        <w:tabs>
          <w:tab w:val="right" w:pos="3686"/>
          <w:tab w:val="right" w:pos="4816"/>
          <w:tab w:val="right" w:pos="6215"/>
          <w:tab w:val="right" w:pos="7657"/>
          <w:tab w:val="right" w:pos="9071"/>
        </w:tabs>
        <w:jc w:val="both"/>
        <w:rPr>
          <w:rFonts w:ascii="Arial" w:hAnsi="Arial" w:cs="Arial"/>
          <w:b/>
          <w:sz w:val="20"/>
          <w:szCs w:val="20"/>
        </w:rPr>
      </w:pPr>
      <w:r w:rsidRPr="00DA25F4">
        <w:rPr>
          <w:rFonts w:ascii="Arial" w:hAnsi="Arial" w:cs="Arial"/>
          <w:b/>
          <w:sz w:val="20"/>
          <w:szCs w:val="20"/>
        </w:rPr>
        <w:tab/>
        <w:t>1 Ocak</w:t>
      </w:r>
      <w:r w:rsidRPr="00DA25F4">
        <w:rPr>
          <w:rFonts w:ascii="Arial" w:hAnsi="Arial" w:cs="Arial"/>
          <w:b/>
          <w:sz w:val="20"/>
          <w:szCs w:val="20"/>
        </w:rPr>
        <w:tab/>
      </w:r>
      <w:r w:rsidRPr="00DA25F4">
        <w:rPr>
          <w:rFonts w:ascii="Arial" w:hAnsi="Arial" w:cs="Arial"/>
          <w:b/>
          <w:sz w:val="20"/>
          <w:szCs w:val="20"/>
        </w:rPr>
        <w:tab/>
      </w:r>
      <w:r w:rsidRPr="00DA25F4">
        <w:rPr>
          <w:rFonts w:ascii="Arial" w:hAnsi="Arial" w:cs="Arial"/>
          <w:b/>
          <w:sz w:val="20"/>
          <w:szCs w:val="20"/>
        </w:rPr>
        <w:tab/>
      </w:r>
      <w:r w:rsidRPr="00DA25F4">
        <w:rPr>
          <w:rFonts w:ascii="Arial" w:hAnsi="Arial" w:cs="Arial"/>
          <w:b/>
          <w:sz w:val="20"/>
          <w:szCs w:val="20"/>
        </w:rPr>
        <w:tab/>
        <w:t>31 Mart</w:t>
      </w:r>
    </w:p>
    <w:p w:rsidR="007B59DE" w:rsidRPr="00DA25F4" w:rsidRDefault="007B59DE" w:rsidP="007B59DE">
      <w:pPr>
        <w:widowControl w:val="0"/>
        <w:pBdr>
          <w:bottom w:val="single" w:sz="4" w:space="1" w:color="auto"/>
        </w:pBdr>
        <w:tabs>
          <w:tab w:val="right" w:pos="3686"/>
          <w:tab w:val="right" w:pos="4816"/>
          <w:tab w:val="right" w:pos="6215"/>
          <w:tab w:val="right" w:pos="7657"/>
          <w:tab w:val="right" w:pos="9071"/>
        </w:tabs>
        <w:jc w:val="both"/>
        <w:rPr>
          <w:rFonts w:ascii="Arial" w:hAnsi="Arial" w:cs="Arial"/>
          <w:b/>
          <w:sz w:val="20"/>
          <w:szCs w:val="20"/>
        </w:rPr>
      </w:pPr>
      <w:r w:rsidRPr="00DA25F4">
        <w:rPr>
          <w:rFonts w:ascii="Arial" w:hAnsi="Arial" w:cs="Arial"/>
          <w:b/>
          <w:sz w:val="20"/>
          <w:szCs w:val="20"/>
        </w:rPr>
        <w:tab/>
        <w:t>2010</w:t>
      </w:r>
      <w:r w:rsidRPr="00DA25F4">
        <w:rPr>
          <w:rFonts w:ascii="Arial" w:hAnsi="Arial" w:cs="Arial"/>
          <w:b/>
          <w:sz w:val="20"/>
          <w:szCs w:val="20"/>
        </w:rPr>
        <w:tab/>
        <w:t>İlaveler</w:t>
      </w:r>
      <w:r w:rsidRPr="00DA25F4">
        <w:rPr>
          <w:rFonts w:ascii="Arial" w:hAnsi="Arial" w:cs="Arial"/>
          <w:b/>
          <w:sz w:val="20"/>
          <w:szCs w:val="20"/>
        </w:rPr>
        <w:tab/>
        <w:t>Çıkışlar</w:t>
      </w:r>
      <w:r w:rsidRPr="00DA25F4">
        <w:rPr>
          <w:rFonts w:ascii="Arial" w:hAnsi="Arial" w:cs="Arial"/>
          <w:b/>
          <w:sz w:val="20"/>
          <w:szCs w:val="20"/>
        </w:rPr>
        <w:tab/>
        <w:t>Transferler</w:t>
      </w:r>
      <w:r w:rsidRPr="00DA25F4">
        <w:rPr>
          <w:rFonts w:ascii="Arial" w:hAnsi="Arial" w:cs="Arial"/>
          <w:b/>
          <w:sz w:val="20"/>
          <w:szCs w:val="20"/>
        </w:rPr>
        <w:tab/>
        <w:t>2010</w:t>
      </w:r>
    </w:p>
    <w:p w:rsidR="007B59DE" w:rsidRPr="00DA25F4" w:rsidRDefault="007B59DE" w:rsidP="007B59DE">
      <w:pPr>
        <w:widowControl w:val="0"/>
        <w:jc w:val="both"/>
        <w:rPr>
          <w:rFonts w:ascii="Arial" w:hAnsi="Arial" w:cs="Arial"/>
          <w:b/>
          <w:sz w:val="20"/>
          <w:szCs w:val="20"/>
        </w:rPr>
      </w:pPr>
    </w:p>
    <w:p w:rsidR="007B59DE" w:rsidRPr="00DA25F4" w:rsidRDefault="007B59DE" w:rsidP="007B59DE">
      <w:pPr>
        <w:widowControl w:val="0"/>
        <w:tabs>
          <w:tab w:val="decimal" w:pos="4820"/>
          <w:tab w:val="decimal" w:pos="6237"/>
          <w:tab w:val="decimal" w:pos="7655"/>
          <w:tab w:val="decimal" w:pos="9071"/>
        </w:tabs>
        <w:jc w:val="both"/>
        <w:rPr>
          <w:rFonts w:ascii="Arial" w:hAnsi="Arial" w:cs="Arial"/>
          <w:b/>
          <w:sz w:val="20"/>
          <w:szCs w:val="20"/>
        </w:rPr>
      </w:pPr>
      <w:r w:rsidRPr="00DA25F4">
        <w:rPr>
          <w:rFonts w:ascii="Arial" w:hAnsi="Arial" w:cs="Arial"/>
          <w:b/>
          <w:sz w:val="20"/>
          <w:szCs w:val="20"/>
        </w:rPr>
        <w:t>Maliyet</w:t>
      </w:r>
    </w:p>
    <w:p w:rsidR="007B59DE" w:rsidRPr="00DA25F4" w:rsidRDefault="007B59DE" w:rsidP="007B59DE">
      <w:pPr>
        <w:widowControl w:val="0"/>
        <w:jc w:val="both"/>
        <w:rPr>
          <w:rFonts w:ascii="Arial" w:hAnsi="Arial" w:cs="Arial"/>
          <w:b/>
          <w:sz w:val="20"/>
          <w:szCs w:val="20"/>
        </w:rPr>
      </w:pPr>
    </w:p>
    <w:p w:rsidR="007B59DE" w:rsidRPr="00DA25F4" w:rsidRDefault="007B59DE" w:rsidP="007B59DE">
      <w:pPr>
        <w:widowControl w:val="0"/>
        <w:tabs>
          <w:tab w:val="decimal" w:pos="3686"/>
          <w:tab w:val="decimal" w:pos="4820"/>
          <w:tab w:val="decimal" w:pos="6215"/>
          <w:tab w:val="decimal" w:pos="7655"/>
          <w:tab w:val="decimal" w:pos="9071"/>
        </w:tabs>
        <w:jc w:val="both"/>
        <w:rPr>
          <w:rFonts w:ascii="Arial" w:hAnsi="Arial" w:cs="Arial"/>
          <w:sz w:val="20"/>
          <w:szCs w:val="20"/>
        </w:rPr>
      </w:pPr>
      <w:r w:rsidRPr="00DA25F4">
        <w:rPr>
          <w:rFonts w:ascii="Arial" w:hAnsi="Arial" w:cs="Arial"/>
          <w:sz w:val="20"/>
          <w:szCs w:val="20"/>
        </w:rPr>
        <w:t>Arsa ve binalar</w:t>
      </w:r>
      <w:r w:rsidRPr="00DA25F4">
        <w:rPr>
          <w:rFonts w:ascii="Arial" w:hAnsi="Arial" w:cs="Arial"/>
          <w:sz w:val="20"/>
          <w:szCs w:val="20"/>
        </w:rPr>
        <w:tab/>
        <w:t>2.050.930</w:t>
      </w:r>
      <w:r w:rsidRPr="00DA25F4">
        <w:rPr>
          <w:rFonts w:ascii="Arial" w:hAnsi="Arial" w:cs="Arial"/>
          <w:sz w:val="20"/>
          <w:szCs w:val="20"/>
        </w:rPr>
        <w:tab/>
        <w:t xml:space="preserve"> -</w:t>
      </w:r>
      <w:r w:rsidRPr="00DA25F4">
        <w:rPr>
          <w:rFonts w:ascii="Arial" w:hAnsi="Arial" w:cs="Arial"/>
          <w:sz w:val="20"/>
          <w:szCs w:val="20"/>
        </w:rPr>
        <w:tab/>
        <w:t xml:space="preserve"> -</w:t>
      </w:r>
      <w:r w:rsidRPr="00DA25F4">
        <w:rPr>
          <w:rFonts w:ascii="Arial" w:hAnsi="Arial" w:cs="Arial"/>
          <w:sz w:val="20"/>
          <w:szCs w:val="20"/>
        </w:rPr>
        <w:tab/>
        <w:t xml:space="preserve"> -</w:t>
      </w:r>
      <w:r w:rsidRPr="00DA25F4">
        <w:rPr>
          <w:rFonts w:ascii="Arial" w:hAnsi="Arial" w:cs="Arial"/>
          <w:sz w:val="20"/>
          <w:szCs w:val="20"/>
        </w:rPr>
        <w:tab/>
        <w:t xml:space="preserve"> 2.050.930</w:t>
      </w:r>
    </w:p>
    <w:p w:rsidR="007B59DE" w:rsidRPr="00DA25F4" w:rsidRDefault="007B59DE" w:rsidP="007B59DE">
      <w:pPr>
        <w:widowControl w:val="0"/>
        <w:tabs>
          <w:tab w:val="decimal" w:pos="3686"/>
          <w:tab w:val="decimal" w:pos="4820"/>
          <w:tab w:val="decimal" w:pos="6215"/>
          <w:tab w:val="decimal" w:pos="7655"/>
          <w:tab w:val="decimal" w:pos="9071"/>
        </w:tabs>
        <w:jc w:val="both"/>
        <w:rPr>
          <w:rFonts w:ascii="Arial" w:hAnsi="Arial" w:cs="Arial"/>
          <w:sz w:val="20"/>
          <w:szCs w:val="20"/>
        </w:rPr>
      </w:pPr>
      <w:r w:rsidRPr="00DA25F4">
        <w:rPr>
          <w:rFonts w:ascii="Arial" w:hAnsi="Arial" w:cs="Arial"/>
          <w:sz w:val="20"/>
          <w:szCs w:val="20"/>
        </w:rPr>
        <w:t>Makine, tesis ve cihazlar</w:t>
      </w:r>
      <w:r w:rsidRPr="00DA25F4">
        <w:rPr>
          <w:rFonts w:ascii="Arial" w:hAnsi="Arial" w:cs="Arial"/>
          <w:sz w:val="20"/>
          <w:szCs w:val="20"/>
        </w:rPr>
        <w:tab/>
        <w:t>58.910</w:t>
      </w:r>
      <w:r w:rsidRPr="00DA25F4">
        <w:rPr>
          <w:rFonts w:ascii="Arial" w:hAnsi="Arial" w:cs="Arial"/>
          <w:sz w:val="20"/>
          <w:szCs w:val="20"/>
        </w:rPr>
        <w:tab/>
        <w:t>-</w:t>
      </w:r>
      <w:r w:rsidRPr="00DA25F4">
        <w:rPr>
          <w:rFonts w:ascii="Arial" w:hAnsi="Arial" w:cs="Arial"/>
          <w:sz w:val="20"/>
          <w:szCs w:val="20"/>
        </w:rPr>
        <w:tab/>
        <w:t>-</w:t>
      </w:r>
      <w:r w:rsidRPr="00DA25F4">
        <w:rPr>
          <w:rFonts w:ascii="Arial" w:hAnsi="Arial" w:cs="Arial"/>
          <w:sz w:val="20"/>
          <w:szCs w:val="20"/>
        </w:rPr>
        <w:tab/>
        <w:t>-</w:t>
      </w:r>
      <w:r w:rsidRPr="00DA25F4">
        <w:rPr>
          <w:rFonts w:ascii="Arial" w:hAnsi="Arial" w:cs="Arial"/>
          <w:sz w:val="20"/>
          <w:szCs w:val="20"/>
        </w:rPr>
        <w:tab/>
        <w:t xml:space="preserve"> 58.910</w:t>
      </w:r>
    </w:p>
    <w:p w:rsidR="007B59DE" w:rsidRPr="00DA25F4" w:rsidRDefault="007B59DE" w:rsidP="007B59DE">
      <w:pPr>
        <w:widowControl w:val="0"/>
        <w:tabs>
          <w:tab w:val="decimal" w:pos="3686"/>
          <w:tab w:val="decimal" w:pos="4820"/>
          <w:tab w:val="decimal" w:pos="6215"/>
          <w:tab w:val="decimal" w:pos="7655"/>
          <w:tab w:val="decimal" w:pos="9071"/>
        </w:tabs>
        <w:jc w:val="both"/>
        <w:rPr>
          <w:rFonts w:ascii="Arial" w:hAnsi="Arial" w:cs="Arial"/>
          <w:sz w:val="20"/>
          <w:szCs w:val="20"/>
        </w:rPr>
      </w:pPr>
      <w:r w:rsidRPr="00DA25F4">
        <w:rPr>
          <w:rFonts w:ascii="Arial" w:hAnsi="Arial" w:cs="Arial"/>
          <w:sz w:val="20"/>
          <w:szCs w:val="20"/>
        </w:rPr>
        <w:t>Taşıt araçları</w:t>
      </w:r>
      <w:r w:rsidRPr="00DA25F4">
        <w:rPr>
          <w:rFonts w:ascii="Arial" w:hAnsi="Arial" w:cs="Arial"/>
          <w:sz w:val="20"/>
          <w:szCs w:val="20"/>
        </w:rPr>
        <w:tab/>
        <w:t>65.198</w:t>
      </w:r>
      <w:r w:rsidRPr="00DA25F4">
        <w:rPr>
          <w:rFonts w:ascii="Arial" w:hAnsi="Arial" w:cs="Arial"/>
          <w:sz w:val="20"/>
          <w:szCs w:val="20"/>
        </w:rPr>
        <w:tab/>
        <w:t>-</w:t>
      </w:r>
      <w:r w:rsidRPr="00DA25F4">
        <w:rPr>
          <w:rFonts w:ascii="Arial" w:hAnsi="Arial" w:cs="Arial"/>
          <w:sz w:val="20"/>
          <w:szCs w:val="20"/>
        </w:rPr>
        <w:tab/>
        <w:t xml:space="preserve"> -</w:t>
      </w:r>
      <w:r w:rsidRPr="00DA25F4">
        <w:rPr>
          <w:rFonts w:ascii="Arial" w:hAnsi="Arial" w:cs="Arial"/>
          <w:sz w:val="20"/>
          <w:szCs w:val="20"/>
        </w:rPr>
        <w:tab/>
        <w:t>-</w:t>
      </w:r>
      <w:r w:rsidRPr="00DA25F4">
        <w:rPr>
          <w:rFonts w:ascii="Arial" w:hAnsi="Arial" w:cs="Arial"/>
          <w:sz w:val="20"/>
          <w:szCs w:val="20"/>
        </w:rPr>
        <w:tab/>
        <w:t xml:space="preserve"> 65.198</w:t>
      </w:r>
    </w:p>
    <w:p w:rsidR="007B59DE" w:rsidRPr="00DA25F4" w:rsidRDefault="007B59DE" w:rsidP="007B59DE">
      <w:pPr>
        <w:widowControl w:val="0"/>
        <w:tabs>
          <w:tab w:val="decimal" w:pos="3686"/>
          <w:tab w:val="decimal" w:pos="4820"/>
          <w:tab w:val="decimal" w:pos="6215"/>
          <w:tab w:val="decimal" w:pos="7655"/>
          <w:tab w:val="decimal" w:pos="9071"/>
        </w:tabs>
        <w:jc w:val="both"/>
        <w:rPr>
          <w:rFonts w:ascii="Arial" w:hAnsi="Arial" w:cs="Arial"/>
          <w:sz w:val="20"/>
          <w:szCs w:val="20"/>
        </w:rPr>
      </w:pPr>
      <w:r w:rsidRPr="00DA25F4">
        <w:rPr>
          <w:rFonts w:ascii="Arial" w:hAnsi="Arial" w:cs="Arial"/>
          <w:sz w:val="20"/>
          <w:szCs w:val="20"/>
        </w:rPr>
        <w:t>Döşeme</w:t>
      </w:r>
      <w:r w:rsidRPr="00DA25F4" w:rsidDel="00F76E23">
        <w:rPr>
          <w:rFonts w:ascii="Arial" w:hAnsi="Arial" w:cs="Arial"/>
          <w:sz w:val="20"/>
          <w:szCs w:val="20"/>
        </w:rPr>
        <w:t xml:space="preserve"> </w:t>
      </w:r>
      <w:r w:rsidRPr="00DA25F4">
        <w:rPr>
          <w:rFonts w:ascii="Arial" w:hAnsi="Arial" w:cs="Arial"/>
          <w:sz w:val="20"/>
          <w:szCs w:val="20"/>
        </w:rPr>
        <w:t>ve demirbaşlar</w:t>
      </w:r>
      <w:r w:rsidRPr="00DA25F4" w:rsidDel="00F76E23">
        <w:rPr>
          <w:rFonts w:ascii="Arial" w:hAnsi="Arial" w:cs="Arial"/>
          <w:sz w:val="20"/>
          <w:szCs w:val="20"/>
        </w:rPr>
        <w:t xml:space="preserve"> </w:t>
      </w:r>
      <w:r w:rsidRPr="00DA25F4">
        <w:rPr>
          <w:rFonts w:ascii="Arial" w:hAnsi="Arial" w:cs="Arial"/>
          <w:sz w:val="20"/>
          <w:szCs w:val="20"/>
        </w:rPr>
        <w:tab/>
        <w:t>839.421</w:t>
      </w:r>
      <w:r w:rsidRPr="00DA25F4">
        <w:rPr>
          <w:rFonts w:ascii="Arial" w:hAnsi="Arial" w:cs="Arial"/>
          <w:sz w:val="20"/>
          <w:szCs w:val="20"/>
        </w:rPr>
        <w:tab/>
        <w:t xml:space="preserve"> 3.934</w:t>
      </w:r>
      <w:r w:rsidRPr="00DA25F4">
        <w:rPr>
          <w:rFonts w:ascii="Arial" w:hAnsi="Arial" w:cs="Arial"/>
          <w:sz w:val="20"/>
          <w:szCs w:val="20"/>
        </w:rPr>
        <w:tab/>
        <w:t xml:space="preserve"> -</w:t>
      </w:r>
      <w:r w:rsidRPr="00DA25F4">
        <w:rPr>
          <w:rFonts w:ascii="Arial" w:hAnsi="Arial" w:cs="Arial"/>
          <w:sz w:val="20"/>
          <w:szCs w:val="20"/>
        </w:rPr>
        <w:tab/>
        <w:t>-</w:t>
      </w:r>
      <w:r w:rsidRPr="00DA25F4">
        <w:rPr>
          <w:rFonts w:ascii="Arial" w:hAnsi="Arial" w:cs="Arial"/>
          <w:sz w:val="20"/>
          <w:szCs w:val="20"/>
        </w:rPr>
        <w:tab/>
        <w:t xml:space="preserve">  843.355</w:t>
      </w:r>
    </w:p>
    <w:p w:rsidR="007B59DE" w:rsidRPr="00DA25F4" w:rsidRDefault="007B59DE" w:rsidP="007B59DE">
      <w:pPr>
        <w:widowControl w:val="0"/>
        <w:pBdr>
          <w:bottom w:val="single" w:sz="4" w:space="0" w:color="auto"/>
        </w:pBdr>
        <w:tabs>
          <w:tab w:val="decimal" w:pos="3686"/>
          <w:tab w:val="decimal" w:pos="4820"/>
          <w:tab w:val="decimal" w:pos="6215"/>
          <w:tab w:val="decimal" w:pos="7655"/>
          <w:tab w:val="decimal" w:pos="9071"/>
        </w:tabs>
        <w:jc w:val="both"/>
        <w:rPr>
          <w:rFonts w:ascii="Arial" w:hAnsi="Arial" w:cs="Arial"/>
          <w:sz w:val="20"/>
          <w:szCs w:val="20"/>
        </w:rPr>
      </w:pPr>
      <w:r w:rsidRPr="00DA25F4">
        <w:rPr>
          <w:rFonts w:ascii="Arial" w:hAnsi="Arial" w:cs="Arial"/>
          <w:sz w:val="20"/>
          <w:szCs w:val="20"/>
        </w:rPr>
        <w:t>Özel maliyetler</w:t>
      </w:r>
      <w:r w:rsidRPr="00DA25F4">
        <w:rPr>
          <w:rFonts w:ascii="Arial" w:hAnsi="Arial" w:cs="Arial"/>
          <w:sz w:val="20"/>
          <w:szCs w:val="20"/>
        </w:rPr>
        <w:tab/>
        <w:t>96.618</w:t>
      </w:r>
      <w:r w:rsidRPr="00DA25F4">
        <w:rPr>
          <w:rFonts w:ascii="Arial" w:hAnsi="Arial" w:cs="Arial"/>
          <w:sz w:val="20"/>
          <w:szCs w:val="20"/>
        </w:rPr>
        <w:tab/>
        <w:t>-</w:t>
      </w:r>
      <w:r w:rsidRPr="00DA25F4">
        <w:rPr>
          <w:rFonts w:ascii="Arial" w:hAnsi="Arial" w:cs="Arial"/>
          <w:sz w:val="20"/>
          <w:szCs w:val="20"/>
        </w:rPr>
        <w:tab/>
        <w:t>-</w:t>
      </w:r>
      <w:r w:rsidRPr="00DA25F4">
        <w:rPr>
          <w:rFonts w:ascii="Arial" w:hAnsi="Arial" w:cs="Arial"/>
          <w:sz w:val="20"/>
          <w:szCs w:val="20"/>
        </w:rPr>
        <w:tab/>
        <w:t>-</w:t>
      </w:r>
      <w:r w:rsidRPr="00DA25F4">
        <w:rPr>
          <w:rFonts w:ascii="Arial" w:hAnsi="Arial" w:cs="Arial"/>
          <w:sz w:val="20"/>
          <w:szCs w:val="20"/>
        </w:rPr>
        <w:tab/>
        <w:t xml:space="preserve"> 96.618</w:t>
      </w:r>
    </w:p>
    <w:p w:rsidR="007B59DE" w:rsidRPr="00DA25F4" w:rsidRDefault="007B59DE" w:rsidP="007B59DE">
      <w:pPr>
        <w:widowControl w:val="0"/>
        <w:jc w:val="both"/>
        <w:rPr>
          <w:rFonts w:ascii="Arial" w:hAnsi="Arial" w:cs="Arial"/>
          <w:b/>
          <w:sz w:val="20"/>
          <w:szCs w:val="20"/>
        </w:rPr>
      </w:pPr>
    </w:p>
    <w:p w:rsidR="007B59DE" w:rsidRPr="00DA25F4" w:rsidRDefault="007B59DE" w:rsidP="007B59DE">
      <w:pPr>
        <w:widowControl w:val="0"/>
        <w:pBdr>
          <w:bottom w:val="single" w:sz="12" w:space="1" w:color="auto"/>
        </w:pBdr>
        <w:tabs>
          <w:tab w:val="decimal" w:pos="3686"/>
          <w:tab w:val="decimal" w:pos="4820"/>
          <w:tab w:val="decimal" w:pos="6215"/>
          <w:tab w:val="decimal" w:pos="7655"/>
          <w:tab w:val="decimal" w:pos="9071"/>
        </w:tabs>
        <w:jc w:val="both"/>
        <w:rPr>
          <w:rFonts w:ascii="Arial" w:hAnsi="Arial" w:cs="Arial"/>
          <w:sz w:val="20"/>
          <w:szCs w:val="20"/>
        </w:rPr>
      </w:pPr>
      <w:r w:rsidRPr="00DA25F4">
        <w:rPr>
          <w:rFonts w:ascii="Arial" w:hAnsi="Arial" w:cs="Arial"/>
          <w:b/>
          <w:bCs/>
          <w:sz w:val="20"/>
          <w:szCs w:val="20"/>
        </w:rPr>
        <w:tab/>
        <w:t xml:space="preserve">     3.111.077 </w:t>
      </w:r>
      <w:r w:rsidR="00DB7089" w:rsidRPr="00DA25F4">
        <w:rPr>
          <w:rFonts w:ascii="Arial" w:hAnsi="Arial" w:cs="Arial"/>
          <w:b/>
          <w:bCs/>
          <w:sz w:val="20"/>
          <w:szCs w:val="20"/>
        </w:rPr>
        <w:tab/>
      </w:r>
      <w:r w:rsidR="00FF526A" w:rsidRPr="00DA25F4">
        <w:rPr>
          <w:rFonts w:ascii="Arial" w:hAnsi="Arial" w:cs="Arial"/>
          <w:b/>
          <w:bCs/>
          <w:sz w:val="20"/>
          <w:szCs w:val="20"/>
        </w:rPr>
        <w:t>3.93</w:t>
      </w:r>
      <w:r w:rsidR="000200E2" w:rsidRPr="00DA25F4">
        <w:rPr>
          <w:rFonts w:ascii="Arial" w:hAnsi="Arial" w:cs="Arial"/>
          <w:b/>
          <w:bCs/>
          <w:sz w:val="20"/>
          <w:szCs w:val="20"/>
        </w:rPr>
        <w:t>4</w:t>
      </w:r>
      <w:r w:rsidR="00FF526A" w:rsidRPr="00DA25F4">
        <w:rPr>
          <w:rFonts w:ascii="Arial" w:hAnsi="Arial" w:cs="Arial"/>
          <w:b/>
          <w:bCs/>
          <w:sz w:val="20"/>
          <w:szCs w:val="20"/>
        </w:rPr>
        <w:t xml:space="preserve"> </w:t>
      </w:r>
      <w:r w:rsidR="00FF526A" w:rsidRPr="00DA25F4">
        <w:rPr>
          <w:rFonts w:ascii="Arial" w:hAnsi="Arial" w:cs="Arial"/>
          <w:b/>
          <w:bCs/>
          <w:sz w:val="20"/>
          <w:szCs w:val="20"/>
        </w:rPr>
        <w:tab/>
      </w:r>
      <w:r w:rsidR="00FF526A" w:rsidRPr="00DA25F4">
        <w:rPr>
          <w:rFonts w:ascii="Arial" w:hAnsi="Arial" w:cs="Arial"/>
          <w:b/>
          <w:bCs/>
          <w:sz w:val="20"/>
          <w:szCs w:val="20"/>
        </w:rPr>
        <w:tab/>
      </w:r>
      <w:r w:rsidR="00FF526A" w:rsidRPr="00DA25F4">
        <w:rPr>
          <w:rFonts w:ascii="Arial" w:hAnsi="Arial" w:cs="Arial"/>
          <w:b/>
          <w:bCs/>
          <w:sz w:val="20"/>
          <w:szCs w:val="20"/>
        </w:rPr>
        <w:tab/>
      </w:r>
      <w:r w:rsidRPr="00DA25F4">
        <w:rPr>
          <w:rFonts w:ascii="Arial" w:hAnsi="Arial" w:cs="Arial"/>
          <w:b/>
          <w:bCs/>
          <w:sz w:val="20"/>
          <w:szCs w:val="20"/>
        </w:rPr>
        <w:t xml:space="preserve"> 3.115.011</w:t>
      </w:r>
    </w:p>
    <w:p w:rsidR="007B59DE" w:rsidRPr="00DA25F4" w:rsidRDefault="007B59DE" w:rsidP="007B59DE">
      <w:pPr>
        <w:widowControl w:val="0"/>
        <w:jc w:val="both"/>
        <w:rPr>
          <w:rFonts w:ascii="Arial" w:hAnsi="Arial" w:cs="Arial"/>
          <w:b/>
          <w:sz w:val="20"/>
          <w:szCs w:val="20"/>
        </w:rPr>
      </w:pPr>
    </w:p>
    <w:p w:rsidR="007B59DE" w:rsidRPr="00DA25F4" w:rsidRDefault="007B59DE" w:rsidP="007B59DE">
      <w:pPr>
        <w:widowControl w:val="0"/>
        <w:tabs>
          <w:tab w:val="decimal" w:pos="3686"/>
          <w:tab w:val="decimal" w:pos="4820"/>
          <w:tab w:val="decimal" w:pos="6215"/>
          <w:tab w:val="decimal" w:pos="7655"/>
          <w:tab w:val="decimal" w:pos="9071"/>
        </w:tabs>
        <w:jc w:val="both"/>
        <w:rPr>
          <w:rFonts w:ascii="Arial" w:hAnsi="Arial" w:cs="Arial"/>
          <w:b/>
          <w:sz w:val="20"/>
          <w:szCs w:val="20"/>
        </w:rPr>
      </w:pPr>
      <w:r w:rsidRPr="00DA25F4">
        <w:rPr>
          <w:rFonts w:ascii="Arial" w:hAnsi="Arial" w:cs="Arial"/>
          <w:b/>
          <w:sz w:val="20"/>
          <w:szCs w:val="20"/>
        </w:rPr>
        <w:t>Birikmiş Amortisman</w:t>
      </w:r>
    </w:p>
    <w:p w:rsidR="007B59DE" w:rsidRPr="00DA25F4" w:rsidRDefault="007B59DE" w:rsidP="007B59DE">
      <w:pPr>
        <w:widowControl w:val="0"/>
        <w:jc w:val="both"/>
        <w:rPr>
          <w:rFonts w:ascii="Arial" w:hAnsi="Arial" w:cs="Arial"/>
          <w:b/>
          <w:sz w:val="20"/>
          <w:szCs w:val="20"/>
        </w:rPr>
      </w:pPr>
    </w:p>
    <w:p w:rsidR="007B59DE" w:rsidRPr="00DA25F4" w:rsidRDefault="007B59DE" w:rsidP="007B59DE">
      <w:pPr>
        <w:widowControl w:val="0"/>
        <w:tabs>
          <w:tab w:val="decimal" w:pos="3686"/>
          <w:tab w:val="decimal" w:pos="4820"/>
          <w:tab w:val="decimal" w:pos="6215"/>
          <w:tab w:val="decimal" w:pos="7655"/>
          <w:tab w:val="decimal" w:pos="9071"/>
        </w:tabs>
        <w:jc w:val="both"/>
        <w:rPr>
          <w:rFonts w:ascii="Arial" w:hAnsi="Arial" w:cs="Arial"/>
          <w:sz w:val="20"/>
          <w:szCs w:val="20"/>
        </w:rPr>
      </w:pPr>
      <w:r w:rsidRPr="00DA25F4">
        <w:rPr>
          <w:rFonts w:ascii="Arial" w:hAnsi="Arial" w:cs="Arial"/>
          <w:sz w:val="20"/>
          <w:szCs w:val="20"/>
        </w:rPr>
        <w:t>Arsa ve binalar</w:t>
      </w:r>
      <w:r w:rsidRPr="00DA25F4">
        <w:rPr>
          <w:rFonts w:ascii="Arial" w:hAnsi="Arial" w:cs="Arial"/>
          <w:sz w:val="20"/>
          <w:szCs w:val="20"/>
        </w:rPr>
        <w:tab/>
        <w:t>(283.616)</w:t>
      </w:r>
      <w:r w:rsidRPr="00DA25F4">
        <w:rPr>
          <w:rFonts w:ascii="Arial" w:hAnsi="Arial" w:cs="Arial"/>
          <w:sz w:val="20"/>
          <w:szCs w:val="20"/>
        </w:rPr>
        <w:tab/>
        <w:t xml:space="preserve"> (10.573)</w:t>
      </w:r>
      <w:r w:rsidRPr="00DA25F4">
        <w:rPr>
          <w:rFonts w:ascii="Arial" w:hAnsi="Arial" w:cs="Arial"/>
          <w:sz w:val="20"/>
          <w:szCs w:val="20"/>
        </w:rPr>
        <w:tab/>
      </w:r>
      <w:r w:rsidRPr="00DA25F4">
        <w:rPr>
          <w:rFonts w:ascii="Arial" w:hAnsi="Arial" w:cs="Arial"/>
          <w:sz w:val="20"/>
          <w:szCs w:val="20"/>
        </w:rPr>
        <w:tab/>
      </w:r>
      <w:r w:rsidRPr="00DA25F4">
        <w:rPr>
          <w:rFonts w:ascii="Arial" w:hAnsi="Arial" w:cs="Arial"/>
          <w:sz w:val="20"/>
          <w:szCs w:val="20"/>
        </w:rPr>
        <w:tab/>
        <w:t xml:space="preserve"> (294.189)</w:t>
      </w:r>
    </w:p>
    <w:p w:rsidR="007B59DE" w:rsidRPr="00DA25F4" w:rsidRDefault="007B59DE" w:rsidP="007B59DE">
      <w:pPr>
        <w:widowControl w:val="0"/>
        <w:tabs>
          <w:tab w:val="decimal" w:pos="3686"/>
          <w:tab w:val="decimal" w:pos="4820"/>
          <w:tab w:val="decimal" w:pos="6215"/>
          <w:tab w:val="decimal" w:pos="7655"/>
          <w:tab w:val="decimal" w:pos="9071"/>
        </w:tabs>
        <w:jc w:val="both"/>
        <w:rPr>
          <w:rFonts w:ascii="Arial" w:hAnsi="Arial" w:cs="Arial"/>
          <w:sz w:val="20"/>
          <w:szCs w:val="20"/>
        </w:rPr>
      </w:pPr>
      <w:r w:rsidRPr="00DA25F4">
        <w:rPr>
          <w:rFonts w:ascii="Arial" w:hAnsi="Arial" w:cs="Arial"/>
          <w:sz w:val="20"/>
          <w:szCs w:val="20"/>
        </w:rPr>
        <w:t>Makine, tesis ve cihazlar</w:t>
      </w:r>
      <w:r w:rsidRPr="00DA25F4">
        <w:rPr>
          <w:rFonts w:ascii="Arial" w:hAnsi="Arial" w:cs="Arial"/>
          <w:sz w:val="20"/>
          <w:szCs w:val="20"/>
        </w:rPr>
        <w:tab/>
        <w:t>(52.531)</w:t>
      </w:r>
      <w:r w:rsidRPr="00DA25F4">
        <w:rPr>
          <w:rFonts w:ascii="Arial" w:hAnsi="Arial" w:cs="Arial"/>
          <w:sz w:val="20"/>
          <w:szCs w:val="20"/>
        </w:rPr>
        <w:tab/>
        <w:t>(942)</w:t>
      </w:r>
      <w:r w:rsidRPr="00DA25F4">
        <w:rPr>
          <w:rFonts w:ascii="Arial" w:hAnsi="Arial" w:cs="Arial"/>
          <w:sz w:val="20"/>
          <w:szCs w:val="20"/>
        </w:rPr>
        <w:tab/>
        <w:t>-</w:t>
      </w:r>
      <w:r w:rsidRPr="00DA25F4">
        <w:rPr>
          <w:rFonts w:ascii="Arial" w:hAnsi="Arial" w:cs="Arial"/>
          <w:sz w:val="20"/>
          <w:szCs w:val="20"/>
        </w:rPr>
        <w:tab/>
        <w:t>-</w:t>
      </w:r>
      <w:r w:rsidRPr="00DA25F4">
        <w:rPr>
          <w:rFonts w:ascii="Arial" w:hAnsi="Arial" w:cs="Arial"/>
          <w:sz w:val="20"/>
          <w:szCs w:val="20"/>
        </w:rPr>
        <w:tab/>
        <w:t>(53.473)</w:t>
      </w:r>
    </w:p>
    <w:p w:rsidR="007B59DE" w:rsidRPr="00DA25F4" w:rsidRDefault="007B59DE" w:rsidP="007B59DE">
      <w:pPr>
        <w:widowControl w:val="0"/>
        <w:tabs>
          <w:tab w:val="decimal" w:pos="3686"/>
          <w:tab w:val="decimal" w:pos="4820"/>
          <w:tab w:val="decimal" w:pos="6215"/>
          <w:tab w:val="decimal" w:pos="7655"/>
          <w:tab w:val="decimal" w:pos="9071"/>
        </w:tabs>
        <w:jc w:val="both"/>
        <w:rPr>
          <w:rFonts w:ascii="Arial" w:hAnsi="Arial" w:cs="Arial"/>
          <w:sz w:val="20"/>
          <w:szCs w:val="20"/>
        </w:rPr>
      </w:pPr>
      <w:r w:rsidRPr="00DA25F4">
        <w:rPr>
          <w:rFonts w:ascii="Arial" w:hAnsi="Arial" w:cs="Arial"/>
          <w:sz w:val="20"/>
          <w:szCs w:val="20"/>
        </w:rPr>
        <w:t>Taşıt araçları</w:t>
      </w:r>
      <w:r w:rsidRPr="00DA25F4">
        <w:rPr>
          <w:rFonts w:ascii="Arial" w:hAnsi="Arial" w:cs="Arial"/>
          <w:sz w:val="20"/>
          <w:szCs w:val="20"/>
        </w:rPr>
        <w:tab/>
        <w:t>(58.656)</w:t>
      </w:r>
      <w:r w:rsidRPr="00DA25F4">
        <w:rPr>
          <w:rFonts w:ascii="Arial" w:hAnsi="Arial" w:cs="Arial"/>
          <w:sz w:val="20"/>
          <w:szCs w:val="20"/>
        </w:rPr>
        <w:tab/>
        <w:t>(3.242)</w:t>
      </w:r>
      <w:r w:rsidRPr="00DA25F4">
        <w:rPr>
          <w:rFonts w:ascii="Arial" w:hAnsi="Arial" w:cs="Arial"/>
          <w:sz w:val="20"/>
          <w:szCs w:val="20"/>
        </w:rPr>
        <w:tab/>
        <w:t xml:space="preserve"> -</w:t>
      </w:r>
      <w:r w:rsidRPr="00DA25F4">
        <w:rPr>
          <w:rFonts w:ascii="Arial" w:hAnsi="Arial" w:cs="Arial"/>
          <w:sz w:val="20"/>
          <w:szCs w:val="20"/>
        </w:rPr>
        <w:tab/>
        <w:t>-</w:t>
      </w:r>
      <w:r w:rsidRPr="00DA25F4">
        <w:rPr>
          <w:rFonts w:ascii="Arial" w:hAnsi="Arial" w:cs="Arial"/>
          <w:sz w:val="20"/>
          <w:szCs w:val="20"/>
        </w:rPr>
        <w:tab/>
        <w:t xml:space="preserve"> (61.898)</w:t>
      </w:r>
    </w:p>
    <w:p w:rsidR="007B59DE" w:rsidRPr="00DA25F4" w:rsidRDefault="007B59DE" w:rsidP="007B59DE">
      <w:pPr>
        <w:widowControl w:val="0"/>
        <w:tabs>
          <w:tab w:val="decimal" w:pos="3686"/>
          <w:tab w:val="decimal" w:pos="4820"/>
          <w:tab w:val="decimal" w:pos="6215"/>
          <w:tab w:val="decimal" w:pos="7655"/>
          <w:tab w:val="decimal" w:pos="9071"/>
        </w:tabs>
        <w:jc w:val="both"/>
        <w:rPr>
          <w:rFonts w:ascii="Arial" w:hAnsi="Arial" w:cs="Arial"/>
          <w:sz w:val="20"/>
          <w:szCs w:val="20"/>
        </w:rPr>
      </w:pPr>
      <w:r w:rsidRPr="00DA25F4">
        <w:rPr>
          <w:rFonts w:ascii="Arial" w:hAnsi="Arial" w:cs="Arial"/>
          <w:sz w:val="20"/>
          <w:szCs w:val="20"/>
        </w:rPr>
        <w:t>Döşeme</w:t>
      </w:r>
      <w:r w:rsidRPr="00DA25F4" w:rsidDel="00F76E23">
        <w:rPr>
          <w:rFonts w:ascii="Arial" w:hAnsi="Arial" w:cs="Arial"/>
          <w:sz w:val="20"/>
          <w:szCs w:val="20"/>
        </w:rPr>
        <w:t xml:space="preserve"> </w:t>
      </w:r>
      <w:r w:rsidRPr="00DA25F4">
        <w:rPr>
          <w:rFonts w:ascii="Arial" w:hAnsi="Arial" w:cs="Arial"/>
          <w:sz w:val="20"/>
          <w:szCs w:val="20"/>
        </w:rPr>
        <w:t>ve demirbaşlar</w:t>
      </w:r>
      <w:r w:rsidRPr="00DA25F4" w:rsidDel="00F76E23">
        <w:rPr>
          <w:rFonts w:ascii="Arial" w:hAnsi="Arial" w:cs="Arial"/>
          <w:sz w:val="20"/>
          <w:szCs w:val="20"/>
        </w:rPr>
        <w:t xml:space="preserve"> </w:t>
      </w:r>
      <w:r w:rsidRPr="00DA25F4">
        <w:rPr>
          <w:rFonts w:ascii="Arial" w:hAnsi="Arial" w:cs="Arial"/>
          <w:sz w:val="20"/>
          <w:szCs w:val="20"/>
        </w:rPr>
        <w:tab/>
        <w:t>(710.234)</w:t>
      </w:r>
      <w:r w:rsidRPr="00DA25F4">
        <w:rPr>
          <w:rFonts w:ascii="Arial" w:hAnsi="Arial" w:cs="Arial"/>
          <w:sz w:val="20"/>
          <w:szCs w:val="20"/>
        </w:rPr>
        <w:tab/>
        <w:t xml:space="preserve"> (22.273)</w:t>
      </w:r>
      <w:r w:rsidRPr="00DA25F4">
        <w:rPr>
          <w:rFonts w:ascii="Arial" w:hAnsi="Arial" w:cs="Arial"/>
          <w:sz w:val="20"/>
          <w:szCs w:val="20"/>
        </w:rPr>
        <w:tab/>
        <w:t xml:space="preserve"> -</w:t>
      </w:r>
      <w:r w:rsidRPr="00DA25F4">
        <w:rPr>
          <w:rFonts w:ascii="Arial" w:hAnsi="Arial" w:cs="Arial"/>
          <w:sz w:val="20"/>
          <w:szCs w:val="20"/>
        </w:rPr>
        <w:tab/>
        <w:t>-</w:t>
      </w:r>
      <w:r w:rsidRPr="00DA25F4">
        <w:rPr>
          <w:rFonts w:ascii="Arial" w:hAnsi="Arial" w:cs="Arial"/>
          <w:sz w:val="20"/>
          <w:szCs w:val="20"/>
        </w:rPr>
        <w:tab/>
        <w:t xml:space="preserve"> (732.507)</w:t>
      </w:r>
    </w:p>
    <w:p w:rsidR="007B59DE" w:rsidRPr="00DA25F4" w:rsidRDefault="007B59DE" w:rsidP="007B59DE">
      <w:pPr>
        <w:widowControl w:val="0"/>
        <w:pBdr>
          <w:bottom w:val="single" w:sz="4" w:space="0" w:color="auto"/>
        </w:pBdr>
        <w:tabs>
          <w:tab w:val="decimal" w:pos="3686"/>
          <w:tab w:val="decimal" w:pos="4820"/>
          <w:tab w:val="decimal" w:pos="6215"/>
          <w:tab w:val="decimal" w:pos="7655"/>
          <w:tab w:val="decimal" w:pos="9071"/>
        </w:tabs>
        <w:jc w:val="both"/>
        <w:rPr>
          <w:rFonts w:ascii="Arial" w:hAnsi="Arial" w:cs="Arial"/>
          <w:sz w:val="20"/>
          <w:szCs w:val="20"/>
        </w:rPr>
      </w:pPr>
      <w:r w:rsidRPr="00DA25F4">
        <w:rPr>
          <w:rFonts w:ascii="Arial" w:hAnsi="Arial" w:cs="Arial"/>
          <w:sz w:val="20"/>
          <w:szCs w:val="20"/>
        </w:rPr>
        <w:t>Özel maliyetler</w:t>
      </w:r>
      <w:r w:rsidRPr="00DA25F4">
        <w:rPr>
          <w:rFonts w:ascii="Arial" w:hAnsi="Arial" w:cs="Arial"/>
          <w:sz w:val="20"/>
          <w:szCs w:val="20"/>
        </w:rPr>
        <w:tab/>
        <w:t>(85.557)</w:t>
      </w:r>
      <w:r w:rsidRPr="00DA25F4">
        <w:rPr>
          <w:rFonts w:ascii="Arial" w:hAnsi="Arial" w:cs="Arial"/>
          <w:sz w:val="20"/>
          <w:szCs w:val="20"/>
        </w:rPr>
        <w:tab/>
        <w:t>(1.203)</w:t>
      </w:r>
      <w:r w:rsidRPr="00DA25F4">
        <w:rPr>
          <w:rFonts w:ascii="Arial" w:hAnsi="Arial" w:cs="Arial"/>
          <w:sz w:val="20"/>
          <w:szCs w:val="20"/>
        </w:rPr>
        <w:tab/>
        <w:t>-</w:t>
      </w:r>
      <w:r w:rsidRPr="00DA25F4">
        <w:rPr>
          <w:rFonts w:ascii="Arial" w:hAnsi="Arial" w:cs="Arial"/>
          <w:sz w:val="20"/>
          <w:szCs w:val="20"/>
        </w:rPr>
        <w:tab/>
        <w:t>-</w:t>
      </w:r>
      <w:r w:rsidRPr="00DA25F4">
        <w:rPr>
          <w:rFonts w:ascii="Arial" w:hAnsi="Arial" w:cs="Arial"/>
          <w:sz w:val="20"/>
          <w:szCs w:val="20"/>
        </w:rPr>
        <w:tab/>
        <w:t xml:space="preserve"> (86.760)</w:t>
      </w:r>
    </w:p>
    <w:p w:rsidR="007B59DE" w:rsidRPr="00DA25F4" w:rsidRDefault="007B59DE" w:rsidP="007B59DE">
      <w:pPr>
        <w:widowControl w:val="0"/>
        <w:jc w:val="both"/>
        <w:rPr>
          <w:rFonts w:ascii="Arial" w:hAnsi="Arial" w:cs="Arial"/>
          <w:b/>
          <w:sz w:val="20"/>
          <w:szCs w:val="20"/>
        </w:rPr>
      </w:pPr>
    </w:p>
    <w:p w:rsidR="007B59DE" w:rsidRPr="00DA25F4" w:rsidRDefault="007B59DE" w:rsidP="007B59DE">
      <w:pPr>
        <w:widowControl w:val="0"/>
        <w:pBdr>
          <w:bottom w:val="single" w:sz="12" w:space="1" w:color="auto"/>
        </w:pBdr>
        <w:tabs>
          <w:tab w:val="decimal" w:pos="3686"/>
          <w:tab w:val="decimal" w:pos="4820"/>
          <w:tab w:val="decimal" w:pos="6215"/>
          <w:tab w:val="decimal" w:pos="7655"/>
          <w:tab w:val="decimal" w:pos="9071"/>
        </w:tabs>
        <w:jc w:val="both"/>
        <w:rPr>
          <w:rFonts w:ascii="Arial" w:hAnsi="Arial" w:cs="Arial"/>
          <w:sz w:val="20"/>
          <w:szCs w:val="20"/>
        </w:rPr>
      </w:pPr>
      <w:r w:rsidRPr="00DA25F4">
        <w:rPr>
          <w:rFonts w:ascii="Arial" w:hAnsi="Arial" w:cs="Arial"/>
          <w:b/>
          <w:sz w:val="20"/>
          <w:szCs w:val="20"/>
        </w:rPr>
        <w:tab/>
        <w:t xml:space="preserve">                  (1.190.594) </w:t>
      </w:r>
      <w:r w:rsidR="00FF526A" w:rsidRPr="00DA25F4">
        <w:rPr>
          <w:rFonts w:ascii="Arial" w:hAnsi="Arial" w:cs="Arial"/>
          <w:b/>
          <w:sz w:val="20"/>
          <w:szCs w:val="20"/>
        </w:rPr>
        <w:tab/>
      </w:r>
      <w:r w:rsidRPr="00DA25F4">
        <w:rPr>
          <w:rFonts w:ascii="Arial" w:hAnsi="Arial" w:cs="Arial"/>
          <w:b/>
          <w:sz w:val="20"/>
          <w:szCs w:val="20"/>
        </w:rPr>
        <w:t xml:space="preserve"> (38.233)  </w:t>
      </w:r>
      <w:r w:rsidR="00FF526A" w:rsidRPr="00DA25F4">
        <w:rPr>
          <w:rFonts w:ascii="Arial" w:hAnsi="Arial" w:cs="Arial"/>
          <w:b/>
          <w:sz w:val="20"/>
          <w:szCs w:val="20"/>
        </w:rPr>
        <w:tab/>
      </w:r>
      <w:r w:rsidR="00FF526A" w:rsidRPr="00DA25F4">
        <w:rPr>
          <w:rFonts w:ascii="Arial" w:hAnsi="Arial" w:cs="Arial"/>
          <w:b/>
          <w:sz w:val="20"/>
          <w:szCs w:val="20"/>
        </w:rPr>
        <w:tab/>
      </w:r>
      <w:r w:rsidR="00FF526A" w:rsidRPr="00DA25F4">
        <w:rPr>
          <w:rFonts w:ascii="Arial" w:hAnsi="Arial" w:cs="Arial"/>
          <w:b/>
          <w:sz w:val="20"/>
          <w:szCs w:val="20"/>
        </w:rPr>
        <w:tab/>
      </w:r>
      <w:r w:rsidRPr="00DA25F4">
        <w:rPr>
          <w:rFonts w:ascii="Arial" w:hAnsi="Arial" w:cs="Arial"/>
          <w:b/>
          <w:sz w:val="20"/>
          <w:szCs w:val="20"/>
        </w:rPr>
        <w:t xml:space="preserve"> (1.228.827)</w:t>
      </w:r>
    </w:p>
    <w:p w:rsidR="007B59DE" w:rsidRPr="00DA25F4" w:rsidRDefault="007B59DE" w:rsidP="007B59DE">
      <w:pPr>
        <w:widowControl w:val="0"/>
        <w:jc w:val="both"/>
        <w:rPr>
          <w:rFonts w:ascii="Arial" w:hAnsi="Arial" w:cs="Arial"/>
          <w:b/>
          <w:sz w:val="20"/>
          <w:szCs w:val="20"/>
        </w:rPr>
      </w:pPr>
    </w:p>
    <w:p w:rsidR="007B59DE" w:rsidRPr="00DA25F4" w:rsidRDefault="007B59DE" w:rsidP="007B59DE">
      <w:pPr>
        <w:widowControl w:val="0"/>
        <w:pBdr>
          <w:bottom w:val="single" w:sz="12" w:space="1" w:color="auto"/>
        </w:pBdr>
        <w:tabs>
          <w:tab w:val="decimal" w:pos="3686"/>
          <w:tab w:val="decimal" w:pos="4820"/>
          <w:tab w:val="decimal" w:pos="6215"/>
          <w:tab w:val="decimal" w:pos="7655"/>
          <w:tab w:val="decimal" w:pos="9071"/>
        </w:tabs>
        <w:jc w:val="both"/>
        <w:rPr>
          <w:rFonts w:ascii="Arial" w:hAnsi="Arial" w:cs="Arial"/>
          <w:sz w:val="20"/>
          <w:szCs w:val="20"/>
        </w:rPr>
      </w:pPr>
      <w:r w:rsidRPr="00DA25F4">
        <w:rPr>
          <w:rFonts w:ascii="Arial" w:hAnsi="Arial" w:cs="Arial"/>
          <w:b/>
          <w:sz w:val="20"/>
          <w:szCs w:val="20"/>
        </w:rPr>
        <w:t>Net kayıtlı değer</w:t>
      </w:r>
      <w:r w:rsidRPr="00DA25F4">
        <w:rPr>
          <w:rFonts w:ascii="Arial" w:hAnsi="Arial" w:cs="Arial"/>
          <w:b/>
          <w:sz w:val="20"/>
          <w:szCs w:val="20"/>
        </w:rPr>
        <w:tab/>
        <w:t xml:space="preserve">1.920.483 </w:t>
      </w:r>
      <w:r w:rsidR="00FF526A" w:rsidRPr="00DA25F4">
        <w:rPr>
          <w:rFonts w:ascii="Arial" w:hAnsi="Arial" w:cs="Arial"/>
          <w:b/>
          <w:sz w:val="20"/>
          <w:szCs w:val="20"/>
        </w:rPr>
        <w:tab/>
      </w:r>
      <w:r w:rsidR="00FF526A" w:rsidRPr="00DA25F4">
        <w:rPr>
          <w:rFonts w:ascii="Arial" w:hAnsi="Arial" w:cs="Arial"/>
          <w:b/>
          <w:sz w:val="20"/>
          <w:szCs w:val="20"/>
        </w:rPr>
        <w:tab/>
      </w:r>
      <w:r w:rsidR="00FF526A" w:rsidRPr="00DA25F4">
        <w:rPr>
          <w:rFonts w:ascii="Arial" w:hAnsi="Arial" w:cs="Arial"/>
          <w:b/>
          <w:sz w:val="20"/>
          <w:szCs w:val="20"/>
        </w:rPr>
        <w:tab/>
      </w:r>
      <w:r w:rsidR="00FF526A" w:rsidRPr="00DA25F4">
        <w:rPr>
          <w:rFonts w:ascii="Arial" w:hAnsi="Arial" w:cs="Arial"/>
          <w:b/>
          <w:sz w:val="20"/>
          <w:szCs w:val="20"/>
        </w:rPr>
        <w:tab/>
      </w:r>
      <w:r w:rsidRPr="00DA25F4">
        <w:rPr>
          <w:rFonts w:ascii="Arial" w:hAnsi="Arial" w:cs="Arial"/>
          <w:b/>
          <w:sz w:val="20"/>
          <w:szCs w:val="20"/>
        </w:rPr>
        <w:t>1.886.184</w:t>
      </w:r>
    </w:p>
    <w:p w:rsidR="007B59DE" w:rsidRPr="00DA25F4" w:rsidRDefault="007B59DE" w:rsidP="007B59DE">
      <w:pPr>
        <w:widowControl w:val="0"/>
        <w:jc w:val="both"/>
        <w:rPr>
          <w:rFonts w:ascii="Arial" w:hAnsi="Arial" w:cs="Arial"/>
          <w:b/>
          <w:sz w:val="16"/>
          <w:szCs w:val="16"/>
          <w:highlight w:val="yellow"/>
        </w:rPr>
      </w:pPr>
    </w:p>
    <w:p w:rsidR="00DB7089" w:rsidRPr="00DA25F4" w:rsidRDefault="00DB7089">
      <w:pPr>
        <w:rPr>
          <w:rFonts w:ascii="Arial" w:hAnsi="Arial" w:cs="Arial"/>
          <w:b/>
          <w:sz w:val="20"/>
          <w:szCs w:val="20"/>
        </w:rPr>
      </w:pPr>
      <w:r w:rsidRPr="00DA25F4">
        <w:rPr>
          <w:rFonts w:ascii="Arial" w:hAnsi="Arial" w:cs="Arial"/>
          <w:b/>
          <w:sz w:val="20"/>
          <w:szCs w:val="20"/>
        </w:rPr>
        <w:br w:type="page"/>
      </w:r>
    </w:p>
    <w:p w:rsidR="007B59DE" w:rsidRPr="00DA25F4" w:rsidRDefault="007B59DE" w:rsidP="007B59DE">
      <w:pPr>
        <w:widowControl w:val="0"/>
        <w:jc w:val="both"/>
        <w:rPr>
          <w:rFonts w:ascii="Arial" w:hAnsi="Arial" w:cs="Arial"/>
          <w:sz w:val="20"/>
          <w:szCs w:val="20"/>
        </w:rPr>
      </w:pPr>
      <w:r w:rsidRPr="00DA25F4">
        <w:rPr>
          <w:rFonts w:ascii="Arial" w:hAnsi="Arial" w:cs="Arial"/>
          <w:b/>
          <w:sz w:val="20"/>
          <w:szCs w:val="20"/>
        </w:rPr>
        <w:t>7.</w:t>
      </w:r>
      <w:r w:rsidRPr="00DA25F4">
        <w:rPr>
          <w:rFonts w:ascii="Arial" w:hAnsi="Arial" w:cs="Arial"/>
          <w:b/>
          <w:sz w:val="20"/>
          <w:szCs w:val="20"/>
        </w:rPr>
        <w:tab/>
        <w:t>MADDİ DURAN VARLIKLAR (Devamı)</w:t>
      </w:r>
    </w:p>
    <w:p w:rsidR="007B59DE" w:rsidRPr="00DA25F4" w:rsidRDefault="007B59DE" w:rsidP="00FD78E3">
      <w:pPr>
        <w:widowControl w:val="0"/>
        <w:jc w:val="both"/>
        <w:rPr>
          <w:rFonts w:ascii="Arial" w:hAnsi="Arial" w:cs="Arial"/>
          <w:snapToGrid w:val="0"/>
          <w:sz w:val="20"/>
          <w:szCs w:val="20"/>
        </w:rPr>
      </w:pPr>
    </w:p>
    <w:p w:rsidR="00FD78E3" w:rsidRPr="00DA25F4" w:rsidRDefault="00FD78E3" w:rsidP="00FD78E3">
      <w:pPr>
        <w:widowControl w:val="0"/>
        <w:jc w:val="both"/>
        <w:rPr>
          <w:rFonts w:ascii="Arial" w:hAnsi="Arial" w:cs="Arial"/>
          <w:snapToGrid w:val="0"/>
          <w:sz w:val="20"/>
          <w:szCs w:val="20"/>
        </w:rPr>
      </w:pPr>
      <w:r w:rsidRPr="00DA25F4">
        <w:rPr>
          <w:rFonts w:ascii="Arial" w:hAnsi="Arial" w:cs="Arial"/>
          <w:snapToGrid w:val="0"/>
          <w:sz w:val="20"/>
          <w:szCs w:val="20"/>
        </w:rPr>
        <w:t>31 Mart 2011</w:t>
      </w:r>
      <w:r w:rsidR="007B59DE" w:rsidRPr="00DA25F4">
        <w:rPr>
          <w:rFonts w:ascii="Arial" w:hAnsi="Arial" w:cs="Arial"/>
          <w:snapToGrid w:val="0"/>
          <w:sz w:val="20"/>
          <w:szCs w:val="20"/>
        </w:rPr>
        <w:t xml:space="preserve"> ve 31 Mart 2010 tarihleri</w:t>
      </w:r>
      <w:r w:rsidRPr="00DA25F4">
        <w:rPr>
          <w:rFonts w:ascii="Arial" w:hAnsi="Arial" w:cs="Arial"/>
          <w:snapToGrid w:val="0"/>
          <w:sz w:val="20"/>
          <w:szCs w:val="20"/>
        </w:rPr>
        <w:t xml:space="preserve"> itibariyle maddi duran varlıklar ü</w:t>
      </w:r>
      <w:r w:rsidR="007B59DE" w:rsidRPr="00DA25F4">
        <w:rPr>
          <w:rFonts w:ascii="Arial" w:hAnsi="Arial" w:cs="Arial"/>
          <w:snapToGrid w:val="0"/>
          <w:sz w:val="20"/>
          <w:szCs w:val="20"/>
        </w:rPr>
        <w:t>zerinde ipotek bulunmamaktadır. (31 Aralık 2010: Yoktur)</w:t>
      </w:r>
    </w:p>
    <w:p w:rsidR="00FD78E3" w:rsidRPr="00DA25F4" w:rsidRDefault="00FD78E3" w:rsidP="00FD78E3">
      <w:pPr>
        <w:widowControl w:val="0"/>
        <w:jc w:val="both"/>
        <w:rPr>
          <w:rFonts w:ascii="Arial" w:hAnsi="Arial" w:cs="Arial"/>
          <w:snapToGrid w:val="0"/>
          <w:sz w:val="20"/>
          <w:szCs w:val="20"/>
        </w:rPr>
      </w:pPr>
    </w:p>
    <w:p w:rsidR="00FD78E3" w:rsidRPr="00DA25F4" w:rsidRDefault="00FD78E3" w:rsidP="00FD78E3">
      <w:pPr>
        <w:widowControl w:val="0"/>
        <w:jc w:val="both"/>
        <w:rPr>
          <w:rFonts w:ascii="Arial" w:hAnsi="Arial" w:cs="Arial"/>
          <w:snapToGrid w:val="0"/>
          <w:sz w:val="20"/>
          <w:szCs w:val="20"/>
        </w:rPr>
      </w:pPr>
      <w:r w:rsidRPr="00DA25F4">
        <w:rPr>
          <w:rFonts w:ascii="Arial" w:hAnsi="Arial" w:cs="Arial"/>
          <w:snapToGrid w:val="0"/>
          <w:sz w:val="20"/>
          <w:szCs w:val="20"/>
        </w:rPr>
        <w:t>31 Mart 2011 tarihi itibariyle halen kullanımda olan tamamen amorti olmuş maddi</w:t>
      </w:r>
      <w:r w:rsidR="007B59DE" w:rsidRPr="00DA25F4">
        <w:rPr>
          <w:rFonts w:ascii="Arial" w:hAnsi="Arial" w:cs="Arial"/>
          <w:snapToGrid w:val="0"/>
          <w:sz w:val="20"/>
          <w:szCs w:val="20"/>
        </w:rPr>
        <w:t xml:space="preserve"> varlıkların brüt değeri 754.035</w:t>
      </w:r>
      <w:r w:rsidRPr="00DA25F4">
        <w:rPr>
          <w:rFonts w:ascii="Arial" w:hAnsi="Arial" w:cs="Arial"/>
          <w:snapToGrid w:val="0"/>
          <w:sz w:val="20"/>
          <w:szCs w:val="20"/>
        </w:rPr>
        <w:t>TL’dir (31 Aralık 2010</w:t>
      </w:r>
      <w:r w:rsidR="007B59DE" w:rsidRPr="00DA25F4">
        <w:rPr>
          <w:rFonts w:ascii="Arial" w:hAnsi="Arial" w:cs="Arial"/>
          <w:snapToGrid w:val="0"/>
          <w:sz w:val="20"/>
          <w:szCs w:val="20"/>
        </w:rPr>
        <w:t>: 540.320</w:t>
      </w:r>
      <w:r w:rsidRPr="00DA25F4">
        <w:rPr>
          <w:rFonts w:ascii="Arial" w:hAnsi="Arial" w:cs="Arial"/>
          <w:snapToGrid w:val="0"/>
          <w:sz w:val="20"/>
          <w:szCs w:val="20"/>
        </w:rPr>
        <w:t>TL).</w:t>
      </w:r>
    </w:p>
    <w:p w:rsidR="006B4043" w:rsidRPr="00DA25F4" w:rsidRDefault="006B4043">
      <w:pPr>
        <w:rPr>
          <w:rFonts w:ascii="Arial" w:hAnsi="Arial" w:cs="Arial"/>
          <w:b/>
          <w:sz w:val="20"/>
          <w:szCs w:val="20"/>
        </w:rPr>
      </w:pPr>
    </w:p>
    <w:p w:rsidR="00DB7089" w:rsidRPr="00DA25F4" w:rsidRDefault="00DB7089">
      <w:pPr>
        <w:rPr>
          <w:rFonts w:ascii="Arial" w:hAnsi="Arial" w:cs="Arial"/>
          <w:b/>
          <w:sz w:val="20"/>
          <w:szCs w:val="20"/>
        </w:rPr>
      </w:pPr>
    </w:p>
    <w:p w:rsidR="00FC4492" w:rsidRPr="00DA25F4" w:rsidRDefault="00470B78" w:rsidP="00E85470">
      <w:pPr>
        <w:widowControl w:val="0"/>
        <w:jc w:val="both"/>
        <w:rPr>
          <w:rFonts w:ascii="Arial" w:hAnsi="Arial" w:cs="Arial"/>
          <w:b/>
          <w:sz w:val="20"/>
          <w:szCs w:val="20"/>
        </w:rPr>
      </w:pPr>
      <w:r w:rsidRPr="00DA25F4">
        <w:rPr>
          <w:rFonts w:ascii="Arial" w:hAnsi="Arial" w:cs="Arial"/>
          <w:b/>
          <w:sz w:val="20"/>
          <w:szCs w:val="20"/>
        </w:rPr>
        <w:t>8</w:t>
      </w:r>
      <w:r w:rsidR="003D4842" w:rsidRPr="00DA25F4">
        <w:rPr>
          <w:rFonts w:ascii="Arial" w:hAnsi="Arial" w:cs="Arial"/>
          <w:b/>
          <w:sz w:val="20"/>
          <w:szCs w:val="20"/>
        </w:rPr>
        <w:t>.</w:t>
      </w:r>
      <w:r w:rsidR="003D4842" w:rsidRPr="00DA25F4">
        <w:rPr>
          <w:rFonts w:ascii="Arial" w:hAnsi="Arial" w:cs="Arial"/>
          <w:b/>
          <w:sz w:val="20"/>
          <w:szCs w:val="20"/>
        </w:rPr>
        <w:tab/>
        <w:t>MADDİ OLMAYAN DURAN VARLIKLAR</w:t>
      </w:r>
    </w:p>
    <w:p w:rsidR="00FC4492" w:rsidRPr="00DA25F4" w:rsidRDefault="00FC4492" w:rsidP="00EB7102">
      <w:pPr>
        <w:pStyle w:val="FootnoteText"/>
        <w:widowControl w:val="0"/>
        <w:rPr>
          <w:rFonts w:ascii="Arial" w:hAnsi="Arial" w:cs="Arial"/>
        </w:rPr>
      </w:pPr>
    </w:p>
    <w:p w:rsidR="00FC4492" w:rsidRPr="00DA25F4" w:rsidRDefault="00195716" w:rsidP="00EB7102">
      <w:pPr>
        <w:widowControl w:val="0"/>
        <w:jc w:val="both"/>
        <w:rPr>
          <w:rFonts w:ascii="Arial" w:hAnsi="Arial" w:cs="Arial"/>
          <w:snapToGrid w:val="0"/>
          <w:sz w:val="20"/>
          <w:szCs w:val="20"/>
        </w:rPr>
      </w:pPr>
      <w:r w:rsidRPr="00DA25F4">
        <w:rPr>
          <w:rFonts w:ascii="Arial" w:hAnsi="Arial" w:cs="Arial"/>
          <w:snapToGrid w:val="0"/>
          <w:sz w:val="20"/>
          <w:szCs w:val="20"/>
        </w:rPr>
        <w:t>31 Mart 2011</w:t>
      </w:r>
      <w:r w:rsidR="003D4842" w:rsidRPr="00DA25F4">
        <w:rPr>
          <w:rFonts w:ascii="Arial" w:hAnsi="Arial" w:cs="Arial"/>
          <w:snapToGrid w:val="0"/>
          <w:sz w:val="20"/>
          <w:szCs w:val="20"/>
        </w:rPr>
        <w:t xml:space="preserve"> ve </w:t>
      </w:r>
      <w:r w:rsidRPr="00DA25F4">
        <w:rPr>
          <w:rFonts w:ascii="Arial" w:hAnsi="Arial" w:cs="Arial"/>
          <w:snapToGrid w:val="0"/>
          <w:sz w:val="20"/>
          <w:szCs w:val="20"/>
        </w:rPr>
        <w:t>31 Mart</w:t>
      </w:r>
      <w:r w:rsidR="004604DB" w:rsidRPr="00DA25F4">
        <w:rPr>
          <w:rFonts w:ascii="Arial" w:hAnsi="Arial" w:cs="Arial"/>
          <w:snapToGrid w:val="0"/>
          <w:sz w:val="20"/>
          <w:szCs w:val="20"/>
        </w:rPr>
        <w:t xml:space="preserve"> </w:t>
      </w:r>
      <w:r w:rsidRPr="00DA25F4">
        <w:rPr>
          <w:rFonts w:ascii="Arial" w:hAnsi="Arial" w:cs="Arial"/>
          <w:snapToGrid w:val="0"/>
          <w:sz w:val="20"/>
          <w:szCs w:val="20"/>
        </w:rPr>
        <w:t>2010</w:t>
      </w:r>
      <w:r w:rsidR="003D4842" w:rsidRPr="00DA25F4">
        <w:rPr>
          <w:rFonts w:ascii="Arial" w:hAnsi="Arial" w:cs="Arial"/>
          <w:snapToGrid w:val="0"/>
          <w:sz w:val="20"/>
          <w:szCs w:val="20"/>
        </w:rPr>
        <w:t xml:space="preserve"> tarihlerinde sona eren </w:t>
      </w:r>
      <w:r w:rsidR="004604DB" w:rsidRPr="00DA25F4">
        <w:rPr>
          <w:rFonts w:ascii="Arial" w:hAnsi="Arial" w:cs="Arial"/>
          <w:snapToGrid w:val="0"/>
          <w:sz w:val="20"/>
          <w:szCs w:val="20"/>
        </w:rPr>
        <w:t>dönemlere</w:t>
      </w:r>
      <w:r w:rsidR="003D4842" w:rsidRPr="00DA25F4">
        <w:rPr>
          <w:rFonts w:ascii="Arial" w:hAnsi="Arial" w:cs="Arial"/>
          <w:snapToGrid w:val="0"/>
          <w:sz w:val="20"/>
          <w:szCs w:val="20"/>
        </w:rPr>
        <w:t xml:space="preserve"> ait maddi olmayan duran varlıklar ve ilgili itfa paylarında gerçekleşen hareketler aşağıdaki gibidir:</w:t>
      </w:r>
    </w:p>
    <w:p w:rsidR="00C3689F" w:rsidRPr="00DA25F4" w:rsidRDefault="00C3689F" w:rsidP="00C3689F">
      <w:pPr>
        <w:pStyle w:val="FootnoteText"/>
        <w:widowControl w:val="0"/>
        <w:rPr>
          <w:rFonts w:ascii="Arial" w:hAnsi="Arial" w:cs="Arial"/>
        </w:rPr>
      </w:pPr>
    </w:p>
    <w:p w:rsidR="00293DE6" w:rsidRPr="00DA25F4" w:rsidRDefault="00293DE6" w:rsidP="00293DE6">
      <w:pPr>
        <w:widowControl w:val="0"/>
        <w:pBdr>
          <w:bottom w:val="single" w:sz="4" w:space="1" w:color="auto"/>
        </w:pBdr>
        <w:tabs>
          <w:tab w:val="right" w:pos="4816"/>
          <w:tab w:val="right" w:pos="6215"/>
          <w:tab w:val="right" w:pos="7657"/>
          <w:tab w:val="right" w:pos="9071"/>
        </w:tabs>
        <w:jc w:val="both"/>
        <w:rPr>
          <w:rFonts w:ascii="Arial" w:hAnsi="Arial" w:cs="Arial"/>
          <w:b/>
          <w:sz w:val="20"/>
          <w:szCs w:val="20"/>
        </w:rPr>
      </w:pPr>
      <w:r w:rsidRPr="00DA25F4">
        <w:rPr>
          <w:rFonts w:ascii="Arial" w:hAnsi="Arial" w:cs="Arial"/>
          <w:b/>
          <w:sz w:val="20"/>
          <w:szCs w:val="20"/>
        </w:rPr>
        <w:tab/>
        <w:t>1 Ocak</w:t>
      </w:r>
      <w:r w:rsidRPr="00DA25F4">
        <w:rPr>
          <w:rFonts w:ascii="Arial" w:hAnsi="Arial" w:cs="Arial"/>
          <w:b/>
          <w:sz w:val="20"/>
          <w:szCs w:val="20"/>
        </w:rPr>
        <w:tab/>
      </w:r>
      <w:r w:rsidRPr="00DA25F4">
        <w:rPr>
          <w:rFonts w:ascii="Arial" w:hAnsi="Arial" w:cs="Arial"/>
          <w:b/>
          <w:sz w:val="20"/>
          <w:szCs w:val="20"/>
        </w:rPr>
        <w:tab/>
      </w:r>
      <w:r w:rsidRPr="00DA25F4">
        <w:rPr>
          <w:rFonts w:ascii="Arial" w:hAnsi="Arial" w:cs="Arial"/>
          <w:b/>
          <w:sz w:val="20"/>
          <w:szCs w:val="20"/>
        </w:rPr>
        <w:tab/>
      </w:r>
      <w:r w:rsidR="00195716" w:rsidRPr="00DA25F4">
        <w:rPr>
          <w:rFonts w:ascii="Arial" w:hAnsi="Arial" w:cs="Arial"/>
          <w:b/>
          <w:sz w:val="20"/>
          <w:szCs w:val="20"/>
        </w:rPr>
        <w:t>31 Mart</w:t>
      </w:r>
    </w:p>
    <w:p w:rsidR="00293DE6" w:rsidRPr="00DA25F4" w:rsidRDefault="003D1BBC" w:rsidP="00293DE6">
      <w:pPr>
        <w:widowControl w:val="0"/>
        <w:pBdr>
          <w:bottom w:val="single" w:sz="4" w:space="1" w:color="auto"/>
        </w:pBdr>
        <w:tabs>
          <w:tab w:val="right" w:pos="4816"/>
          <w:tab w:val="right" w:pos="6215"/>
          <w:tab w:val="right" w:pos="7657"/>
          <w:tab w:val="right" w:pos="9071"/>
        </w:tabs>
        <w:jc w:val="both"/>
        <w:rPr>
          <w:rFonts w:ascii="Arial" w:hAnsi="Arial" w:cs="Arial"/>
          <w:b/>
          <w:sz w:val="20"/>
          <w:szCs w:val="20"/>
        </w:rPr>
      </w:pPr>
      <w:r w:rsidRPr="00DA25F4">
        <w:rPr>
          <w:rFonts w:ascii="Arial" w:hAnsi="Arial" w:cs="Arial"/>
          <w:b/>
          <w:sz w:val="20"/>
          <w:szCs w:val="20"/>
        </w:rPr>
        <w:tab/>
      </w:r>
      <w:r w:rsidR="00636975" w:rsidRPr="00DA25F4">
        <w:rPr>
          <w:rFonts w:ascii="Arial" w:hAnsi="Arial" w:cs="Arial"/>
          <w:b/>
          <w:sz w:val="20"/>
          <w:szCs w:val="20"/>
        </w:rPr>
        <w:t>2011</w:t>
      </w:r>
      <w:r w:rsidRPr="00DA25F4">
        <w:rPr>
          <w:rFonts w:ascii="Arial" w:hAnsi="Arial" w:cs="Arial"/>
          <w:b/>
          <w:sz w:val="20"/>
          <w:szCs w:val="20"/>
        </w:rPr>
        <w:tab/>
        <w:t>İlaveler</w:t>
      </w:r>
      <w:r w:rsidRPr="00DA25F4">
        <w:rPr>
          <w:rFonts w:ascii="Arial" w:hAnsi="Arial" w:cs="Arial"/>
          <w:b/>
          <w:sz w:val="20"/>
          <w:szCs w:val="20"/>
        </w:rPr>
        <w:tab/>
        <w:t>Çıkışlar</w:t>
      </w:r>
      <w:r w:rsidRPr="00DA25F4">
        <w:rPr>
          <w:rFonts w:ascii="Arial" w:hAnsi="Arial" w:cs="Arial"/>
          <w:b/>
          <w:sz w:val="20"/>
          <w:szCs w:val="20"/>
        </w:rPr>
        <w:tab/>
        <w:t>2011</w:t>
      </w:r>
    </w:p>
    <w:p w:rsidR="00293DE6" w:rsidRPr="00DA25F4" w:rsidRDefault="00293DE6" w:rsidP="00293DE6">
      <w:pPr>
        <w:widowControl w:val="0"/>
        <w:tabs>
          <w:tab w:val="decimal" w:pos="4820"/>
          <w:tab w:val="decimal" w:pos="6237"/>
          <w:tab w:val="decimal" w:pos="7655"/>
          <w:tab w:val="decimal" w:pos="9071"/>
        </w:tabs>
        <w:jc w:val="both"/>
        <w:rPr>
          <w:rFonts w:ascii="Arial" w:hAnsi="Arial" w:cs="Arial"/>
          <w:b/>
          <w:sz w:val="20"/>
          <w:szCs w:val="20"/>
        </w:rPr>
      </w:pPr>
    </w:p>
    <w:p w:rsidR="00293DE6" w:rsidRPr="00DA25F4" w:rsidRDefault="00293DE6" w:rsidP="00293DE6">
      <w:pPr>
        <w:widowControl w:val="0"/>
        <w:tabs>
          <w:tab w:val="decimal" w:pos="4820"/>
          <w:tab w:val="decimal" w:pos="6237"/>
          <w:tab w:val="decimal" w:pos="7655"/>
          <w:tab w:val="decimal" w:pos="9071"/>
        </w:tabs>
        <w:jc w:val="both"/>
        <w:rPr>
          <w:rFonts w:ascii="Arial" w:hAnsi="Arial" w:cs="Arial"/>
          <w:b/>
          <w:sz w:val="20"/>
          <w:szCs w:val="20"/>
        </w:rPr>
      </w:pPr>
      <w:r w:rsidRPr="00DA25F4">
        <w:rPr>
          <w:rFonts w:ascii="Arial" w:hAnsi="Arial" w:cs="Arial"/>
          <w:b/>
          <w:sz w:val="20"/>
          <w:szCs w:val="20"/>
        </w:rPr>
        <w:t>Maliyet</w:t>
      </w:r>
    </w:p>
    <w:p w:rsidR="00293DE6" w:rsidRPr="00DA25F4" w:rsidRDefault="00293DE6" w:rsidP="00293DE6">
      <w:pPr>
        <w:pStyle w:val="Body"/>
        <w:keepLines w:val="0"/>
        <w:widowControl w:val="0"/>
        <w:tabs>
          <w:tab w:val="decimal" w:pos="4820"/>
          <w:tab w:val="decimal" w:pos="6237"/>
          <w:tab w:val="decimal" w:pos="7655"/>
          <w:tab w:val="decimal" w:pos="9071"/>
        </w:tabs>
        <w:spacing w:after="0" w:line="240" w:lineRule="auto"/>
        <w:rPr>
          <w:rFonts w:ascii="Arial" w:hAnsi="Arial" w:cs="Arial"/>
          <w:sz w:val="20"/>
          <w:lang w:val="tr-TR"/>
        </w:rPr>
      </w:pPr>
    </w:p>
    <w:p w:rsidR="00293DE6" w:rsidRPr="00DA25F4" w:rsidRDefault="00293DE6" w:rsidP="00293DE6">
      <w:pPr>
        <w:widowControl w:val="0"/>
        <w:tabs>
          <w:tab w:val="decimal" w:pos="4820"/>
          <w:tab w:val="decimal" w:pos="6237"/>
          <w:tab w:val="decimal" w:pos="7655"/>
          <w:tab w:val="decimal" w:pos="9071"/>
        </w:tabs>
        <w:jc w:val="both"/>
        <w:rPr>
          <w:rFonts w:ascii="Arial" w:hAnsi="Arial" w:cs="Arial"/>
          <w:sz w:val="20"/>
          <w:szCs w:val="20"/>
        </w:rPr>
      </w:pPr>
      <w:r w:rsidRPr="00DA25F4">
        <w:rPr>
          <w:rFonts w:ascii="Arial" w:hAnsi="Arial" w:cs="Arial"/>
          <w:sz w:val="20"/>
          <w:szCs w:val="20"/>
        </w:rPr>
        <w:t>Haklar</w:t>
      </w:r>
      <w:r w:rsidRPr="00DA25F4">
        <w:rPr>
          <w:rFonts w:ascii="Arial" w:hAnsi="Arial" w:cs="Arial"/>
          <w:sz w:val="20"/>
          <w:szCs w:val="20"/>
        </w:rPr>
        <w:tab/>
      </w:r>
      <w:r w:rsidR="00E13810" w:rsidRPr="00DA25F4">
        <w:rPr>
          <w:rFonts w:ascii="Arial" w:hAnsi="Arial" w:cs="Arial"/>
          <w:sz w:val="20"/>
          <w:szCs w:val="20"/>
        </w:rPr>
        <w:t>57.113</w:t>
      </w:r>
      <w:r w:rsidR="00E13810" w:rsidRPr="00DA25F4">
        <w:rPr>
          <w:rFonts w:ascii="Arial" w:hAnsi="Arial" w:cs="Arial"/>
          <w:sz w:val="20"/>
          <w:szCs w:val="20"/>
        </w:rPr>
        <w:tab/>
        <w:t>-</w:t>
      </w:r>
      <w:r w:rsidRPr="00DA25F4">
        <w:rPr>
          <w:rFonts w:ascii="Arial" w:hAnsi="Arial" w:cs="Arial"/>
          <w:sz w:val="20"/>
          <w:szCs w:val="20"/>
        </w:rPr>
        <w:tab/>
        <w:t>-</w:t>
      </w:r>
      <w:r w:rsidRPr="00DA25F4">
        <w:rPr>
          <w:rFonts w:ascii="Arial" w:hAnsi="Arial" w:cs="Arial"/>
          <w:sz w:val="20"/>
          <w:szCs w:val="20"/>
        </w:rPr>
        <w:tab/>
        <w:t>57.113</w:t>
      </w:r>
    </w:p>
    <w:p w:rsidR="00293DE6" w:rsidRPr="00DA25F4" w:rsidRDefault="00293DE6" w:rsidP="00293DE6">
      <w:pPr>
        <w:widowControl w:val="0"/>
        <w:pBdr>
          <w:bottom w:val="single" w:sz="4" w:space="1" w:color="auto"/>
        </w:pBdr>
        <w:tabs>
          <w:tab w:val="decimal" w:pos="4820"/>
          <w:tab w:val="decimal" w:pos="6237"/>
          <w:tab w:val="decimal" w:pos="7655"/>
          <w:tab w:val="decimal" w:pos="9071"/>
        </w:tabs>
        <w:jc w:val="both"/>
        <w:rPr>
          <w:rFonts w:ascii="Arial" w:hAnsi="Arial" w:cs="Arial"/>
          <w:bCs/>
          <w:sz w:val="20"/>
          <w:szCs w:val="20"/>
        </w:rPr>
      </w:pPr>
      <w:r w:rsidRPr="00DA25F4">
        <w:rPr>
          <w:rFonts w:ascii="Arial" w:hAnsi="Arial" w:cs="Arial"/>
          <w:bCs/>
          <w:sz w:val="20"/>
          <w:szCs w:val="20"/>
        </w:rPr>
        <w:t>Diğer maddi</w:t>
      </w:r>
      <w:r w:rsidR="00E13810" w:rsidRPr="00DA25F4">
        <w:rPr>
          <w:rFonts w:ascii="Arial" w:hAnsi="Arial" w:cs="Arial"/>
          <w:bCs/>
          <w:sz w:val="20"/>
          <w:szCs w:val="20"/>
        </w:rPr>
        <w:t xml:space="preserve"> olmayan duran varlıklar</w:t>
      </w:r>
      <w:r w:rsidR="00E13810" w:rsidRPr="00DA25F4">
        <w:rPr>
          <w:rFonts w:ascii="Arial" w:hAnsi="Arial" w:cs="Arial"/>
          <w:bCs/>
          <w:sz w:val="20"/>
          <w:szCs w:val="20"/>
        </w:rPr>
        <w:tab/>
        <w:t>735.918</w:t>
      </w:r>
      <w:r w:rsidR="00E13810" w:rsidRPr="00DA25F4">
        <w:rPr>
          <w:rFonts w:ascii="Arial" w:hAnsi="Arial" w:cs="Arial"/>
          <w:bCs/>
          <w:sz w:val="20"/>
          <w:szCs w:val="20"/>
        </w:rPr>
        <w:tab/>
        <w:t>7.593</w:t>
      </w:r>
      <w:r w:rsidRPr="00DA25F4">
        <w:rPr>
          <w:rFonts w:ascii="Arial" w:hAnsi="Arial" w:cs="Arial"/>
          <w:bCs/>
          <w:sz w:val="20"/>
          <w:szCs w:val="20"/>
        </w:rPr>
        <w:tab/>
      </w:r>
      <w:r w:rsidR="00E13810" w:rsidRPr="00DA25F4">
        <w:rPr>
          <w:rFonts w:ascii="Arial" w:hAnsi="Arial" w:cs="Arial"/>
          <w:bCs/>
          <w:sz w:val="20"/>
          <w:szCs w:val="20"/>
        </w:rPr>
        <w:t>-</w:t>
      </w:r>
      <w:r w:rsidR="003D1BBC" w:rsidRPr="00DA25F4">
        <w:rPr>
          <w:rFonts w:ascii="Arial" w:hAnsi="Arial" w:cs="Arial"/>
          <w:bCs/>
          <w:sz w:val="20"/>
          <w:szCs w:val="20"/>
        </w:rPr>
        <w:tab/>
        <w:t>743.511</w:t>
      </w:r>
    </w:p>
    <w:p w:rsidR="00293DE6" w:rsidRPr="00DA25F4" w:rsidRDefault="00293DE6" w:rsidP="00293DE6">
      <w:pPr>
        <w:widowControl w:val="0"/>
        <w:tabs>
          <w:tab w:val="decimal" w:pos="4820"/>
          <w:tab w:val="decimal" w:pos="6237"/>
          <w:tab w:val="decimal" w:pos="7655"/>
          <w:tab w:val="decimal" w:pos="9071"/>
        </w:tabs>
        <w:jc w:val="both"/>
        <w:rPr>
          <w:rFonts w:ascii="Arial" w:hAnsi="Arial" w:cs="Arial"/>
          <w:b/>
          <w:bCs/>
          <w:sz w:val="20"/>
          <w:szCs w:val="20"/>
        </w:rPr>
      </w:pPr>
    </w:p>
    <w:p w:rsidR="00293DE6" w:rsidRPr="00DA25F4" w:rsidRDefault="00293DE6" w:rsidP="00293DE6">
      <w:pPr>
        <w:widowControl w:val="0"/>
        <w:pBdr>
          <w:bottom w:val="single" w:sz="4" w:space="1" w:color="auto"/>
        </w:pBdr>
        <w:tabs>
          <w:tab w:val="decimal" w:pos="4820"/>
          <w:tab w:val="decimal" w:pos="6237"/>
          <w:tab w:val="decimal" w:pos="7655"/>
          <w:tab w:val="decimal" w:pos="9071"/>
        </w:tabs>
        <w:jc w:val="both"/>
        <w:rPr>
          <w:rFonts w:ascii="Arial" w:hAnsi="Arial" w:cs="Arial"/>
          <w:b/>
          <w:sz w:val="20"/>
          <w:szCs w:val="20"/>
        </w:rPr>
      </w:pPr>
      <w:r w:rsidRPr="00DA25F4">
        <w:rPr>
          <w:rFonts w:ascii="Arial" w:hAnsi="Arial" w:cs="Arial"/>
          <w:b/>
          <w:bCs/>
          <w:sz w:val="20"/>
          <w:szCs w:val="20"/>
        </w:rPr>
        <w:tab/>
      </w:r>
      <w:r w:rsidR="00E13810" w:rsidRPr="00DA25F4">
        <w:rPr>
          <w:rFonts w:ascii="Arial" w:hAnsi="Arial" w:cs="Arial"/>
          <w:b/>
          <w:bCs/>
          <w:sz w:val="20"/>
          <w:szCs w:val="20"/>
        </w:rPr>
        <w:t>793.031</w:t>
      </w:r>
      <w:r w:rsidR="00E13810" w:rsidRPr="00DA25F4">
        <w:rPr>
          <w:rFonts w:ascii="Arial" w:hAnsi="Arial" w:cs="Arial"/>
          <w:b/>
          <w:bCs/>
          <w:sz w:val="20"/>
          <w:szCs w:val="20"/>
        </w:rPr>
        <w:tab/>
        <w:t>7.593</w:t>
      </w:r>
      <w:r w:rsidRPr="00DA25F4">
        <w:rPr>
          <w:rFonts w:ascii="Arial" w:hAnsi="Arial" w:cs="Arial"/>
          <w:b/>
          <w:bCs/>
          <w:sz w:val="20"/>
          <w:szCs w:val="20"/>
        </w:rPr>
        <w:tab/>
      </w:r>
      <w:r w:rsidR="00E13810" w:rsidRPr="00DA25F4">
        <w:rPr>
          <w:rFonts w:ascii="Arial" w:hAnsi="Arial" w:cs="Arial"/>
          <w:b/>
          <w:bCs/>
          <w:sz w:val="20"/>
          <w:szCs w:val="20"/>
        </w:rPr>
        <w:t>-</w:t>
      </w:r>
      <w:r w:rsidRPr="00DA25F4">
        <w:rPr>
          <w:rFonts w:ascii="Arial" w:hAnsi="Arial" w:cs="Arial"/>
          <w:b/>
          <w:bCs/>
          <w:sz w:val="20"/>
          <w:szCs w:val="20"/>
        </w:rPr>
        <w:tab/>
      </w:r>
      <w:r w:rsidR="00E13810" w:rsidRPr="00DA25F4">
        <w:rPr>
          <w:rFonts w:ascii="Arial" w:hAnsi="Arial" w:cs="Arial"/>
          <w:b/>
          <w:bCs/>
          <w:sz w:val="20"/>
          <w:szCs w:val="20"/>
        </w:rPr>
        <w:t>800.624</w:t>
      </w:r>
    </w:p>
    <w:p w:rsidR="008E70EB" w:rsidRPr="00DA25F4" w:rsidRDefault="008E70EB" w:rsidP="008E70EB">
      <w:pPr>
        <w:widowControl w:val="0"/>
        <w:tabs>
          <w:tab w:val="decimal" w:pos="4820"/>
          <w:tab w:val="decimal" w:pos="6237"/>
          <w:tab w:val="decimal" w:pos="7655"/>
          <w:tab w:val="decimal" w:pos="9071"/>
        </w:tabs>
        <w:jc w:val="both"/>
        <w:rPr>
          <w:rFonts w:ascii="Arial" w:hAnsi="Arial" w:cs="Arial"/>
          <w:sz w:val="20"/>
          <w:szCs w:val="20"/>
        </w:rPr>
      </w:pPr>
    </w:p>
    <w:p w:rsidR="00BA37CC" w:rsidRPr="00DA25F4" w:rsidRDefault="00BA37CC" w:rsidP="00BA37CC">
      <w:pPr>
        <w:widowControl w:val="0"/>
        <w:tabs>
          <w:tab w:val="decimal" w:pos="4820"/>
          <w:tab w:val="decimal" w:pos="6237"/>
          <w:tab w:val="decimal" w:pos="7655"/>
          <w:tab w:val="decimal" w:pos="9071"/>
        </w:tabs>
        <w:jc w:val="both"/>
        <w:rPr>
          <w:rFonts w:ascii="Arial" w:hAnsi="Arial" w:cs="Arial"/>
          <w:b/>
          <w:sz w:val="20"/>
          <w:szCs w:val="20"/>
        </w:rPr>
      </w:pPr>
      <w:r w:rsidRPr="00DA25F4">
        <w:rPr>
          <w:rFonts w:ascii="Arial" w:hAnsi="Arial" w:cs="Arial"/>
          <w:b/>
          <w:sz w:val="20"/>
          <w:szCs w:val="20"/>
        </w:rPr>
        <w:t xml:space="preserve">Birikmiş </w:t>
      </w:r>
      <w:proofErr w:type="gramStart"/>
      <w:r w:rsidRPr="00DA25F4">
        <w:rPr>
          <w:rFonts w:ascii="Arial" w:hAnsi="Arial" w:cs="Arial"/>
          <w:b/>
          <w:sz w:val="20"/>
          <w:szCs w:val="20"/>
        </w:rPr>
        <w:t>amortisman</w:t>
      </w:r>
      <w:proofErr w:type="gramEnd"/>
    </w:p>
    <w:p w:rsidR="00BA37CC" w:rsidRPr="00DA25F4" w:rsidRDefault="00BA37CC" w:rsidP="00BA37CC">
      <w:pPr>
        <w:widowControl w:val="0"/>
        <w:tabs>
          <w:tab w:val="decimal" w:pos="4820"/>
          <w:tab w:val="decimal" w:pos="6237"/>
          <w:tab w:val="decimal" w:pos="7655"/>
          <w:tab w:val="decimal" w:pos="9071"/>
        </w:tabs>
        <w:jc w:val="both"/>
        <w:rPr>
          <w:rFonts w:ascii="Arial" w:hAnsi="Arial" w:cs="Arial"/>
          <w:sz w:val="20"/>
          <w:szCs w:val="20"/>
        </w:rPr>
      </w:pPr>
    </w:p>
    <w:p w:rsidR="00BA37CC" w:rsidRPr="00DA25F4" w:rsidRDefault="00BA37CC" w:rsidP="00BA37CC">
      <w:pPr>
        <w:widowControl w:val="0"/>
        <w:tabs>
          <w:tab w:val="decimal" w:pos="4820"/>
          <w:tab w:val="decimal" w:pos="6237"/>
          <w:tab w:val="decimal" w:pos="7655"/>
          <w:tab w:val="decimal" w:pos="9071"/>
        </w:tabs>
        <w:jc w:val="both"/>
        <w:rPr>
          <w:rFonts w:ascii="Arial" w:hAnsi="Arial" w:cs="Arial"/>
          <w:sz w:val="20"/>
          <w:szCs w:val="20"/>
        </w:rPr>
      </w:pPr>
      <w:r w:rsidRPr="00DA25F4">
        <w:rPr>
          <w:rFonts w:ascii="Arial" w:hAnsi="Arial" w:cs="Arial"/>
          <w:sz w:val="20"/>
          <w:szCs w:val="20"/>
        </w:rPr>
        <w:t>Haklar</w:t>
      </w:r>
      <w:r w:rsidRPr="00DA25F4">
        <w:rPr>
          <w:rFonts w:ascii="Arial" w:hAnsi="Arial" w:cs="Arial"/>
          <w:sz w:val="20"/>
          <w:szCs w:val="20"/>
        </w:rPr>
        <w:tab/>
      </w:r>
      <w:r w:rsidR="00E13810" w:rsidRPr="00DA25F4">
        <w:rPr>
          <w:rFonts w:ascii="Arial" w:hAnsi="Arial" w:cs="Arial"/>
          <w:sz w:val="20"/>
          <w:szCs w:val="20"/>
        </w:rPr>
        <w:t>(57.113)</w:t>
      </w:r>
      <w:r w:rsidR="00171BB4" w:rsidRPr="00DA25F4">
        <w:rPr>
          <w:rFonts w:ascii="Arial" w:hAnsi="Arial" w:cs="Arial"/>
          <w:sz w:val="20"/>
          <w:szCs w:val="20"/>
        </w:rPr>
        <w:tab/>
        <w:t>-</w:t>
      </w:r>
      <w:r w:rsidR="003D1BBC" w:rsidRPr="00DA25F4">
        <w:rPr>
          <w:rFonts w:ascii="Arial" w:hAnsi="Arial" w:cs="Arial"/>
          <w:sz w:val="20"/>
          <w:szCs w:val="20"/>
        </w:rPr>
        <w:tab/>
        <w:t>-</w:t>
      </w:r>
      <w:r w:rsidR="003D1BBC" w:rsidRPr="00DA25F4">
        <w:rPr>
          <w:rFonts w:ascii="Arial" w:hAnsi="Arial" w:cs="Arial"/>
          <w:sz w:val="20"/>
          <w:szCs w:val="20"/>
        </w:rPr>
        <w:tab/>
      </w:r>
      <w:r w:rsidR="00171BB4" w:rsidRPr="00DA25F4">
        <w:rPr>
          <w:rFonts w:ascii="Arial" w:hAnsi="Arial" w:cs="Arial"/>
          <w:sz w:val="20"/>
          <w:szCs w:val="20"/>
        </w:rPr>
        <w:t>(57.113)</w:t>
      </w:r>
    </w:p>
    <w:p w:rsidR="00BA37CC" w:rsidRPr="00DA25F4" w:rsidRDefault="00BA37CC" w:rsidP="00BA37CC">
      <w:pPr>
        <w:widowControl w:val="0"/>
        <w:pBdr>
          <w:bottom w:val="single" w:sz="4" w:space="1" w:color="auto"/>
        </w:pBdr>
        <w:tabs>
          <w:tab w:val="decimal" w:pos="4820"/>
          <w:tab w:val="decimal" w:pos="6237"/>
          <w:tab w:val="decimal" w:pos="7655"/>
          <w:tab w:val="decimal" w:pos="9071"/>
        </w:tabs>
        <w:jc w:val="both"/>
        <w:rPr>
          <w:rFonts w:ascii="Arial" w:hAnsi="Arial" w:cs="Arial"/>
          <w:bCs/>
          <w:sz w:val="20"/>
          <w:szCs w:val="20"/>
        </w:rPr>
      </w:pPr>
      <w:r w:rsidRPr="00DA25F4">
        <w:rPr>
          <w:rFonts w:ascii="Arial" w:hAnsi="Arial" w:cs="Arial"/>
          <w:bCs/>
          <w:sz w:val="20"/>
          <w:szCs w:val="20"/>
        </w:rPr>
        <w:t>Diğer maddi olmayan duran varlıklar</w:t>
      </w:r>
      <w:r w:rsidRPr="00DA25F4">
        <w:rPr>
          <w:rFonts w:ascii="Arial" w:hAnsi="Arial" w:cs="Arial"/>
          <w:bCs/>
          <w:sz w:val="20"/>
          <w:szCs w:val="20"/>
        </w:rPr>
        <w:tab/>
      </w:r>
      <w:r w:rsidR="00E13810" w:rsidRPr="00DA25F4">
        <w:rPr>
          <w:rFonts w:ascii="Arial" w:hAnsi="Arial" w:cs="Arial"/>
          <w:bCs/>
          <w:sz w:val="20"/>
          <w:szCs w:val="20"/>
        </w:rPr>
        <w:t>(667.053)</w:t>
      </w:r>
      <w:r w:rsidR="00E13810" w:rsidRPr="00DA25F4">
        <w:rPr>
          <w:rFonts w:ascii="Arial" w:hAnsi="Arial" w:cs="Arial"/>
          <w:bCs/>
          <w:sz w:val="20"/>
          <w:szCs w:val="20"/>
        </w:rPr>
        <w:tab/>
        <w:t>(</w:t>
      </w:r>
      <w:r w:rsidR="00D22B7D" w:rsidRPr="00DA25F4">
        <w:rPr>
          <w:rFonts w:ascii="Arial" w:hAnsi="Arial" w:cs="Arial"/>
          <w:bCs/>
          <w:sz w:val="20"/>
          <w:szCs w:val="20"/>
        </w:rPr>
        <w:t>11.381</w:t>
      </w:r>
      <w:r w:rsidR="00E13810" w:rsidRPr="00DA25F4">
        <w:rPr>
          <w:rFonts w:ascii="Arial" w:hAnsi="Arial" w:cs="Arial"/>
          <w:bCs/>
          <w:sz w:val="20"/>
          <w:szCs w:val="20"/>
        </w:rPr>
        <w:t>)</w:t>
      </w:r>
      <w:r w:rsidRPr="00DA25F4">
        <w:rPr>
          <w:rFonts w:ascii="Arial" w:hAnsi="Arial" w:cs="Arial"/>
          <w:bCs/>
          <w:sz w:val="20"/>
          <w:szCs w:val="20"/>
        </w:rPr>
        <w:tab/>
      </w:r>
      <w:r w:rsidR="00E13810" w:rsidRPr="00DA25F4">
        <w:rPr>
          <w:rFonts w:ascii="Arial" w:hAnsi="Arial" w:cs="Arial"/>
          <w:bCs/>
          <w:sz w:val="20"/>
          <w:szCs w:val="20"/>
        </w:rPr>
        <w:t>-</w:t>
      </w:r>
      <w:r w:rsidR="00E13810" w:rsidRPr="00DA25F4">
        <w:rPr>
          <w:rFonts w:ascii="Arial" w:hAnsi="Arial" w:cs="Arial"/>
          <w:bCs/>
          <w:sz w:val="20"/>
          <w:szCs w:val="20"/>
        </w:rPr>
        <w:tab/>
        <w:t>(</w:t>
      </w:r>
      <w:r w:rsidR="00D22B7D" w:rsidRPr="00DA25F4">
        <w:rPr>
          <w:rFonts w:ascii="Arial" w:hAnsi="Arial" w:cs="Arial"/>
          <w:bCs/>
          <w:sz w:val="20"/>
          <w:szCs w:val="20"/>
        </w:rPr>
        <w:t>678.434)</w:t>
      </w:r>
    </w:p>
    <w:p w:rsidR="00BA37CC" w:rsidRPr="00DA25F4" w:rsidRDefault="00BA37CC" w:rsidP="00BA37CC">
      <w:pPr>
        <w:widowControl w:val="0"/>
        <w:tabs>
          <w:tab w:val="decimal" w:pos="4820"/>
          <w:tab w:val="decimal" w:pos="6237"/>
          <w:tab w:val="decimal" w:pos="7655"/>
          <w:tab w:val="decimal" w:pos="9071"/>
        </w:tabs>
        <w:jc w:val="both"/>
        <w:rPr>
          <w:rFonts w:ascii="Arial" w:hAnsi="Arial" w:cs="Arial"/>
          <w:b/>
          <w:bCs/>
          <w:sz w:val="20"/>
          <w:szCs w:val="20"/>
        </w:rPr>
      </w:pPr>
    </w:p>
    <w:p w:rsidR="00BA37CC" w:rsidRPr="00DA25F4" w:rsidRDefault="00BA37CC" w:rsidP="00BA37CC">
      <w:pPr>
        <w:widowControl w:val="0"/>
        <w:pBdr>
          <w:bottom w:val="single" w:sz="4" w:space="1" w:color="auto"/>
        </w:pBdr>
        <w:tabs>
          <w:tab w:val="decimal" w:pos="4820"/>
          <w:tab w:val="decimal" w:pos="6237"/>
          <w:tab w:val="decimal" w:pos="7655"/>
          <w:tab w:val="decimal" w:pos="9071"/>
        </w:tabs>
        <w:jc w:val="both"/>
        <w:rPr>
          <w:rFonts w:ascii="Arial" w:hAnsi="Arial" w:cs="Arial"/>
          <w:b/>
          <w:bCs/>
          <w:sz w:val="20"/>
          <w:szCs w:val="20"/>
        </w:rPr>
      </w:pPr>
      <w:r w:rsidRPr="00DA25F4">
        <w:rPr>
          <w:rFonts w:ascii="Arial" w:hAnsi="Arial" w:cs="Arial"/>
          <w:b/>
          <w:bCs/>
          <w:sz w:val="20"/>
          <w:szCs w:val="20"/>
        </w:rPr>
        <w:tab/>
      </w:r>
      <w:r w:rsidR="00E13810" w:rsidRPr="00DA25F4">
        <w:rPr>
          <w:rFonts w:ascii="Arial" w:hAnsi="Arial" w:cs="Arial"/>
          <w:b/>
          <w:bCs/>
          <w:sz w:val="20"/>
          <w:szCs w:val="20"/>
        </w:rPr>
        <w:t>(724.166)</w:t>
      </w:r>
      <w:r w:rsidR="00AB6DF6" w:rsidRPr="00DA25F4">
        <w:rPr>
          <w:rFonts w:ascii="Arial" w:hAnsi="Arial" w:cs="Arial"/>
          <w:b/>
          <w:bCs/>
          <w:sz w:val="20"/>
          <w:szCs w:val="20"/>
        </w:rPr>
        <w:tab/>
        <w:t>(11.381</w:t>
      </w:r>
      <w:r w:rsidR="00D22B7D" w:rsidRPr="00DA25F4">
        <w:rPr>
          <w:rFonts w:ascii="Arial" w:hAnsi="Arial" w:cs="Arial"/>
          <w:b/>
          <w:bCs/>
          <w:sz w:val="20"/>
          <w:szCs w:val="20"/>
        </w:rPr>
        <w:t>)</w:t>
      </w:r>
      <w:r w:rsidR="00D22B7D" w:rsidRPr="00DA25F4">
        <w:rPr>
          <w:rFonts w:ascii="Arial" w:hAnsi="Arial" w:cs="Arial"/>
          <w:b/>
          <w:bCs/>
          <w:sz w:val="20"/>
          <w:szCs w:val="20"/>
        </w:rPr>
        <w:tab/>
        <w:t>-</w:t>
      </w:r>
      <w:r w:rsidR="00D22B7D" w:rsidRPr="00DA25F4">
        <w:rPr>
          <w:rFonts w:ascii="Arial" w:hAnsi="Arial" w:cs="Arial"/>
          <w:b/>
          <w:bCs/>
          <w:sz w:val="20"/>
          <w:szCs w:val="20"/>
        </w:rPr>
        <w:tab/>
        <w:t>(735.547</w:t>
      </w:r>
      <w:r w:rsidRPr="00DA25F4">
        <w:rPr>
          <w:rFonts w:ascii="Arial" w:hAnsi="Arial" w:cs="Arial"/>
          <w:b/>
          <w:bCs/>
          <w:sz w:val="20"/>
          <w:szCs w:val="20"/>
        </w:rPr>
        <w:t>)</w:t>
      </w:r>
    </w:p>
    <w:p w:rsidR="00BA37CC" w:rsidRPr="00DA25F4" w:rsidRDefault="00BA37CC" w:rsidP="00BA37CC">
      <w:pPr>
        <w:widowControl w:val="0"/>
        <w:tabs>
          <w:tab w:val="decimal" w:pos="4820"/>
          <w:tab w:val="decimal" w:pos="6237"/>
          <w:tab w:val="decimal" w:pos="7655"/>
          <w:tab w:val="decimal" w:pos="9071"/>
        </w:tabs>
        <w:jc w:val="both"/>
        <w:rPr>
          <w:rFonts w:ascii="Arial" w:hAnsi="Arial" w:cs="Arial"/>
          <w:b/>
          <w:bCs/>
          <w:sz w:val="20"/>
          <w:szCs w:val="20"/>
        </w:rPr>
      </w:pPr>
    </w:p>
    <w:p w:rsidR="00BA37CC" w:rsidRPr="00DA25F4" w:rsidRDefault="00BA37CC" w:rsidP="00BA37CC">
      <w:pPr>
        <w:widowControl w:val="0"/>
        <w:pBdr>
          <w:bottom w:val="single" w:sz="12" w:space="0" w:color="auto"/>
        </w:pBdr>
        <w:tabs>
          <w:tab w:val="decimal" w:pos="4820"/>
          <w:tab w:val="decimal" w:pos="6237"/>
          <w:tab w:val="decimal" w:pos="7655"/>
          <w:tab w:val="decimal" w:pos="9071"/>
        </w:tabs>
        <w:jc w:val="both"/>
        <w:rPr>
          <w:rFonts w:ascii="Arial" w:hAnsi="Arial" w:cs="Arial"/>
          <w:b/>
          <w:sz w:val="20"/>
          <w:szCs w:val="20"/>
        </w:rPr>
      </w:pPr>
      <w:r w:rsidRPr="00DA25F4">
        <w:rPr>
          <w:rFonts w:ascii="Arial" w:hAnsi="Arial" w:cs="Arial"/>
          <w:b/>
          <w:sz w:val="20"/>
          <w:szCs w:val="20"/>
        </w:rPr>
        <w:t>Net kayıtlı değer</w:t>
      </w:r>
      <w:r w:rsidRPr="00DA25F4">
        <w:rPr>
          <w:rFonts w:ascii="Arial" w:hAnsi="Arial" w:cs="Arial"/>
          <w:b/>
          <w:sz w:val="20"/>
          <w:szCs w:val="20"/>
        </w:rPr>
        <w:tab/>
      </w:r>
      <w:r w:rsidR="00E13810" w:rsidRPr="00DA25F4">
        <w:rPr>
          <w:rFonts w:ascii="Arial" w:hAnsi="Arial" w:cs="Arial"/>
          <w:b/>
          <w:sz w:val="20"/>
          <w:szCs w:val="20"/>
        </w:rPr>
        <w:t>68.865</w:t>
      </w:r>
      <w:r w:rsidRPr="00DA25F4">
        <w:rPr>
          <w:rFonts w:ascii="Arial" w:hAnsi="Arial" w:cs="Arial"/>
          <w:b/>
          <w:sz w:val="20"/>
          <w:szCs w:val="20"/>
        </w:rPr>
        <w:tab/>
      </w:r>
      <w:r w:rsidRPr="00DA25F4">
        <w:rPr>
          <w:rFonts w:ascii="Arial" w:hAnsi="Arial" w:cs="Arial"/>
          <w:b/>
          <w:sz w:val="20"/>
          <w:szCs w:val="20"/>
        </w:rPr>
        <w:tab/>
      </w:r>
      <w:r w:rsidRPr="00DA25F4">
        <w:rPr>
          <w:rFonts w:ascii="Arial" w:hAnsi="Arial" w:cs="Arial"/>
          <w:b/>
          <w:sz w:val="20"/>
          <w:szCs w:val="20"/>
        </w:rPr>
        <w:tab/>
      </w:r>
      <w:r w:rsidR="00D22B7D" w:rsidRPr="00DA25F4">
        <w:rPr>
          <w:rFonts w:ascii="Arial" w:hAnsi="Arial" w:cs="Arial"/>
          <w:b/>
          <w:sz w:val="20"/>
          <w:szCs w:val="20"/>
        </w:rPr>
        <w:t>65.077</w:t>
      </w:r>
    </w:p>
    <w:p w:rsidR="00BA37CC" w:rsidRPr="00DA25F4" w:rsidRDefault="00BA37CC" w:rsidP="00BA37CC">
      <w:pPr>
        <w:pStyle w:val="FootnoteText"/>
        <w:widowControl w:val="0"/>
        <w:rPr>
          <w:rFonts w:ascii="Arial" w:hAnsi="Arial" w:cs="Arial"/>
        </w:rPr>
      </w:pPr>
    </w:p>
    <w:p w:rsidR="00A2783F" w:rsidRPr="00DA25F4" w:rsidRDefault="00A2783F" w:rsidP="00A2783F">
      <w:pPr>
        <w:widowControl w:val="0"/>
        <w:pBdr>
          <w:bottom w:val="single" w:sz="4" w:space="1" w:color="auto"/>
        </w:pBdr>
        <w:tabs>
          <w:tab w:val="right" w:pos="4816"/>
          <w:tab w:val="right" w:pos="6215"/>
          <w:tab w:val="right" w:pos="7657"/>
          <w:tab w:val="right" w:pos="9071"/>
        </w:tabs>
        <w:jc w:val="both"/>
        <w:rPr>
          <w:rFonts w:ascii="Arial" w:hAnsi="Arial" w:cs="Arial"/>
          <w:b/>
          <w:sz w:val="22"/>
          <w:szCs w:val="22"/>
        </w:rPr>
      </w:pPr>
    </w:p>
    <w:p w:rsidR="00A2783F" w:rsidRPr="00DA25F4" w:rsidRDefault="00A2783F" w:rsidP="00A2783F">
      <w:pPr>
        <w:widowControl w:val="0"/>
        <w:pBdr>
          <w:bottom w:val="single" w:sz="4" w:space="1" w:color="auto"/>
        </w:pBdr>
        <w:tabs>
          <w:tab w:val="right" w:pos="4816"/>
          <w:tab w:val="right" w:pos="6215"/>
          <w:tab w:val="right" w:pos="7657"/>
          <w:tab w:val="right" w:pos="9071"/>
        </w:tabs>
        <w:jc w:val="both"/>
        <w:rPr>
          <w:rFonts w:ascii="Arial" w:hAnsi="Arial" w:cs="Arial"/>
          <w:b/>
          <w:sz w:val="20"/>
          <w:szCs w:val="20"/>
        </w:rPr>
      </w:pPr>
      <w:r w:rsidRPr="00DA25F4">
        <w:rPr>
          <w:rFonts w:ascii="Arial" w:hAnsi="Arial" w:cs="Arial"/>
          <w:b/>
          <w:sz w:val="20"/>
          <w:szCs w:val="20"/>
        </w:rPr>
        <w:tab/>
        <w:t>1 Ocak</w:t>
      </w:r>
      <w:r w:rsidRPr="00DA25F4">
        <w:rPr>
          <w:rFonts w:ascii="Arial" w:hAnsi="Arial" w:cs="Arial"/>
          <w:b/>
          <w:sz w:val="20"/>
          <w:szCs w:val="20"/>
        </w:rPr>
        <w:tab/>
      </w:r>
      <w:r w:rsidRPr="00DA25F4">
        <w:rPr>
          <w:rFonts w:ascii="Arial" w:hAnsi="Arial" w:cs="Arial"/>
          <w:b/>
          <w:sz w:val="20"/>
          <w:szCs w:val="20"/>
        </w:rPr>
        <w:tab/>
      </w:r>
      <w:r w:rsidRPr="00DA25F4">
        <w:rPr>
          <w:rFonts w:ascii="Arial" w:hAnsi="Arial" w:cs="Arial"/>
          <w:b/>
          <w:sz w:val="20"/>
          <w:szCs w:val="20"/>
        </w:rPr>
        <w:tab/>
        <w:t>31 Mart</w:t>
      </w:r>
    </w:p>
    <w:p w:rsidR="00A2783F" w:rsidRPr="00DA25F4" w:rsidRDefault="00A2783F" w:rsidP="00A2783F">
      <w:pPr>
        <w:widowControl w:val="0"/>
        <w:pBdr>
          <w:bottom w:val="single" w:sz="4" w:space="1" w:color="auto"/>
        </w:pBdr>
        <w:tabs>
          <w:tab w:val="right" w:pos="4816"/>
          <w:tab w:val="right" w:pos="6215"/>
          <w:tab w:val="right" w:pos="7657"/>
          <w:tab w:val="right" w:pos="9071"/>
        </w:tabs>
        <w:jc w:val="both"/>
        <w:rPr>
          <w:rFonts w:ascii="Arial" w:hAnsi="Arial" w:cs="Arial"/>
          <w:b/>
          <w:sz w:val="20"/>
          <w:szCs w:val="20"/>
        </w:rPr>
      </w:pPr>
      <w:r w:rsidRPr="00DA25F4">
        <w:rPr>
          <w:rFonts w:ascii="Arial" w:hAnsi="Arial" w:cs="Arial"/>
          <w:b/>
          <w:sz w:val="20"/>
          <w:szCs w:val="20"/>
        </w:rPr>
        <w:tab/>
        <w:t>2010</w:t>
      </w:r>
      <w:r w:rsidRPr="00DA25F4">
        <w:rPr>
          <w:rFonts w:ascii="Arial" w:hAnsi="Arial" w:cs="Arial"/>
          <w:b/>
          <w:sz w:val="20"/>
          <w:szCs w:val="20"/>
        </w:rPr>
        <w:tab/>
        <w:t>İlaveler</w:t>
      </w:r>
      <w:r w:rsidRPr="00DA25F4">
        <w:rPr>
          <w:rFonts w:ascii="Arial" w:hAnsi="Arial" w:cs="Arial"/>
          <w:b/>
          <w:sz w:val="20"/>
          <w:szCs w:val="20"/>
        </w:rPr>
        <w:tab/>
        <w:t>Çıkışlar</w:t>
      </w:r>
      <w:r w:rsidRPr="00DA25F4">
        <w:rPr>
          <w:rFonts w:ascii="Arial" w:hAnsi="Arial" w:cs="Arial"/>
          <w:b/>
          <w:sz w:val="20"/>
          <w:szCs w:val="20"/>
        </w:rPr>
        <w:tab/>
        <w:t>2010</w:t>
      </w:r>
    </w:p>
    <w:p w:rsidR="00A2783F" w:rsidRPr="00DA25F4" w:rsidRDefault="00A2783F" w:rsidP="00A2783F">
      <w:pPr>
        <w:widowControl w:val="0"/>
        <w:tabs>
          <w:tab w:val="decimal" w:pos="4820"/>
          <w:tab w:val="decimal" w:pos="6237"/>
          <w:tab w:val="decimal" w:pos="7655"/>
          <w:tab w:val="decimal" w:pos="9071"/>
        </w:tabs>
        <w:jc w:val="both"/>
        <w:rPr>
          <w:rFonts w:ascii="Arial" w:hAnsi="Arial" w:cs="Arial"/>
          <w:b/>
          <w:sz w:val="20"/>
          <w:szCs w:val="20"/>
        </w:rPr>
      </w:pPr>
    </w:p>
    <w:p w:rsidR="00A2783F" w:rsidRPr="00DA25F4" w:rsidRDefault="00A2783F" w:rsidP="00A2783F">
      <w:pPr>
        <w:widowControl w:val="0"/>
        <w:tabs>
          <w:tab w:val="decimal" w:pos="4820"/>
          <w:tab w:val="decimal" w:pos="6237"/>
          <w:tab w:val="decimal" w:pos="7655"/>
          <w:tab w:val="decimal" w:pos="9071"/>
        </w:tabs>
        <w:jc w:val="both"/>
        <w:rPr>
          <w:rFonts w:ascii="Arial" w:hAnsi="Arial" w:cs="Arial"/>
          <w:b/>
          <w:sz w:val="20"/>
          <w:szCs w:val="20"/>
        </w:rPr>
      </w:pPr>
      <w:r w:rsidRPr="00DA25F4">
        <w:rPr>
          <w:rFonts w:ascii="Arial" w:hAnsi="Arial" w:cs="Arial"/>
          <w:b/>
          <w:sz w:val="20"/>
          <w:szCs w:val="20"/>
        </w:rPr>
        <w:t>Maliyet</w:t>
      </w:r>
    </w:p>
    <w:p w:rsidR="00A2783F" w:rsidRPr="00DA25F4" w:rsidRDefault="00A2783F" w:rsidP="00A2783F">
      <w:pPr>
        <w:pStyle w:val="Body"/>
        <w:keepLines w:val="0"/>
        <w:widowControl w:val="0"/>
        <w:tabs>
          <w:tab w:val="decimal" w:pos="4820"/>
          <w:tab w:val="decimal" w:pos="6237"/>
          <w:tab w:val="decimal" w:pos="7655"/>
          <w:tab w:val="decimal" w:pos="9071"/>
        </w:tabs>
        <w:spacing w:after="0" w:line="240" w:lineRule="auto"/>
        <w:rPr>
          <w:rFonts w:ascii="Arial" w:hAnsi="Arial" w:cs="Arial"/>
          <w:sz w:val="20"/>
          <w:lang w:val="tr-TR"/>
        </w:rPr>
      </w:pPr>
    </w:p>
    <w:p w:rsidR="00A2783F" w:rsidRPr="00DA25F4" w:rsidRDefault="00A2783F" w:rsidP="00A2783F">
      <w:pPr>
        <w:widowControl w:val="0"/>
        <w:tabs>
          <w:tab w:val="decimal" w:pos="4820"/>
          <w:tab w:val="decimal" w:pos="6237"/>
          <w:tab w:val="decimal" w:pos="7655"/>
          <w:tab w:val="decimal" w:pos="9071"/>
        </w:tabs>
        <w:jc w:val="both"/>
        <w:rPr>
          <w:rFonts w:ascii="Arial" w:hAnsi="Arial" w:cs="Arial"/>
          <w:sz w:val="20"/>
          <w:szCs w:val="20"/>
        </w:rPr>
      </w:pPr>
      <w:r w:rsidRPr="00DA25F4">
        <w:rPr>
          <w:rFonts w:ascii="Arial" w:hAnsi="Arial" w:cs="Arial"/>
          <w:sz w:val="20"/>
          <w:szCs w:val="20"/>
        </w:rPr>
        <w:t>Haklar</w:t>
      </w:r>
      <w:r w:rsidRPr="00DA25F4">
        <w:rPr>
          <w:rFonts w:ascii="Arial" w:hAnsi="Arial" w:cs="Arial"/>
          <w:sz w:val="20"/>
          <w:szCs w:val="20"/>
        </w:rPr>
        <w:tab/>
        <w:t>56.593</w:t>
      </w:r>
      <w:r w:rsidRPr="00DA25F4">
        <w:rPr>
          <w:rFonts w:ascii="Arial" w:hAnsi="Arial" w:cs="Arial"/>
          <w:sz w:val="20"/>
          <w:szCs w:val="20"/>
        </w:rPr>
        <w:tab/>
        <w:t xml:space="preserve"> -</w:t>
      </w:r>
      <w:r w:rsidRPr="00DA25F4">
        <w:rPr>
          <w:rFonts w:ascii="Arial" w:hAnsi="Arial" w:cs="Arial"/>
          <w:sz w:val="20"/>
          <w:szCs w:val="20"/>
        </w:rPr>
        <w:tab/>
        <w:t>-</w:t>
      </w:r>
      <w:r w:rsidRPr="00DA25F4">
        <w:rPr>
          <w:rFonts w:ascii="Arial" w:hAnsi="Arial" w:cs="Arial"/>
          <w:sz w:val="20"/>
          <w:szCs w:val="20"/>
        </w:rPr>
        <w:tab/>
        <w:t xml:space="preserve"> 56.593</w:t>
      </w:r>
    </w:p>
    <w:p w:rsidR="00A2783F" w:rsidRPr="00DA25F4" w:rsidRDefault="00A2783F" w:rsidP="00A2783F">
      <w:pPr>
        <w:widowControl w:val="0"/>
        <w:pBdr>
          <w:bottom w:val="single" w:sz="4" w:space="1" w:color="auto"/>
        </w:pBdr>
        <w:tabs>
          <w:tab w:val="decimal" w:pos="4820"/>
          <w:tab w:val="decimal" w:pos="6237"/>
          <w:tab w:val="decimal" w:pos="7655"/>
          <w:tab w:val="decimal" w:pos="9071"/>
        </w:tabs>
        <w:jc w:val="both"/>
        <w:rPr>
          <w:rFonts w:ascii="Arial" w:hAnsi="Arial" w:cs="Arial"/>
          <w:bCs/>
          <w:sz w:val="20"/>
          <w:szCs w:val="20"/>
        </w:rPr>
      </w:pPr>
      <w:r w:rsidRPr="00DA25F4">
        <w:rPr>
          <w:rFonts w:ascii="Arial" w:hAnsi="Arial" w:cs="Arial"/>
          <w:bCs/>
          <w:sz w:val="20"/>
          <w:szCs w:val="20"/>
        </w:rPr>
        <w:t>Diğer maddi olmayan duran varlıklar</w:t>
      </w:r>
      <w:r w:rsidRPr="00DA25F4">
        <w:rPr>
          <w:rFonts w:ascii="Arial" w:hAnsi="Arial" w:cs="Arial"/>
          <w:bCs/>
          <w:sz w:val="20"/>
          <w:szCs w:val="20"/>
        </w:rPr>
        <w:tab/>
        <w:t>831.346</w:t>
      </w:r>
      <w:r w:rsidRPr="00DA25F4">
        <w:rPr>
          <w:rFonts w:ascii="Arial" w:hAnsi="Arial" w:cs="Arial"/>
          <w:bCs/>
          <w:sz w:val="20"/>
          <w:szCs w:val="20"/>
        </w:rPr>
        <w:tab/>
        <w:t>16.895</w:t>
      </w:r>
      <w:r w:rsidRPr="00DA25F4">
        <w:rPr>
          <w:rFonts w:ascii="Arial" w:hAnsi="Arial" w:cs="Arial"/>
          <w:bCs/>
          <w:sz w:val="20"/>
          <w:szCs w:val="20"/>
        </w:rPr>
        <w:tab/>
        <w:t>-</w:t>
      </w:r>
      <w:r w:rsidRPr="00DA25F4">
        <w:rPr>
          <w:rFonts w:ascii="Arial" w:hAnsi="Arial" w:cs="Arial"/>
          <w:bCs/>
          <w:sz w:val="20"/>
          <w:szCs w:val="20"/>
        </w:rPr>
        <w:tab/>
        <w:t>848.241</w:t>
      </w:r>
    </w:p>
    <w:p w:rsidR="00A2783F" w:rsidRPr="00DA25F4" w:rsidRDefault="00A2783F" w:rsidP="00A2783F">
      <w:pPr>
        <w:widowControl w:val="0"/>
        <w:tabs>
          <w:tab w:val="decimal" w:pos="4820"/>
          <w:tab w:val="decimal" w:pos="6237"/>
          <w:tab w:val="decimal" w:pos="7655"/>
          <w:tab w:val="decimal" w:pos="9071"/>
        </w:tabs>
        <w:jc w:val="both"/>
        <w:rPr>
          <w:rFonts w:ascii="Arial" w:hAnsi="Arial" w:cs="Arial"/>
          <w:b/>
          <w:bCs/>
          <w:sz w:val="20"/>
          <w:szCs w:val="20"/>
        </w:rPr>
      </w:pPr>
    </w:p>
    <w:p w:rsidR="00A2783F" w:rsidRPr="00DA25F4" w:rsidRDefault="00A2783F" w:rsidP="00A2783F">
      <w:pPr>
        <w:widowControl w:val="0"/>
        <w:pBdr>
          <w:bottom w:val="single" w:sz="4" w:space="1" w:color="auto"/>
        </w:pBdr>
        <w:tabs>
          <w:tab w:val="decimal" w:pos="4820"/>
          <w:tab w:val="decimal" w:pos="6237"/>
          <w:tab w:val="decimal" w:pos="7655"/>
          <w:tab w:val="decimal" w:pos="9071"/>
        </w:tabs>
        <w:jc w:val="both"/>
        <w:rPr>
          <w:rFonts w:ascii="Arial" w:hAnsi="Arial" w:cs="Arial"/>
          <w:b/>
          <w:sz w:val="20"/>
          <w:szCs w:val="20"/>
        </w:rPr>
      </w:pPr>
      <w:r w:rsidRPr="00DA25F4">
        <w:rPr>
          <w:rFonts w:ascii="Arial" w:hAnsi="Arial" w:cs="Arial"/>
          <w:b/>
          <w:bCs/>
          <w:sz w:val="20"/>
          <w:szCs w:val="20"/>
        </w:rPr>
        <w:tab/>
        <w:t>887.939</w:t>
      </w:r>
      <w:r w:rsidRPr="00DA25F4">
        <w:rPr>
          <w:rFonts w:ascii="Arial" w:hAnsi="Arial" w:cs="Arial"/>
          <w:b/>
          <w:bCs/>
          <w:sz w:val="20"/>
          <w:szCs w:val="20"/>
        </w:rPr>
        <w:tab/>
        <w:t>16.895</w:t>
      </w:r>
      <w:r w:rsidRPr="00DA25F4">
        <w:rPr>
          <w:rFonts w:ascii="Arial" w:hAnsi="Arial" w:cs="Arial"/>
          <w:b/>
          <w:bCs/>
          <w:sz w:val="20"/>
          <w:szCs w:val="20"/>
        </w:rPr>
        <w:tab/>
        <w:t xml:space="preserve"> -</w:t>
      </w:r>
      <w:r w:rsidRPr="00DA25F4">
        <w:rPr>
          <w:rFonts w:ascii="Arial" w:hAnsi="Arial" w:cs="Arial"/>
          <w:b/>
          <w:bCs/>
          <w:sz w:val="20"/>
          <w:szCs w:val="20"/>
        </w:rPr>
        <w:tab/>
        <w:t xml:space="preserve"> 904.834</w:t>
      </w:r>
    </w:p>
    <w:p w:rsidR="00A2783F" w:rsidRPr="00DA25F4" w:rsidRDefault="00A2783F" w:rsidP="00A2783F">
      <w:pPr>
        <w:widowControl w:val="0"/>
        <w:tabs>
          <w:tab w:val="decimal" w:pos="4820"/>
          <w:tab w:val="decimal" w:pos="6237"/>
          <w:tab w:val="decimal" w:pos="7655"/>
          <w:tab w:val="decimal" w:pos="9071"/>
        </w:tabs>
        <w:jc w:val="both"/>
        <w:rPr>
          <w:rFonts w:ascii="Arial" w:hAnsi="Arial" w:cs="Arial"/>
          <w:sz w:val="20"/>
          <w:szCs w:val="20"/>
          <w:highlight w:val="yellow"/>
        </w:rPr>
      </w:pPr>
    </w:p>
    <w:p w:rsidR="00A2783F" w:rsidRPr="00DA25F4" w:rsidRDefault="00A2783F" w:rsidP="00A2783F">
      <w:pPr>
        <w:widowControl w:val="0"/>
        <w:tabs>
          <w:tab w:val="decimal" w:pos="4820"/>
          <w:tab w:val="decimal" w:pos="6237"/>
          <w:tab w:val="decimal" w:pos="7655"/>
          <w:tab w:val="decimal" w:pos="9071"/>
        </w:tabs>
        <w:jc w:val="both"/>
        <w:rPr>
          <w:rFonts w:ascii="Arial" w:hAnsi="Arial" w:cs="Arial"/>
          <w:b/>
          <w:sz w:val="20"/>
          <w:szCs w:val="20"/>
        </w:rPr>
      </w:pPr>
      <w:r w:rsidRPr="00DA25F4">
        <w:rPr>
          <w:rFonts w:ascii="Arial" w:hAnsi="Arial" w:cs="Arial"/>
          <w:b/>
          <w:sz w:val="20"/>
          <w:szCs w:val="20"/>
        </w:rPr>
        <w:t>Birikmiş Amortisman</w:t>
      </w:r>
    </w:p>
    <w:p w:rsidR="00A2783F" w:rsidRPr="00DA25F4" w:rsidRDefault="00A2783F" w:rsidP="00A2783F">
      <w:pPr>
        <w:widowControl w:val="0"/>
        <w:tabs>
          <w:tab w:val="decimal" w:pos="4820"/>
          <w:tab w:val="decimal" w:pos="6237"/>
          <w:tab w:val="decimal" w:pos="7655"/>
          <w:tab w:val="decimal" w:pos="9071"/>
        </w:tabs>
        <w:jc w:val="both"/>
        <w:rPr>
          <w:rFonts w:ascii="Arial" w:hAnsi="Arial" w:cs="Arial"/>
          <w:sz w:val="20"/>
          <w:szCs w:val="20"/>
        </w:rPr>
      </w:pPr>
    </w:p>
    <w:p w:rsidR="00A2783F" w:rsidRPr="00DA25F4" w:rsidRDefault="00A2783F" w:rsidP="00A2783F">
      <w:pPr>
        <w:widowControl w:val="0"/>
        <w:tabs>
          <w:tab w:val="decimal" w:pos="4820"/>
          <w:tab w:val="decimal" w:pos="6237"/>
          <w:tab w:val="decimal" w:pos="7655"/>
          <w:tab w:val="decimal" w:pos="9071"/>
        </w:tabs>
        <w:jc w:val="both"/>
        <w:rPr>
          <w:rFonts w:ascii="Arial" w:hAnsi="Arial" w:cs="Arial"/>
          <w:sz w:val="20"/>
          <w:szCs w:val="20"/>
        </w:rPr>
      </w:pPr>
      <w:r w:rsidRPr="00DA25F4">
        <w:rPr>
          <w:rFonts w:ascii="Arial" w:hAnsi="Arial" w:cs="Arial"/>
          <w:sz w:val="20"/>
          <w:szCs w:val="20"/>
        </w:rPr>
        <w:t>Haklar</w:t>
      </w:r>
      <w:r w:rsidRPr="00DA25F4">
        <w:rPr>
          <w:rFonts w:ascii="Arial" w:hAnsi="Arial" w:cs="Arial"/>
          <w:sz w:val="20"/>
          <w:szCs w:val="20"/>
        </w:rPr>
        <w:tab/>
        <w:t>(56.940)</w:t>
      </w:r>
      <w:r w:rsidRPr="00DA25F4">
        <w:rPr>
          <w:rFonts w:ascii="Arial" w:hAnsi="Arial" w:cs="Arial"/>
          <w:sz w:val="20"/>
          <w:szCs w:val="20"/>
        </w:rPr>
        <w:tab/>
        <w:t>-</w:t>
      </w:r>
      <w:r w:rsidRPr="00DA25F4">
        <w:rPr>
          <w:rFonts w:ascii="Arial" w:hAnsi="Arial" w:cs="Arial"/>
          <w:sz w:val="20"/>
          <w:szCs w:val="20"/>
        </w:rPr>
        <w:tab/>
        <w:t>-</w:t>
      </w:r>
      <w:r w:rsidRPr="00DA25F4">
        <w:rPr>
          <w:rFonts w:ascii="Arial" w:hAnsi="Arial" w:cs="Arial"/>
          <w:sz w:val="20"/>
          <w:szCs w:val="20"/>
        </w:rPr>
        <w:tab/>
        <w:t xml:space="preserve"> (56.940)</w:t>
      </w:r>
    </w:p>
    <w:p w:rsidR="00A2783F" w:rsidRPr="00DA25F4" w:rsidRDefault="00A2783F" w:rsidP="00A2783F">
      <w:pPr>
        <w:widowControl w:val="0"/>
        <w:pBdr>
          <w:bottom w:val="single" w:sz="4" w:space="1" w:color="auto"/>
        </w:pBdr>
        <w:tabs>
          <w:tab w:val="decimal" w:pos="4820"/>
          <w:tab w:val="decimal" w:pos="6237"/>
          <w:tab w:val="decimal" w:pos="7655"/>
          <w:tab w:val="decimal" w:pos="9071"/>
        </w:tabs>
        <w:jc w:val="both"/>
        <w:rPr>
          <w:rFonts w:ascii="Arial" w:hAnsi="Arial" w:cs="Arial"/>
          <w:bCs/>
          <w:sz w:val="20"/>
          <w:szCs w:val="20"/>
        </w:rPr>
      </w:pPr>
      <w:r w:rsidRPr="00DA25F4">
        <w:rPr>
          <w:rFonts w:ascii="Arial" w:hAnsi="Arial" w:cs="Arial"/>
          <w:bCs/>
          <w:sz w:val="20"/>
          <w:szCs w:val="20"/>
        </w:rPr>
        <w:t>Diğer maddi olmayan duran varlıklar</w:t>
      </w:r>
      <w:r w:rsidRPr="00DA25F4">
        <w:rPr>
          <w:rFonts w:ascii="Arial" w:hAnsi="Arial" w:cs="Arial"/>
          <w:bCs/>
          <w:sz w:val="20"/>
          <w:szCs w:val="20"/>
        </w:rPr>
        <w:tab/>
        <w:t>(737.494)</w:t>
      </w:r>
      <w:r w:rsidRPr="00DA25F4">
        <w:rPr>
          <w:rFonts w:ascii="Arial" w:hAnsi="Arial" w:cs="Arial"/>
          <w:bCs/>
          <w:sz w:val="20"/>
          <w:szCs w:val="20"/>
        </w:rPr>
        <w:tab/>
        <w:t>(8.853)</w:t>
      </w:r>
      <w:r w:rsidRPr="00DA25F4">
        <w:rPr>
          <w:rFonts w:ascii="Arial" w:hAnsi="Arial" w:cs="Arial"/>
          <w:bCs/>
          <w:sz w:val="20"/>
          <w:szCs w:val="20"/>
        </w:rPr>
        <w:tab/>
        <w:t>-</w:t>
      </w:r>
      <w:r w:rsidRPr="00DA25F4">
        <w:rPr>
          <w:rFonts w:ascii="Arial" w:hAnsi="Arial" w:cs="Arial"/>
          <w:bCs/>
          <w:sz w:val="20"/>
          <w:szCs w:val="20"/>
        </w:rPr>
        <w:tab/>
        <w:t xml:space="preserve"> (746.347)</w:t>
      </w:r>
    </w:p>
    <w:p w:rsidR="00A2783F" w:rsidRPr="00DA25F4" w:rsidRDefault="00A2783F" w:rsidP="00A2783F">
      <w:pPr>
        <w:widowControl w:val="0"/>
        <w:tabs>
          <w:tab w:val="decimal" w:pos="4820"/>
          <w:tab w:val="decimal" w:pos="6237"/>
          <w:tab w:val="decimal" w:pos="7655"/>
          <w:tab w:val="decimal" w:pos="9071"/>
        </w:tabs>
        <w:jc w:val="both"/>
        <w:rPr>
          <w:rFonts w:ascii="Arial" w:hAnsi="Arial" w:cs="Arial"/>
          <w:b/>
          <w:bCs/>
          <w:sz w:val="20"/>
          <w:szCs w:val="20"/>
        </w:rPr>
      </w:pPr>
    </w:p>
    <w:p w:rsidR="00A2783F" w:rsidRPr="00DA25F4" w:rsidRDefault="00A2783F" w:rsidP="00A2783F">
      <w:pPr>
        <w:widowControl w:val="0"/>
        <w:pBdr>
          <w:bottom w:val="single" w:sz="4" w:space="1" w:color="auto"/>
        </w:pBdr>
        <w:tabs>
          <w:tab w:val="decimal" w:pos="4820"/>
          <w:tab w:val="decimal" w:pos="6237"/>
          <w:tab w:val="decimal" w:pos="7655"/>
          <w:tab w:val="decimal" w:pos="9071"/>
        </w:tabs>
        <w:jc w:val="both"/>
        <w:rPr>
          <w:rFonts w:ascii="Arial" w:hAnsi="Arial" w:cs="Arial"/>
          <w:b/>
          <w:bCs/>
          <w:sz w:val="20"/>
          <w:szCs w:val="20"/>
        </w:rPr>
      </w:pPr>
      <w:r w:rsidRPr="00DA25F4">
        <w:rPr>
          <w:rFonts w:ascii="Arial" w:hAnsi="Arial" w:cs="Arial"/>
          <w:b/>
          <w:bCs/>
          <w:sz w:val="20"/>
          <w:szCs w:val="20"/>
        </w:rPr>
        <w:tab/>
        <w:t>(794.434)</w:t>
      </w:r>
      <w:r w:rsidRPr="00DA25F4">
        <w:rPr>
          <w:rFonts w:ascii="Arial" w:hAnsi="Arial" w:cs="Arial"/>
          <w:b/>
          <w:bCs/>
          <w:sz w:val="20"/>
          <w:szCs w:val="20"/>
        </w:rPr>
        <w:tab/>
        <w:t xml:space="preserve"> (8.853)</w:t>
      </w:r>
      <w:r w:rsidRPr="00DA25F4">
        <w:rPr>
          <w:rFonts w:ascii="Arial" w:hAnsi="Arial" w:cs="Arial"/>
          <w:b/>
          <w:bCs/>
          <w:sz w:val="20"/>
          <w:szCs w:val="20"/>
        </w:rPr>
        <w:tab/>
        <w:t xml:space="preserve"> -</w:t>
      </w:r>
      <w:r w:rsidRPr="00DA25F4">
        <w:rPr>
          <w:rFonts w:ascii="Arial" w:hAnsi="Arial" w:cs="Arial"/>
          <w:b/>
          <w:bCs/>
          <w:sz w:val="20"/>
          <w:szCs w:val="20"/>
        </w:rPr>
        <w:tab/>
        <w:t xml:space="preserve"> (803.287)</w:t>
      </w:r>
    </w:p>
    <w:p w:rsidR="00A2783F" w:rsidRPr="00DA25F4" w:rsidRDefault="00A2783F" w:rsidP="00A2783F">
      <w:pPr>
        <w:widowControl w:val="0"/>
        <w:tabs>
          <w:tab w:val="decimal" w:pos="4820"/>
          <w:tab w:val="decimal" w:pos="6237"/>
          <w:tab w:val="decimal" w:pos="7655"/>
          <w:tab w:val="decimal" w:pos="9071"/>
        </w:tabs>
        <w:jc w:val="both"/>
        <w:rPr>
          <w:rFonts w:ascii="Arial" w:hAnsi="Arial" w:cs="Arial"/>
          <w:b/>
          <w:bCs/>
          <w:sz w:val="20"/>
          <w:szCs w:val="20"/>
        </w:rPr>
      </w:pPr>
    </w:p>
    <w:p w:rsidR="00A2783F" w:rsidRPr="00DA25F4" w:rsidRDefault="00A2783F" w:rsidP="00A2783F">
      <w:pPr>
        <w:widowControl w:val="0"/>
        <w:pBdr>
          <w:bottom w:val="single" w:sz="12" w:space="0" w:color="auto"/>
        </w:pBdr>
        <w:tabs>
          <w:tab w:val="decimal" w:pos="4820"/>
          <w:tab w:val="decimal" w:pos="6237"/>
          <w:tab w:val="decimal" w:pos="7655"/>
          <w:tab w:val="decimal" w:pos="9071"/>
        </w:tabs>
        <w:jc w:val="both"/>
        <w:rPr>
          <w:rFonts w:ascii="Arial" w:hAnsi="Arial" w:cs="Arial"/>
          <w:b/>
          <w:sz w:val="20"/>
          <w:szCs w:val="20"/>
          <w:highlight w:val="yellow"/>
        </w:rPr>
      </w:pPr>
      <w:r w:rsidRPr="00DA25F4">
        <w:rPr>
          <w:rFonts w:ascii="Arial" w:hAnsi="Arial" w:cs="Arial"/>
          <w:b/>
          <w:sz w:val="20"/>
          <w:szCs w:val="20"/>
        </w:rPr>
        <w:t>Net kayıtlı değer</w:t>
      </w:r>
      <w:r w:rsidRPr="00DA25F4">
        <w:rPr>
          <w:rFonts w:ascii="Arial" w:hAnsi="Arial" w:cs="Arial"/>
          <w:b/>
          <w:sz w:val="20"/>
          <w:szCs w:val="20"/>
        </w:rPr>
        <w:tab/>
        <w:t>93.505</w:t>
      </w:r>
      <w:r w:rsidRPr="00DA25F4">
        <w:rPr>
          <w:rFonts w:ascii="Arial" w:hAnsi="Arial" w:cs="Arial"/>
          <w:b/>
          <w:sz w:val="20"/>
          <w:szCs w:val="20"/>
        </w:rPr>
        <w:tab/>
      </w:r>
      <w:r w:rsidRPr="00DA25F4">
        <w:rPr>
          <w:rFonts w:ascii="Arial" w:hAnsi="Arial" w:cs="Arial"/>
          <w:b/>
          <w:sz w:val="20"/>
          <w:szCs w:val="20"/>
        </w:rPr>
        <w:tab/>
      </w:r>
      <w:r w:rsidRPr="00DA25F4">
        <w:rPr>
          <w:rFonts w:ascii="Arial" w:hAnsi="Arial" w:cs="Arial"/>
          <w:b/>
          <w:sz w:val="20"/>
          <w:szCs w:val="20"/>
        </w:rPr>
        <w:tab/>
        <w:t xml:space="preserve">101.547 </w:t>
      </w:r>
    </w:p>
    <w:p w:rsidR="00C3689F" w:rsidRPr="00DA25F4" w:rsidRDefault="00C3689F" w:rsidP="00EB7102">
      <w:pPr>
        <w:pStyle w:val="FootnoteText"/>
        <w:widowControl w:val="0"/>
        <w:rPr>
          <w:rFonts w:ascii="Arial" w:hAnsi="Arial" w:cs="Arial"/>
        </w:rPr>
      </w:pPr>
    </w:p>
    <w:p w:rsidR="00F4408B" w:rsidRPr="00DA25F4" w:rsidRDefault="00F4408B" w:rsidP="00A2783F">
      <w:pPr>
        <w:widowControl w:val="0"/>
        <w:tabs>
          <w:tab w:val="decimal" w:pos="4820"/>
          <w:tab w:val="decimal" w:pos="6237"/>
          <w:tab w:val="decimal" w:pos="7655"/>
          <w:tab w:val="decimal" w:pos="9071"/>
        </w:tabs>
        <w:jc w:val="both"/>
        <w:rPr>
          <w:rFonts w:ascii="Arial" w:hAnsi="Arial" w:cs="Arial"/>
          <w:b/>
          <w:sz w:val="20"/>
          <w:szCs w:val="20"/>
        </w:rPr>
      </w:pPr>
      <w:bookmarkStart w:id="92" w:name="OLE_LINK35"/>
      <w:r w:rsidRPr="00DA25F4">
        <w:rPr>
          <w:rFonts w:ascii="Arial" w:hAnsi="Arial" w:cs="Arial"/>
          <w:b/>
          <w:sz w:val="20"/>
        </w:rPr>
        <w:br w:type="page"/>
      </w:r>
    </w:p>
    <w:p w:rsidR="00FC4492" w:rsidRPr="00DA25F4" w:rsidRDefault="00D900AC" w:rsidP="00C3689F">
      <w:pPr>
        <w:pStyle w:val="Body"/>
        <w:keepLines w:val="0"/>
        <w:widowControl w:val="0"/>
        <w:spacing w:after="0" w:line="240" w:lineRule="auto"/>
        <w:rPr>
          <w:rFonts w:ascii="Arial" w:hAnsi="Arial" w:cs="Arial"/>
          <w:b/>
          <w:sz w:val="20"/>
          <w:lang w:val="tr-TR"/>
        </w:rPr>
      </w:pPr>
      <w:r w:rsidRPr="00DA25F4">
        <w:rPr>
          <w:rFonts w:ascii="Arial" w:hAnsi="Arial" w:cs="Arial"/>
          <w:b/>
          <w:sz w:val="20"/>
          <w:lang w:val="tr-TR"/>
        </w:rPr>
        <w:t>9</w:t>
      </w:r>
      <w:r w:rsidR="00AA53BE" w:rsidRPr="00DA25F4">
        <w:rPr>
          <w:rFonts w:ascii="Arial" w:hAnsi="Arial" w:cs="Arial"/>
          <w:b/>
          <w:sz w:val="20"/>
          <w:lang w:val="tr-TR"/>
        </w:rPr>
        <w:t>.</w:t>
      </w:r>
      <w:r w:rsidR="00AA53BE" w:rsidRPr="00DA25F4">
        <w:rPr>
          <w:rFonts w:ascii="Arial" w:hAnsi="Arial" w:cs="Arial"/>
          <w:b/>
          <w:sz w:val="20"/>
          <w:lang w:val="tr-TR"/>
        </w:rPr>
        <w:tab/>
        <w:t>KARŞILIKLAR, KOŞULLU VARLIK VE YÜKÜMLÜKLER</w:t>
      </w:r>
    </w:p>
    <w:p w:rsidR="00FC4492" w:rsidRPr="00DA25F4" w:rsidRDefault="00FC4492" w:rsidP="00C3689F">
      <w:pPr>
        <w:widowControl w:val="0"/>
        <w:jc w:val="both"/>
        <w:rPr>
          <w:rFonts w:ascii="Arial" w:hAnsi="Arial" w:cs="Arial"/>
          <w:b/>
          <w:sz w:val="20"/>
          <w:szCs w:val="20"/>
        </w:rPr>
      </w:pPr>
    </w:p>
    <w:bookmarkEnd w:id="92"/>
    <w:p w:rsidR="002B1DD4" w:rsidRPr="00DA25F4" w:rsidRDefault="003D4842" w:rsidP="00C3689F">
      <w:pPr>
        <w:widowControl w:val="0"/>
        <w:jc w:val="both"/>
        <w:rPr>
          <w:rFonts w:ascii="Arial" w:hAnsi="Arial" w:cs="Arial"/>
          <w:b/>
          <w:bCs/>
          <w:snapToGrid w:val="0"/>
          <w:sz w:val="20"/>
          <w:szCs w:val="20"/>
        </w:rPr>
      </w:pPr>
      <w:r w:rsidRPr="00DA25F4">
        <w:rPr>
          <w:rFonts w:ascii="Arial" w:hAnsi="Arial" w:cs="Arial"/>
          <w:b/>
          <w:bCs/>
          <w:snapToGrid w:val="0"/>
          <w:sz w:val="20"/>
          <w:szCs w:val="20"/>
        </w:rPr>
        <w:t>Şarta bağlı varlık ve yükümlülükler</w:t>
      </w:r>
    </w:p>
    <w:p w:rsidR="002B1DD4" w:rsidRPr="00DA25F4" w:rsidRDefault="002B1DD4" w:rsidP="0075004E">
      <w:pPr>
        <w:widowControl w:val="0"/>
        <w:jc w:val="both"/>
        <w:rPr>
          <w:rFonts w:ascii="Arial" w:hAnsi="Arial" w:cs="Arial"/>
          <w:b/>
          <w:bCs/>
          <w:snapToGrid w:val="0"/>
          <w:sz w:val="20"/>
          <w:szCs w:val="20"/>
        </w:rPr>
      </w:pPr>
    </w:p>
    <w:p w:rsidR="002B1DD4" w:rsidRPr="00DA25F4" w:rsidRDefault="003D4842" w:rsidP="00864938">
      <w:pPr>
        <w:widowControl w:val="0"/>
        <w:tabs>
          <w:tab w:val="left" w:pos="567"/>
        </w:tabs>
        <w:ind w:left="560" w:hanging="560"/>
        <w:jc w:val="both"/>
        <w:rPr>
          <w:rFonts w:ascii="Arial" w:hAnsi="Arial" w:cs="Arial"/>
          <w:snapToGrid w:val="0"/>
          <w:sz w:val="20"/>
          <w:szCs w:val="20"/>
        </w:rPr>
      </w:pPr>
      <w:r w:rsidRPr="00DA25F4">
        <w:rPr>
          <w:rFonts w:ascii="Arial" w:hAnsi="Arial" w:cs="Arial"/>
          <w:snapToGrid w:val="0"/>
          <w:sz w:val="20"/>
          <w:szCs w:val="20"/>
        </w:rPr>
        <w:t>a)</w:t>
      </w:r>
      <w:r w:rsidRPr="00DA25F4">
        <w:rPr>
          <w:rFonts w:ascii="Arial" w:hAnsi="Arial" w:cs="Arial"/>
          <w:snapToGrid w:val="0"/>
          <w:sz w:val="20"/>
          <w:szCs w:val="20"/>
        </w:rPr>
        <w:tab/>
      </w:r>
      <w:r w:rsidR="00195716" w:rsidRPr="00DA25F4">
        <w:rPr>
          <w:rFonts w:ascii="Arial" w:hAnsi="Arial" w:cs="Arial"/>
          <w:sz w:val="20"/>
          <w:szCs w:val="20"/>
        </w:rPr>
        <w:t>31 Mart 2011</w:t>
      </w:r>
      <w:r w:rsidRPr="00DA25F4">
        <w:rPr>
          <w:rFonts w:ascii="Arial" w:hAnsi="Arial" w:cs="Arial"/>
          <w:sz w:val="20"/>
          <w:szCs w:val="20"/>
        </w:rPr>
        <w:t xml:space="preserve"> ve 31 Aralık </w:t>
      </w:r>
      <w:r w:rsidR="00195716" w:rsidRPr="00DA25F4">
        <w:rPr>
          <w:rFonts w:ascii="Arial" w:hAnsi="Arial" w:cs="Arial"/>
          <w:sz w:val="20"/>
          <w:szCs w:val="20"/>
        </w:rPr>
        <w:t>2010</w:t>
      </w:r>
      <w:r w:rsidRPr="00DA25F4">
        <w:rPr>
          <w:rFonts w:ascii="Arial" w:hAnsi="Arial" w:cs="Arial"/>
          <w:sz w:val="20"/>
          <w:szCs w:val="20"/>
        </w:rPr>
        <w:t xml:space="preserve"> tarihleri </w:t>
      </w:r>
      <w:r w:rsidRPr="00DA25F4">
        <w:rPr>
          <w:rFonts w:ascii="Arial" w:hAnsi="Arial" w:cs="Arial"/>
          <w:snapToGrid w:val="0"/>
          <w:sz w:val="20"/>
          <w:szCs w:val="20"/>
        </w:rPr>
        <w:t>itibariyle teminatlar</w:t>
      </w:r>
      <w:r w:rsidR="009F3262" w:rsidRPr="00DA25F4">
        <w:rPr>
          <w:rFonts w:ascii="Arial" w:hAnsi="Arial" w:cs="Arial"/>
          <w:snapToGrid w:val="0"/>
          <w:sz w:val="20"/>
          <w:szCs w:val="20"/>
        </w:rPr>
        <w:t xml:space="preserve"> </w:t>
      </w:r>
      <w:r w:rsidRPr="00DA25F4">
        <w:rPr>
          <w:rFonts w:ascii="Arial" w:hAnsi="Arial" w:cs="Arial"/>
          <w:snapToGrid w:val="0"/>
          <w:sz w:val="20"/>
          <w:szCs w:val="20"/>
        </w:rPr>
        <w:t>ve taahhütler aşağıdaki gibidir:</w:t>
      </w:r>
    </w:p>
    <w:p w:rsidR="002B1DD4" w:rsidRPr="00DA25F4" w:rsidRDefault="002B1DD4" w:rsidP="0075004E">
      <w:pPr>
        <w:widowControl w:val="0"/>
        <w:jc w:val="both"/>
        <w:rPr>
          <w:rFonts w:ascii="Arial" w:hAnsi="Arial" w:cs="Arial"/>
          <w:b/>
          <w:sz w:val="20"/>
          <w:szCs w:val="20"/>
          <w:u w:val="single"/>
        </w:rPr>
      </w:pPr>
    </w:p>
    <w:p w:rsidR="00802227" w:rsidRPr="00DA25F4" w:rsidRDefault="003D4842" w:rsidP="00DA25F4">
      <w:pPr>
        <w:widowControl w:val="0"/>
        <w:tabs>
          <w:tab w:val="right" w:pos="7371"/>
          <w:tab w:val="right" w:pos="8931"/>
        </w:tabs>
        <w:jc w:val="both"/>
        <w:rPr>
          <w:rFonts w:ascii="Arial" w:hAnsi="Arial" w:cs="Arial"/>
          <w:sz w:val="20"/>
          <w:szCs w:val="20"/>
        </w:rPr>
      </w:pPr>
      <w:bookmarkStart w:id="93" w:name="OLE_LINK69"/>
      <w:r w:rsidRPr="00DA25F4">
        <w:rPr>
          <w:rFonts w:ascii="Arial" w:hAnsi="Arial" w:cs="Arial"/>
          <w:b/>
          <w:sz w:val="20"/>
          <w:szCs w:val="20"/>
        </w:rPr>
        <w:tab/>
      </w:r>
      <w:r w:rsidR="00195716" w:rsidRPr="00DA25F4">
        <w:rPr>
          <w:rFonts w:ascii="Arial" w:hAnsi="Arial" w:cs="Arial"/>
          <w:b/>
          <w:sz w:val="20"/>
          <w:szCs w:val="20"/>
        </w:rPr>
        <w:t>31 Mart 2011</w:t>
      </w:r>
      <w:r w:rsidRPr="00DA25F4">
        <w:rPr>
          <w:rFonts w:ascii="Arial" w:hAnsi="Arial" w:cs="Arial"/>
          <w:b/>
          <w:sz w:val="20"/>
          <w:szCs w:val="20"/>
        </w:rPr>
        <w:tab/>
        <w:t xml:space="preserve">31 Aralık </w:t>
      </w:r>
      <w:r w:rsidR="00195716" w:rsidRPr="00DA25F4">
        <w:rPr>
          <w:rFonts w:ascii="Arial" w:hAnsi="Arial" w:cs="Arial"/>
          <w:b/>
          <w:sz w:val="20"/>
          <w:szCs w:val="20"/>
        </w:rPr>
        <w:t>2010</w:t>
      </w:r>
    </w:p>
    <w:p w:rsidR="00D94036" w:rsidRPr="00DA25F4" w:rsidRDefault="00D94036" w:rsidP="00462F19">
      <w:pPr>
        <w:widowControl w:val="0"/>
        <w:tabs>
          <w:tab w:val="right" w:pos="7371"/>
          <w:tab w:val="right" w:pos="8931"/>
        </w:tabs>
        <w:jc w:val="both"/>
        <w:rPr>
          <w:rFonts w:ascii="Arial" w:hAnsi="Arial" w:cs="Arial"/>
          <w:b/>
          <w:sz w:val="20"/>
          <w:szCs w:val="20"/>
          <w:u w:val="single"/>
        </w:rPr>
      </w:pPr>
      <w:bookmarkStart w:id="94" w:name="OLE_LINK40"/>
    </w:p>
    <w:p w:rsidR="00802227" w:rsidRPr="00DA25F4" w:rsidRDefault="003D4842" w:rsidP="00462F19">
      <w:pPr>
        <w:widowControl w:val="0"/>
        <w:tabs>
          <w:tab w:val="right" w:pos="7371"/>
          <w:tab w:val="right" w:pos="8931"/>
        </w:tabs>
        <w:jc w:val="both"/>
        <w:rPr>
          <w:rFonts w:ascii="Arial" w:hAnsi="Arial" w:cs="Arial"/>
          <w:b/>
          <w:sz w:val="20"/>
          <w:szCs w:val="20"/>
        </w:rPr>
      </w:pPr>
      <w:r w:rsidRPr="00DA25F4">
        <w:rPr>
          <w:rFonts w:ascii="Arial" w:hAnsi="Arial" w:cs="Arial"/>
          <w:sz w:val="20"/>
          <w:szCs w:val="20"/>
        </w:rPr>
        <w:t>Alınan teminatlar</w:t>
      </w:r>
      <w:bookmarkEnd w:id="94"/>
      <w:r w:rsidRPr="00DA25F4">
        <w:rPr>
          <w:rFonts w:ascii="Arial" w:hAnsi="Arial" w:cs="Arial"/>
          <w:sz w:val="20"/>
          <w:szCs w:val="20"/>
        </w:rPr>
        <w:tab/>
      </w:r>
      <w:r w:rsidR="00F6003B" w:rsidRPr="00DA25F4">
        <w:rPr>
          <w:rFonts w:ascii="Arial" w:hAnsi="Arial" w:cs="Arial"/>
          <w:sz w:val="20"/>
          <w:szCs w:val="20"/>
        </w:rPr>
        <w:t>7.251.589</w:t>
      </w:r>
      <w:r w:rsidRPr="00DA25F4">
        <w:rPr>
          <w:rFonts w:ascii="Arial" w:hAnsi="Arial" w:cs="Arial"/>
          <w:sz w:val="20"/>
          <w:szCs w:val="20"/>
        </w:rPr>
        <w:tab/>
      </w:r>
      <w:r w:rsidR="00F6003B" w:rsidRPr="00DA25F4">
        <w:rPr>
          <w:rFonts w:ascii="Arial" w:hAnsi="Arial" w:cs="Arial"/>
          <w:sz w:val="20"/>
          <w:szCs w:val="20"/>
        </w:rPr>
        <w:t>7.251.589</w:t>
      </w:r>
    </w:p>
    <w:bookmarkEnd w:id="93"/>
    <w:p w:rsidR="002B1DD4" w:rsidRPr="00DA25F4" w:rsidRDefault="002B1DD4" w:rsidP="0075004E">
      <w:pPr>
        <w:widowControl w:val="0"/>
        <w:jc w:val="both"/>
        <w:rPr>
          <w:rFonts w:ascii="Arial" w:hAnsi="Arial" w:cs="Arial"/>
          <w:b/>
          <w:sz w:val="20"/>
          <w:szCs w:val="20"/>
          <w:u w:val="single"/>
        </w:rPr>
      </w:pPr>
    </w:p>
    <w:p w:rsidR="00AC3BC9" w:rsidRPr="00DA25F4" w:rsidRDefault="00C53E8D" w:rsidP="00AC3BC9">
      <w:pPr>
        <w:rPr>
          <w:rFonts w:ascii="Arial" w:hAnsi="Arial" w:cs="Arial"/>
          <w:b/>
          <w:sz w:val="20"/>
          <w:szCs w:val="20"/>
        </w:rPr>
      </w:pPr>
      <w:r w:rsidRPr="00C53E8D">
        <w:rPr>
          <w:rFonts w:ascii="Arial" w:hAnsi="Arial" w:cs="Arial"/>
          <w:b/>
          <w:sz w:val="20"/>
          <w:szCs w:val="20"/>
        </w:rPr>
        <w:t>Verilen teminat mektupları</w:t>
      </w:r>
    </w:p>
    <w:p w:rsidR="00AC3BC9" w:rsidRPr="00DA25F4" w:rsidRDefault="00AC3BC9" w:rsidP="00AC3BC9">
      <w:pPr>
        <w:rPr>
          <w:rFonts w:ascii="Arial" w:hAnsi="Arial" w:cs="Arial"/>
          <w:b/>
        </w:rPr>
      </w:pPr>
    </w:p>
    <w:tbl>
      <w:tblPr>
        <w:tblW w:w="9073" w:type="dxa"/>
        <w:tblInd w:w="108" w:type="dxa"/>
        <w:tblBorders>
          <w:top w:val="single" w:sz="4" w:space="0" w:color="auto"/>
          <w:bottom w:val="single" w:sz="4" w:space="0" w:color="auto"/>
        </w:tblBorders>
        <w:tblLayout w:type="fixed"/>
        <w:tblLook w:val="04A0"/>
      </w:tblPr>
      <w:tblGrid>
        <w:gridCol w:w="5812"/>
        <w:gridCol w:w="1701"/>
        <w:gridCol w:w="1560"/>
      </w:tblGrid>
      <w:tr w:rsidR="00AC3BC9" w:rsidRPr="00DA25F4" w:rsidTr="0044341A">
        <w:tc>
          <w:tcPr>
            <w:tcW w:w="5812" w:type="dxa"/>
            <w:tcBorders>
              <w:top w:val="nil"/>
              <w:bottom w:val="nil"/>
            </w:tcBorders>
          </w:tcPr>
          <w:p w:rsidR="00AC3BC9" w:rsidRPr="00DA25F4" w:rsidRDefault="00AC3BC9" w:rsidP="00D13AA7">
            <w:pPr>
              <w:pStyle w:val="Default"/>
              <w:rPr>
                <w:bCs/>
                <w:color w:val="auto"/>
                <w:sz w:val="20"/>
                <w:szCs w:val="20"/>
              </w:rPr>
            </w:pPr>
          </w:p>
        </w:tc>
        <w:tc>
          <w:tcPr>
            <w:tcW w:w="1701" w:type="dxa"/>
            <w:tcBorders>
              <w:top w:val="nil"/>
              <w:bottom w:val="nil"/>
            </w:tcBorders>
          </w:tcPr>
          <w:p w:rsidR="00AA53BE" w:rsidRPr="00DA25F4" w:rsidRDefault="00195716">
            <w:pPr>
              <w:pStyle w:val="Default"/>
              <w:jc w:val="right"/>
              <w:rPr>
                <w:b/>
                <w:bCs/>
                <w:color w:val="auto"/>
                <w:sz w:val="20"/>
                <w:szCs w:val="20"/>
              </w:rPr>
            </w:pPr>
            <w:r w:rsidRPr="00DA25F4">
              <w:rPr>
                <w:b/>
                <w:bCs/>
                <w:color w:val="auto"/>
                <w:sz w:val="20"/>
                <w:szCs w:val="20"/>
              </w:rPr>
              <w:t>31 Mart 2011</w:t>
            </w:r>
          </w:p>
        </w:tc>
        <w:tc>
          <w:tcPr>
            <w:tcW w:w="1560" w:type="dxa"/>
            <w:tcBorders>
              <w:top w:val="nil"/>
              <w:bottom w:val="nil"/>
            </w:tcBorders>
          </w:tcPr>
          <w:p w:rsidR="00AA53BE" w:rsidRPr="00DA25F4" w:rsidRDefault="008723F7">
            <w:pPr>
              <w:pStyle w:val="Default"/>
              <w:jc w:val="right"/>
              <w:rPr>
                <w:b/>
                <w:bCs/>
                <w:color w:val="auto"/>
                <w:sz w:val="20"/>
                <w:szCs w:val="20"/>
              </w:rPr>
            </w:pPr>
            <w:r w:rsidRPr="00DA25F4">
              <w:rPr>
                <w:b/>
                <w:bCs/>
                <w:color w:val="auto"/>
                <w:sz w:val="20"/>
                <w:szCs w:val="20"/>
              </w:rPr>
              <w:t xml:space="preserve">31 Aralık </w:t>
            </w:r>
            <w:r w:rsidR="00195716" w:rsidRPr="00DA25F4">
              <w:rPr>
                <w:b/>
                <w:bCs/>
                <w:color w:val="auto"/>
                <w:sz w:val="20"/>
                <w:szCs w:val="20"/>
              </w:rPr>
              <w:t>2010</w:t>
            </w:r>
          </w:p>
        </w:tc>
      </w:tr>
      <w:tr w:rsidR="00AC3BC9" w:rsidRPr="00DA25F4" w:rsidTr="0044341A">
        <w:tc>
          <w:tcPr>
            <w:tcW w:w="5812" w:type="dxa"/>
            <w:tcBorders>
              <w:top w:val="nil"/>
              <w:bottom w:val="nil"/>
            </w:tcBorders>
          </w:tcPr>
          <w:p w:rsidR="00AC3BC9" w:rsidRPr="00DA25F4" w:rsidRDefault="00AC3BC9" w:rsidP="00D13AA7">
            <w:pPr>
              <w:pStyle w:val="Default"/>
              <w:tabs>
                <w:tab w:val="left" w:pos="2715"/>
              </w:tabs>
              <w:rPr>
                <w:bCs/>
                <w:color w:val="auto"/>
                <w:sz w:val="20"/>
                <w:szCs w:val="20"/>
              </w:rPr>
            </w:pPr>
          </w:p>
        </w:tc>
        <w:tc>
          <w:tcPr>
            <w:tcW w:w="1701" w:type="dxa"/>
            <w:tcBorders>
              <w:top w:val="nil"/>
              <w:bottom w:val="nil"/>
            </w:tcBorders>
          </w:tcPr>
          <w:p w:rsidR="00AC3BC9" w:rsidRPr="00DA25F4" w:rsidRDefault="00AC3BC9" w:rsidP="00D13AA7">
            <w:pPr>
              <w:pStyle w:val="Default"/>
              <w:rPr>
                <w:b/>
                <w:bCs/>
                <w:color w:val="auto"/>
                <w:sz w:val="20"/>
                <w:szCs w:val="20"/>
              </w:rPr>
            </w:pPr>
          </w:p>
        </w:tc>
        <w:tc>
          <w:tcPr>
            <w:tcW w:w="1560" w:type="dxa"/>
            <w:tcBorders>
              <w:top w:val="nil"/>
              <w:bottom w:val="nil"/>
            </w:tcBorders>
          </w:tcPr>
          <w:p w:rsidR="00874A85" w:rsidRPr="00DA25F4" w:rsidRDefault="00874A85">
            <w:pPr>
              <w:pStyle w:val="Default"/>
              <w:jc w:val="right"/>
              <w:rPr>
                <w:bCs/>
                <w:color w:val="auto"/>
                <w:sz w:val="20"/>
                <w:szCs w:val="20"/>
              </w:rPr>
            </w:pPr>
          </w:p>
        </w:tc>
      </w:tr>
      <w:tr w:rsidR="00AC3BC9" w:rsidRPr="00DA25F4" w:rsidTr="00FA34D7">
        <w:tc>
          <w:tcPr>
            <w:tcW w:w="5812" w:type="dxa"/>
            <w:tcBorders>
              <w:top w:val="nil"/>
              <w:bottom w:val="nil"/>
            </w:tcBorders>
          </w:tcPr>
          <w:p w:rsidR="00AC3BC9" w:rsidRPr="00DA25F4" w:rsidRDefault="00D94036" w:rsidP="00D13AA7">
            <w:pPr>
              <w:pStyle w:val="Default"/>
              <w:tabs>
                <w:tab w:val="left" w:pos="2715"/>
              </w:tabs>
              <w:ind w:left="176" w:hanging="284"/>
              <w:rPr>
                <w:b/>
                <w:bCs/>
                <w:color w:val="auto"/>
                <w:sz w:val="20"/>
                <w:szCs w:val="20"/>
              </w:rPr>
            </w:pPr>
            <w:r w:rsidRPr="00DA25F4">
              <w:rPr>
                <w:b/>
                <w:bCs/>
                <w:color w:val="auto"/>
                <w:sz w:val="20"/>
                <w:szCs w:val="20"/>
              </w:rPr>
              <w:t>Grup</w:t>
            </w:r>
            <w:r w:rsidR="008723F7" w:rsidRPr="00DA25F4">
              <w:rPr>
                <w:b/>
                <w:bCs/>
                <w:color w:val="auto"/>
                <w:sz w:val="20"/>
                <w:szCs w:val="20"/>
              </w:rPr>
              <w:t xml:space="preserve"> tarafından verilen </w:t>
            </w:r>
            <w:proofErr w:type="spellStart"/>
            <w:r w:rsidR="008723F7" w:rsidRPr="00DA25F4">
              <w:rPr>
                <w:b/>
                <w:bCs/>
                <w:color w:val="auto"/>
                <w:sz w:val="20"/>
                <w:szCs w:val="20"/>
              </w:rPr>
              <w:t>TRİ’ler</w:t>
            </w:r>
            <w:proofErr w:type="spellEnd"/>
          </w:p>
        </w:tc>
        <w:tc>
          <w:tcPr>
            <w:tcW w:w="1701" w:type="dxa"/>
            <w:tcBorders>
              <w:top w:val="nil"/>
              <w:bottom w:val="nil"/>
            </w:tcBorders>
          </w:tcPr>
          <w:p w:rsidR="00AC3BC9" w:rsidRPr="00DA25F4" w:rsidRDefault="00AC3BC9" w:rsidP="00D13AA7">
            <w:pPr>
              <w:pStyle w:val="Default"/>
              <w:rPr>
                <w:b/>
                <w:bCs/>
                <w:color w:val="auto"/>
                <w:sz w:val="20"/>
                <w:szCs w:val="20"/>
              </w:rPr>
            </w:pPr>
          </w:p>
        </w:tc>
        <w:tc>
          <w:tcPr>
            <w:tcW w:w="1560" w:type="dxa"/>
            <w:tcBorders>
              <w:top w:val="nil"/>
              <w:bottom w:val="nil"/>
            </w:tcBorders>
          </w:tcPr>
          <w:p w:rsidR="00874A85" w:rsidRPr="00DA25F4" w:rsidRDefault="00874A85">
            <w:pPr>
              <w:pStyle w:val="Default"/>
              <w:jc w:val="right"/>
              <w:rPr>
                <w:b/>
                <w:bCs/>
                <w:color w:val="auto"/>
                <w:sz w:val="20"/>
                <w:szCs w:val="20"/>
              </w:rPr>
            </w:pPr>
          </w:p>
        </w:tc>
      </w:tr>
      <w:tr w:rsidR="00AC3BC9" w:rsidRPr="00DA25F4" w:rsidTr="002228B1">
        <w:tc>
          <w:tcPr>
            <w:tcW w:w="5812" w:type="dxa"/>
            <w:tcBorders>
              <w:top w:val="nil"/>
              <w:bottom w:val="nil"/>
            </w:tcBorders>
          </w:tcPr>
          <w:p w:rsidR="00AC3BC9" w:rsidRPr="00DA25F4" w:rsidRDefault="00AC3BC9" w:rsidP="00D13AA7">
            <w:pPr>
              <w:pStyle w:val="Default"/>
              <w:ind w:left="176" w:hanging="284"/>
              <w:rPr>
                <w:bCs/>
                <w:color w:val="auto"/>
                <w:sz w:val="20"/>
                <w:szCs w:val="20"/>
              </w:rPr>
            </w:pPr>
          </w:p>
        </w:tc>
        <w:tc>
          <w:tcPr>
            <w:tcW w:w="1701" w:type="dxa"/>
            <w:tcBorders>
              <w:top w:val="nil"/>
              <w:bottom w:val="nil"/>
            </w:tcBorders>
          </w:tcPr>
          <w:p w:rsidR="00AC3BC9" w:rsidRPr="00DA25F4" w:rsidRDefault="00AC3BC9" w:rsidP="00D13AA7">
            <w:pPr>
              <w:pStyle w:val="Default"/>
              <w:rPr>
                <w:b/>
                <w:bCs/>
                <w:color w:val="auto"/>
                <w:sz w:val="20"/>
                <w:szCs w:val="20"/>
              </w:rPr>
            </w:pPr>
          </w:p>
        </w:tc>
        <w:tc>
          <w:tcPr>
            <w:tcW w:w="1560" w:type="dxa"/>
            <w:tcBorders>
              <w:top w:val="nil"/>
              <w:bottom w:val="nil"/>
            </w:tcBorders>
          </w:tcPr>
          <w:p w:rsidR="00874A85" w:rsidRPr="00DA25F4" w:rsidRDefault="00874A85">
            <w:pPr>
              <w:pStyle w:val="Default"/>
              <w:jc w:val="right"/>
              <w:rPr>
                <w:bCs/>
                <w:color w:val="auto"/>
                <w:sz w:val="20"/>
                <w:szCs w:val="20"/>
              </w:rPr>
            </w:pPr>
          </w:p>
        </w:tc>
      </w:tr>
      <w:tr w:rsidR="00AC3BC9" w:rsidRPr="00DA25F4" w:rsidTr="002228B1">
        <w:tc>
          <w:tcPr>
            <w:tcW w:w="5812" w:type="dxa"/>
            <w:tcBorders>
              <w:top w:val="nil"/>
              <w:bottom w:val="nil"/>
            </w:tcBorders>
          </w:tcPr>
          <w:p w:rsidR="00AC3BC9" w:rsidRPr="00DA25F4" w:rsidRDefault="008723F7" w:rsidP="00D13AA7">
            <w:pPr>
              <w:pStyle w:val="Default"/>
              <w:ind w:left="318" w:hanging="426"/>
              <w:rPr>
                <w:bCs/>
                <w:color w:val="auto"/>
                <w:sz w:val="20"/>
                <w:szCs w:val="20"/>
              </w:rPr>
            </w:pPr>
            <w:r w:rsidRPr="00DA25F4">
              <w:rPr>
                <w:bCs/>
                <w:color w:val="auto"/>
                <w:sz w:val="20"/>
                <w:szCs w:val="20"/>
              </w:rPr>
              <w:t xml:space="preserve">A. Kendi tüzel kişiliği adına vermiş olduğu </w:t>
            </w:r>
            <w:proofErr w:type="spellStart"/>
            <w:r w:rsidRPr="00DA25F4">
              <w:rPr>
                <w:bCs/>
                <w:color w:val="auto"/>
                <w:sz w:val="20"/>
                <w:szCs w:val="20"/>
              </w:rPr>
              <w:t>TRİ’lerin</w:t>
            </w:r>
            <w:proofErr w:type="spellEnd"/>
            <w:r w:rsidRPr="00DA25F4">
              <w:rPr>
                <w:bCs/>
                <w:color w:val="auto"/>
                <w:sz w:val="20"/>
                <w:szCs w:val="20"/>
              </w:rPr>
              <w:t xml:space="preserve"> toplam tutarı </w:t>
            </w:r>
          </w:p>
        </w:tc>
        <w:tc>
          <w:tcPr>
            <w:tcW w:w="1701" w:type="dxa"/>
            <w:tcBorders>
              <w:top w:val="nil"/>
              <w:bottom w:val="nil"/>
            </w:tcBorders>
            <w:vAlign w:val="bottom"/>
          </w:tcPr>
          <w:p w:rsidR="00AC3BC9" w:rsidRPr="00DA25F4" w:rsidRDefault="00C9242F" w:rsidP="00D13AA7">
            <w:pPr>
              <w:pStyle w:val="Default"/>
              <w:jc w:val="right"/>
              <w:rPr>
                <w:bCs/>
                <w:color w:val="auto"/>
                <w:sz w:val="20"/>
                <w:szCs w:val="20"/>
              </w:rPr>
            </w:pPr>
            <w:r w:rsidRPr="00DA25F4">
              <w:rPr>
                <w:bCs/>
                <w:color w:val="auto"/>
                <w:sz w:val="20"/>
                <w:szCs w:val="20"/>
              </w:rPr>
              <w:t>3.304.800</w:t>
            </w:r>
          </w:p>
        </w:tc>
        <w:tc>
          <w:tcPr>
            <w:tcW w:w="1560" w:type="dxa"/>
            <w:tcBorders>
              <w:top w:val="nil"/>
              <w:bottom w:val="nil"/>
            </w:tcBorders>
            <w:vAlign w:val="bottom"/>
          </w:tcPr>
          <w:p w:rsidR="00AA53BE" w:rsidRPr="00DA25F4" w:rsidRDefault="003D4842">
            <w:pPr>
              <w:pStyle w:val="Default"/>
              <w:jc w:val="right"/>
              <w:rPr>
                <w:bCs/>
                <w:color w:val="auto"/>
                <w:sz w:val="20"/>
                <w:szCs w:val="20"/>
              </w:rPr>
            </w:pPr>
            <w:r w:rsidRPr="00DA25F4">
              <w:rPr>
                <w:color w:val="auto"/>
                <w:sz w:val="20"/>
                <w:szCs w:val="20"/>
              </w:rPr>
              <w:t>3.304.000</w:t>
            </w:r>
          </w:p>
        </w:tc>
      </w:tr>
      <w:tr w:rsidR="00782266" w:rsidRPr="00DA25F4" w:rsidTr="002228B1">
        <w:tc>
          <w:tcPr>
            <w:tcW w:w="5812" w:type="dxa"/>
            <w:tcBorders>
              <w:top w:val="nil"/>
              <w:bottom w:val="nil"/>
            </w:tcBorders>
          </w:tcPr>
          <w:p w:rsidR="00782266" w:rsidRPr="00DA25F4" w:rsidRDefault="00782266" w:rsidP="00D13AA7">
            <w:pPr>
              <w:pStyle w:val="Default"/>
              <w:ind w:left="318" w:hanging="426"/>
              <w:rPr>
                <w:bCs/>
                <w:color w:val="auto"/>
                <w:sz w:val="20"/>
                <w:szCs w:val="20"/>
              </w:rPr>
            </w:pPr>
            <w:r w:rsidRPr="00DA25F4">
              <w:rPr>
                <w:color w:val="auto"/>
                <w:sz w:val="20"/>
                <w:szCs w:val="20"/>
              </w:rPr>
              <w:t xml:space="preserve">B. Tam </w:t>
            </w:r>
            <w:proofErr w:type="gramStart"/>
            <w:r w:rsidRPr="00DA25F4">
              <w:rPr>
                <w:color w:val="auto"/>
                <w:sz w:val="20"/>
                <w:szCs w:val="20"/>
              </w:rPr>
              <w:t>konsolidasyon</w:t>
            </w:r>
            <w:proofErr w:type="gramEnd"/>
            <w:r w:rsidRPr="00DA25F4">
              <w:rPr>
                <w:color w:val="auto"/>
                <w:sz w:val="20"/>
                <w:szCs w:val="20"/>
              </w:rPr>
              <w:t xml:space="preserve"> kapsamına dahil edilen ortaklıklar lehine vermiş olduğu </w:t>
            </w:r>
            <w:proofErr w:type="spellStart"/>
            <w:r w:rsidRPr="00DA25F4">
              <w:rPr>
                <w:color w:val="auto"/>
                <w:sz w:val="20"/>
                <w:szCs w:val="20"/>
              </w:rPr>
              <w:t>TRİ’lerin</w:t>
            </w:r>
            <w:proofErr w:type="spellEnd"/>
            <w:r w:rsidRPr="00DA25F4">
              <w:rPr>
                <w:color w:val="auto"/>
                <w:sz w:val="20"/>
                <w:szCs w:val="20"/>
              </w:rPr>
              <w:t xml:space="preserve"> toplam tutarı</w:t>
            </w:r>
          </w:p>
        </w:tc>
        <w:tc>
          <w:tcPr>
            <w:tcW w:w="1701" w:type="dxa"/>
            <w:tcBorders>
              <w:top w:val="nil"/>
              <w:bottom w:val="nil"/>
            </w:tcBorders>
            <w:vAlign w:val="bottom"/>
          </w:tcPr>
          <w:p w:rsidR="00782266" w:rsidRPr="00DA25F4" w:rsidRDefault="00782266" w:rsidP="00D13AA7">
            <w:pPr>
              <w:pStyle w:val="Default"/>
              <w:jc w:val="right"/>
              <w:rPr>
                <w:b/>
                <w:bCs/>
                <w:color w:val="auto"/>
                <w:sz w:val="20"/>
                <w:szCs w:val="20"/>
              </w:rPr>
            </w:pPr>
            <w:r w:rsidRPr="00DA25F4">
              <w:rPr>
                <w:b/>
                <w:bCs/>
                <w:color w:val="auto"/>
                <w:sz w:val="20"/>
                <w:szCs w:val="20"/>
              </w:rPr>
              <w:t>-</w:t>
            </w:r>
          </w:p>
        </w:tc>
        <w:tc>
          <w:tcPr>
            <w:tcW w:w="1560" w:type="dxa"/>
            <w:tcBorders>
              <w:top w:val="nil"/>
              <w:bottom w:val="nil"/>
            </w:tcBorders>
            <w:vAlign w:val="bottom"/>
          </w:tcPr>
          <w:p w:rsidR="00782266" w:rsidRPr="00DA25F4" w:rsidRDefault="00782266">
            <w:pPr>
              <w:pStyle w:val="Default"/>
              <w:jc w:val="right"/>
              <w:rPr>
                <w:bCs/>
                <w:color w:val="auto"/>
                <w:sz w:val="20"/>
                <w:szCs w:val="20"/>
              </w:rPr>
            </w:pPr>
            <w:r w:rsidRPr="00DA25F4">
              <w:rPr>
                <w:bCs/>
                <w:color w:val="auto"/>
                <w:sz w:val="20"/>
                <w:szCs w:val="20"/>
              </w:rPr>
              <w:t>-</w:t>
            </w:r>
          </w:p>
        </w:tc>
      </w:tr>
      <w:tr w:rsidR="00782266" w:rsidRPr="00DA25F4" w:rsidTr="002228B1">
        <w:tc>
          <w:tcPr>
            <w:tcW w:w="5812" w:type="dxa"/>
            <w:tcBorders>
              <w:top w:val="nil"/>
            </w:tcBorders>
          </w:tcPr>
          <w:p w:rsidR="00782266" w:rsidRPr="00DA25F4" w:rsidRDefault="00782266" w:rsidP="00D13AA7">
            <w:pPr>
              <w:pStyle w:val="Default"/>
              <w:ind w:left="318" w:hanging="426"/>
              <w:rPr>
                <w:bCs/>
                <w:color w:val="auto"/>
                <w:sz w:val="20"/>
                <w:szCs w:val="20"/>
              </w:rPr>
            </w:pPr>
            <w:r w:rsidRPr="00DA25F4">
              <w:rPr>
                <w:bCs/>
                <w:color w:val="auto"/>
                <w:sz w:val="20"/>
                <w:szCs w:val="20"/>
              </w:rPr>
              <w:t xml:space="preserve">C. Olağan ticari faaliyetlerinin yürütülmesi amacıyla diğer 3. Kişilerin borcunu temin amacıyla vermiş olduğu </w:t>
            </w:r>
          </w:p>
        </w:tc>
        <w:tc>
          <w:tcPr>
            <w:tcW w:w="1701" w:type="dxa"/>
            <w:tcBorders>
              <w:top w:val="nil"/>
            </w:tcBorders>
            <w:vAlign w:val="bottom"/>
          </w:tcPr>
          <w:p w:rsidR="00782266" w:rsidRPr="00DA25F4" w:rsidRDefault="00782266" w:rsidP="00D13AA7">
            <w:pPr>
              <w:pStyle w:val="Default"/>
              <w:jc w:val="right"/>
              <w:rPr>
                <w:b/>
                <w:bCs/>
                <w:color w:val="auto"/>
                <w:sz w:val="20"/>
                <w:szCs w:val="20"/>
              </w:rPr>
            </w:pPr>
            <w:r w:rsidRPr="00DA25F4">
              <w:rPr>
                <w:b/>
                <w:bCs/>
                <w:color w:val="auto"/>
                <w:sz w:val="20"/>
                <w:szCs w:val="20"/>
              </w:rPr>
              <w:t>-</w:t>
            </w:r>
          </w:p>
        </w:tc>
        <w:tc>
          <w:tcPr>
            <w:tcW w:w="1560" w:type="dxa"/>
            <w:tcBorders>
              <w:top w:val="nil"/>
            </w:tcBorders>
            <w:vAlign w:val="bottom"/>
          </w:tcPr>
          <w:p w:rsidR="00782266" w:rsidRPr="00DA25F4" w:rsidRDefault="00782266">
            <w:pPr>
              <w:pStyle w:val="Default"/>
              <w:jc w:val="right"/>
              <w:rPr>
                <w:bCs/>
                <w:color w:val="auto"/>
                <w:sz w:val="20"/>
                <w:szCs w:val="20"/>
              </w:rPr>
            </w:pPr>
            <w:r w:rsidRPr="00DA25F4">
              <w:rPr>
                <w:bCs/>
                <w:color w:val="auto"/>
                <w:sz w:val="20"/>
                <w:szCs w:val="20"/>
              </w:rPr>
              <w:t>-</w:t>
            </w:r>
          </w:p>
        </w:tc>
      </w:tr>
      <w:tr w:rsidR="00782266" w:rsidRPr="00DA25F4" w:rsidTr="00FA34D7">
        <w:tc>
          <w:tcPr>
            <w:tcW w:w="5812" w:type="dxa"/>
          </w:tcPr>
          <w:p w:rsidR="00782266" w:rsidRPr="00DA25F4" w:rsidRDefault="00782266" w:rsidP="00D13AA7">
            <w:pPr>
              <w:pStyle w:val="Default"/>
              <w:ind w:left="318" w:hanging="426"/>
              <w:rPr>
                <w:bCs/>
                <w:color w:val="auto"/>
                <w:sz w:val="20"/>
                <w:szCs w:val="20"/>
              </w:rPr>
            </w:pPr>
            <w:r w:rsidRPr="00DA25F4">
              <w:rPr>
                <w:color w:val="auto"/>
                <w:sz w:val="20"/>
                <w:szCs w:val="20"/>
              </w:rPr>
              <w:t xml:space="preserve">D. Diğer verilen </w:t>
            </w:r>
            <w:proofErr w:type="spellStart"/>
            <w:r w:rsidRPr="00DA25F4">
              <w:rPr>
                <w:color w:val="auto"/>
                <w:sz w:val="20"/>
                <w:szCs w:val="20"/>
              </w:rPr>
              <w:t>TRİ’lerin</w:t>
            </w:r>
            <w:proofErr w:type="spellEnd"/>
            <w:r w:rsidRPr="00DA25F4">
              <w:rPr>
                <w:color w:val="auto"/>
                <w:sz w:val="20"/>
                <w:szCs w:val="20"/>
              </w:rPr>
              <w:t xml:space="preserve"> toplam tutarı</w:t>
            </w:r>
          </w:p>
        </w:tc>
        <w:tc>
          <w:tcPr>
            <w:tcW w:w="1701" w:type="dxa"/>
            <w:vAlign w:val="bottom"/>
          </w:tcPr>
          <w:p w:rsidR="00782266" w:rsidRPr="00DA25F4" w:rsidRDefault="00782266" w:rsidP="00D13AA7">
            <w:pPr>
              <w:pStyle w:val="Default"/>
              <w:jc w:val="right"/>
              <w:rPr>
                <w:b/>
                <w:bCs/>
                <w:color w:val="auto"/>
                <w:sz w:val="20"/>
                <w:szCs w:val="20"/>
              </w:rPr>
            </w:pPr>
          </w:p>
        </w:tc>
        <w:tc>
          <w:tcPr>
            <w:tcW w:w="1560" w:type="dxa"/>
            <w:vAlign w:val="bottom"/>
          </w:tcPr>
          <w:p w:rsidR="00782266" w:rsidRPr="00DA25F4" w:rsidRDefault="00782266">
            <w:pPr>
              <w:pStyle w:val="Default"/>
              <w:jc w:val="right"/>
              <w:rPr>
                <w:bCs/>
                <w:color w:val="auto"/>
                <w:sz w:val="20"/>
                <w:szCs w:val="20"/>
              </w:rPr>
            </w:pPr>
          </w:p>
        </w:tc>
      </w:tr>
      <w:tr w:rsidR="00782266" w:rsidRPr="00DA25F4" w:rsidTr="00FA34D7">
        <w:tc>
          <w:tcPr>
            <w:tcW w:w="5812" w:type="dxa"/>
          </w:tcPr>
          <w:p w:rsidR="00782266" w:rsidRPr="00DA25F4" w:rsidRDefault="00782266" w:rsidP="00D13AA7">
            <w:pPr>
              <w:pStyle w:val="Default"/>
              <w:ind w:left="459" w:hanging="284"/>
              <w:rPr>
                <w:bCs/>
                <w:color w:val="auto"/>
                <w:sz w:val="20"/>
                <w:szCs w:val="20"/>
              </w:rPr>
            </w:pPr>
            <w:proofErr w:type="gramStart"/>
            <w:r w:rsidRPr="00DA25F4">
              <w:rPr>
                <w:color w:val="auto"/>
                <w:sz w:val="20"/>
                <w:szCs w:val="20"/>
              </w:rPr>
              <w:t>i</w:t>
            </w:r>
            <w:proofErr w:type="gramEnd"/>
            <w:r w:rsidRPr="00DA25F4">
              <w:rPr>
                <w:color w:val="auto"/>
                <w:sz w:val="20"/>
                <w:szCs w:val="20"/>
              </w:rPr>
              <w:t xml:space="preserve">. Ana ortak lehine vermiş olduğu </w:t>
            </w:r>
            <w:proofErr w:type="spellStart"/>
            <w:r w:rsidRPr="00DA25F4">
              <w:rPr>
                <w:color w:val="auto"/>
                <w:sz w:val="20"/>
                <w:szCs w:val="20"/>
              </w:rPr>
              <w:t>TRİ’lerin</w:t>
            </w:r>
            <w:proofErr w:type="spellEnd"/>
            <w:r w:rsidRPr="00DA25F4">
              <w:rPr>
                <w:color w:val="auto"/>
                <w:sz w:val="20"/>
                <w:szCs w:val="20"/>
              </w:rPr>
              <w:t xml:space="preserve"> toplam tutarı </w:t>
            </w:r>
          </w:p>
        </w:tc>
        <w:tc>
          <w:tcPr>
            <w:tcW w:w="1701" w:type="dxa"/>
            <w:vAlign w:val="bottom"/>
          </w:tcPr>
          <w:p w:rsidR="00782266" w:rsidRPr="00DA25F4" w:rsidRDefault="00782266" w:rsidP="00D13AA7">
            <w:pPr>
              <w:pStyle w:val="Default"/>
              <w:jc w:val="right"/>
              <w:rPr>
                <w:b/>
                <w:bCs/>
                <w:color w:val="auto"/>
                <w:sz w:val="20"/>
                <w:szCs w:val="20"/>
              </w:rPr>
            </w:pPr>
            <w:r w:rsidRPr="00DA25F4">
              <w:rPr>
                <w:b/>
                <w:bCs/>
                <w:color w:val="auto"/>
                <w:sz w:val="20"/>
                <w:szCs w:val="20"/>
              </w:rPr>
              <w:t>-</w:t>
            </w:r>
          </w:p>
        </w:tc>
        <w:tc>
          <w:tcPr>
            <w:tcW w:w="1560" w:type="dxa"/>
            <w:vAlign w:val="bottom"/>
          </w:tcPr>
          <w:p w:rsidR="00782266" w:rsidRPr="00DA25F4" w:rsidRDefault="00782266">
            <w:pPr>
              <w:pStyle w:val="Default"/>
              <w:jc w:val="right"/>
              <w:rPr>
                <w:bCs/>
                <w:color w:val="auto"/>
                <w:sz w:val="20"/>
                <w:szCs w:val="20"/>
              </w:rPr>
            </w:pPr>
            <w:r w:rsidRPr="00DA25F4">
              <w:rPr>
                <w:bCs/>
                <w:color w:val="auto"/>
                <w:sz w:val="20"/>
                <w:szCs w:val="20"/>
              </w:rPr>
              <w:t>-</w:t>
            </w:r>
          </w:p>
        </w:tc>
      </w:tr>
      <w:tr w:rsidR="00782266" w:rsidRPr="00DA25F4" w:rsidTr="00FA34D7">
        <w:tc>
          <w:tcPr>
            <w:tcW w:w="5812" w:type="dxa"/>
          </w:tcPr>
          <w:p w:rsidR="00782266" w:rsidRPr="00DA25F4" w:rsidRDefault="00782266" w:rsidP="00D13AA7">
            <w:pPr>
              <w:pStyle w:val="Default"/>
              <w:ind w:left="459" w:hanging="284"/>
              <w:rPr>
                <w:bCs/>
                <w:color w:val="auto"/>
                <w:sz w:val="20"/>
                <w:szCs w:val="20"/>
              </w:rPr>
            </w:pPr>
            <w:proofErr w:type="spellStart"/>
            <w:r w:rsidRPr="00DA25F4">
              <w:rPr>
                <w:color w:val="auto"/>
                <w:sz w:val="20"/>
                <w:szCs w:val="20"/>
              </w:rPr>
              <w:t>ii</w:t>
            </w:r>
            <w:proofErr w:type="spellEnd"/>
            <w:r w:rsidRPr="00DA25F4">
              <w:rPr>
                <w:color w:val="auto"/>
                <w:sz w:val="20"/>
                <w:szCs w:val="20"/>
              </w:rPr>
              <w:t xml:space="preserve">. B ve C maddeleri kapsamına girmeyen diğer grup şirketleri lehine vermiş olduğu </w:t>
            </w:r>
            <w:proofErr w:type="spellStart"/>
            <w:r w:rsidRPr="00DA25F4">
              <w:rPr>
                <w:color w:val="auto"/>
                <w:sz w:val="20"/>
                <w:szCs w:val="20"/>
              </w:rPr>
              <w:t>TRİ’lerin</w:t>
            </w:r>
            <w:proofErr w:type="spellEnd"/>
            <w:r w:rsidRPr="00DA25F4">
              <w:rPr>
                <w:color w:val="auto"/>
                <w:sz w:val="20"/>
                <w:szCs w:val="20"/>
              </w:rPr>
              <w:t xml:space="preserve"> toplam tutarı </w:t>
            </w:r>
          </w:p>
        </w:tc>
        <w:tc>
          <w:tcPr>
            <w:tcW w:w="1701" w:type="dxa"/>
            <w:vAlign w:val="bottom"/>
          </w:tcPr>
          <w:p w:rsidR="00782266" w:rsidRPr="00DA25F4" w:rsidRDefault="00782266" w:rsidP="00D13AA7">
            <w:pPr>
              <w:pStyle w:val="Default"/>
              <w:jc w:val="right"/>
              <w:rPr>
                <w:b/>
                <w:bCs/>
                <w:color w:val="auto"/>
                <w:sz w:val="20"/>
                <w:szCs w:val="20"/>
              </w:rPr>
            </w:pPr>
            <w:r w:rsidRPr="00DA25F4">
              <w:rPr>
                <w:b/>
                <w:bCs/>
                <w:color w:val="auto"/>
                <w:sz w:val="20"/>
                <w:szCs w:val="20"/>
              </w:rPr>
              <w:t>-</w:t>
            </w:r>
          </w:p>
        </w:tc>
        <w:tc>
          <w:tcPr>
            <w:tcW w:w="1560" w:type="dxa"/>
            <w:vAlign w:val="bottom"/>
          </w:tcPr>
          <w:p w:rsidR="00782266" w:rsidRPr="00DA25F4" w:rsidRDefault="00782266">
            <w:pPr>
              <w:pStyle w:val="Default"/>
              <w:jc w:val="right"/>
              <w:rPr>
                <w:bCs/>
                <w:color w:val="auto"/>
                <w:sz w:val="20"/>
                <w:szCs w:val="20"/>
              </w:rPr>
            </w:pPr>
            <w:r w:rsidRPr="00DA25F4">
              <w:rPr>
                <w:bCs/>
                <w:color w:val="auto"/>
                <w:sz w:val="20"/>
                <w:szCs w:val="20"/>
              </w:rPr>
              <w:t>-</w:t>
            </w:r>
          </w:p>
        </w:tc>
      </w:tr>
      <w:tr w:rsidR="00782266" w:rsidRPr="00DA25F4" w:rsidTr="00FA34D7">
        <w:tc>
          <w:tcPr>
            <w:tcW w:w="5812" w:type="dxa"/>
          </w:tcPr>
          <w:p w:rsidR="00782266" w:rsidRPr="00DA25F4" w:rsidRDefault="00782266" w:rsidP="00D13AA7">
            <w:pPr>
              <w:pStyle w:val="Default"/>
              <w:ind w:left="459" w:hanging="284"/>
              <w:rPr>
                <w:color w:val="auto"/>
                <w:sz w:val="20"/>
                <w:szCs w:val="20"/>
              </w:rPr>
            </w:pPr>
            <w:proofErr w:type="spellStart"/>
            <w:r w:rsidRPr="00DA25F4">
              <w:rPr>
                <w:color w:val="auto"/>
                <w:sz w:val="20"/>
                <w:szCs w:val="20"/>
              </w:rPr>
              <w:t>iii</w:t>
            </w:r>
            <w:proofErr w:type="spellEnd"/>
            <w:r w:rsidRPr="00DA25F4">
              <w:rPr>
                <w:color w:val="auto"/>
                <w:sz w:val="20"/>
                <w:szCs w:val="20"/>
              </w:rPr>
              <w:t xml:space="preserve">. C maddesi kapsamına girmeyen 3. kişiler lehine vermiş olduğu </w:t>
            </w:r>
            <w:proofErr w:type="spellStart"/>
            <w:r w:rsidRPr="00DA25F4">
              <w:rPr>
                <w:color w:val="auto"/>
                <w:sz w:val="20"/>
                <w:szCs w:val="20"/>
              </w:rPr>
              <w:t>TRİ’lerin</w:t>
            </w:r>
            <w:proofErr w:type="spellEnd"/>
            <w:r w:rsidRPr="00DA25F4">
              <w:rPr>
                <w:color w:val="auto"/>
                <w:sz w:val="20"/>
                <w:szCs w:val="20"/>
              </w:rPr>
              <w:t xml:space="preserve"> toplam tutarı </w:t>
            </w:r>
          </w:p>
        </w:tc>
        <w:tc>
          <w:tcPr>
            <w:tcW w:w="1701" w:type="dxa"/>
            <w:vAlign w:val="bottom"/>
          </w:tcPr>
          <w:p w:rsidR="00782266" w:rsidRPr="00DA25F4" w:rsidRDefault="00782266" w:rsidP="00D13AA7">
            <w:pPr>
              <w:pStyle w:val="Default"/>
              <w:jc w:val="right"/>
              <w:rPr>
                <w:b/>
                <w:bCs/>
                <w:color w:val="auto"/>
                <w:sz w:val="20"/>
                <w:szCs w:val="20"/>
              </w:rPr>
            </w:pPr>
            <w:r w:rsidRPr="00DA25F4">
              <w:rPr>
                <w:b/>
                <w:bCs/>
                <w:color w:val="auto"/>
                <w:sz w:val="20"/>
                <w:szCs w:val="20"/>
              </w:rPr>
              <w:t>-</w:t>
            </w:r>
          </w:p>
        </w:tc>
        <w:tc>
          <w:tcPr>
            <w:tcW w:w="1560" w:type="dxa"/>
            <w:vAlign w:val="bottom"/>
          </w:tcPr>
          <w:p w:rsidR="00782266" w:rsidRPr="00DA25F4" w:rsidRDefault="00782266">
            <w:pPr>
              <w:pStyle w:val="Default"/>
              <w:jc w:val="right"/>
              <w:rPr>
                <w:bCs/>
                <w:color w:val="auto"/>
                <w:sz w:val="20"/>
                <w:szCs w:val="20"/>
              </w:rPr>
            </w:pPr>
            <w:r w:rsidRPr="00DA25F4">
              <w:rPr>
                <w:bCs/>
                <w:color w:val="auto"/>
                <w:sz w:val="20"/>
                <w:szCs w:val="20"/>
              </w:rPr>
              <w:t>-</w:t>
            </w:r>
          </w:p>
        </w:tc>
      </w:tr>
      <w:tr w:rsidR="00782266" w:rsidRPr="00DA25F4" w:rsidTr="00FA34D7">
        <w:tc>
          <w:tcPr>
            <w:tcW w:w="5812" w:type="dxa"/>
            <w:tcBorders>
              <w:bottom w:val="single" w:sz="4" w:space="0" w:color="auto"/>
            </w:tcBorders>
          </w:tcPr>
          <w:p w:rsidR="00782266" w:rsidRPr="00DA25F4" w:rsidRDefault="00782266" w:rsidP="00D13AA7">
            <w:pPr>
              <w:pStyle w:val="Default"/>
              <w:rPr>
                <w:bCs/>
                <w:color w:val="auto"/>
                <w:sz w:val="20"/>
                <w:szCs w:val="20"/>
              </w:rPr>
            </w:pPr>
          </w:p>
        </w:tc>
        <w:tc>
          <w:tcPr>
            <w:tcW w:w="1701" w:type="dxa"/>
            <w:tcBorders>
              <w:bottom w:val="single" w:sz="4" w:space="0" w:color="auto"/>
            </w:tcBorders>
            <w:vAlign w:val="bottom"/>
          </w:tcPr>
          <w:p w:rsidR="00782266" w:rsidRPr="00DA25F4" w:rsidRDefault="00782266" w:rsidP="00D13AA7">
            <w:pPr>
              <w:pStyle w:val="Default"/>
              <w:jc w:val="right"/>
              <w:rPr>
                <w:b/>
                <w:bCs/>
                <w:color w:val="auto"/>
                <w:sz w:val="20"/>
                <w:szCs w:val="20"/>
              </w:rPr>
            </w:pPr>
          </w:p>
        </w:tc>
        <w:tc>
          <w:tcPr>
            <w:tcW w:w="1560" w:type="dxa"/>
            <w:tcBorders>
              <w:bottom w:val="single" w:sz="4" w:space="0" w:color="auto"/>
            </w:tcBorders>
            <w:vAlign w:val="bottom"/>
          </w:tcPr>
          <w:p w:rsidR="00782266" w:rsidRPr="00DA25F4" w:rsidRDefault="00782266">
            <w:pPr>
              <w:pStyle w:val="Default"/>
              <w:jc w:val="right"/>
              <w:rPr>
                <w:bCs/>
                <w:color w:val="auto"/>
                <w:sz w:val="20"/>
                <w:szCs w:val="20"/>
              </w:rPr>
            </w:pPr>
          </w:p>
        </w:tc>
      </w:tr>
      <w:tr w:rsidR="00782266" w:rsidRPr="00DA25F4" w:rsidTr="00FA34D7">
        <w:tc>
          <w:tcPr>
            <w:tcW w:w="5812" w:type="dxa"/>
            <w:tcBorders>
              <w:top w:val="single" w:sz="4" w:space="0" w:color="auto"/>
              <w:bottom w:val="single" w:sz="4" w:space="0" w:color="auto"/>
            </w:tcBorders>
          </w:tcPr>
          <w:p w:rsidR="00FF526A" w:rsidRPr="00DA25F4" w:rsidRDefault="00FF526A" w:rsidP="00D13AA7">
            <w:pPr>
              <w:pStyle w:val="Default"/>
              <w:rPr>
                <w:b/>
                <w:bCs/>
                <w:color w:val="auto"/>
                <w:sz w:val="20"/>
                <w:szCs w:val="20"/>
              </w:rPr>
            </w:pPr>
          </w:p>
          <w:p w:rsidR="00782266" w:rsidRPr="00DA25F4" w:rsidRDefault="00782266" w:rsidP="00D13AA7">
            <w:pPr>
              <w:pStyle w:val="Default"/>
              <w:rPr>
                <w:bCs/>
                <w:color w:val="auto"/>
                <w:sz w:val="20"/>
                <w:szCs w:val="20"/>
              </w:rPr>
            </w:pPr>
            <w:r w:rsidRPr="00DA25F4">
              <w:rPr>
                <w:b/>
                <w:bCs/>
                <w:color w:val="auto"/>
                <w:sz w:val="20"/>
                <w:szCs w:val="20"/>
              </w:rPr>
              <w:t>Toplam</w:t>
            </w:r>
          </w:p>
        </w:tc>
        <w:tc>
          <w:tcPr>
            <w:tcW w:w="1701" w:type="dxa"/>
            <w:tcBorders>
              <w:top w:val="single" w:sz="4" w:space="0" w:color="auto"/>
              <w:bottom w:val="single" w:sz="4" w:space="0" w:color="auto"/>
            </w:tcBorders>
            <w:vAlign w:val="bottom"/>
          </w:tcPr>
          <w:p w:rsidR="00782266" w:rsidRPr="00DA25F4" w:rsidRDefault="00782266" w:rsidP="00D13AA7">
            <w:pPr>
              <w:pStyle w:val="Default"/>
              <w:jc w:val="right"/>
              <w:rPr>
                <w:b/>
                <w:bCs/>
                <w:color w:val="auto"/>
                <w:sz w:val="20"/>
                <w:szCs w:val="20"/>
              </w:rPr>
            </w:pPr>
            <w:r w:rsidRPr="00DA25F4">
              <w:rPr>
                <w:b/>
                <w:bCs/>
                <w:color w:val="auto"/>
                <w:sz w:val="20"/>
                <w:szCs w:val="20"/>
              </w:rPr>
              <w:t>3.304.800</w:t>
            </w:r>
          </w:p>
        </w:tc>
        <w:tc>
          <w:tcPr>
            <w:tcW w:w="1560" w:type="dxa"/>
            <w:tcBorders>
              <w:top w:val="single" w:sz="4" w:space="0" w:color="auto"/>
              <w:bottom w:val="single" w:sz="4" w:space="0" w:color="auto"/>
            </w:tcBorders>
            <w:vAlign w:val="bottom"/>
          </w:tcPr>
          <w:p w:rsidR="00782266" w:rsidRPr="00DA25F4" w:rsidRDefault="00782266">
            <w:pPr>
              <w:pStyle w:val="Default"/>
              <w:jc w:val="right"/>
              <w:rPr>
                <w:b/>
                <w:bCs/>
                <w:color w:val="auto"/>
                <w:sz w:val="20"/>
                <w:szCs w:val="20"/>
              </w:rPr>
            </w:pPr>
            <w:r w:rsidRPr="00DA25F4">
              <w:rPr>
                <w:b/>
                <w:bCs/>
                <w:color w:val="auto"/>
                <w:sz w:val="20"/>
                <w:szCs w:val="20"/>
              </w:rPr>
              <w:t>3.304.000</w:t>
            </w:r>
          </w:p>
        </w:tc>
      </w:tr>
    </w:tbl>
    <w:p w:rsidR="00AC3BC9" w:rsidRPr="00DA25F4" w:rsidRDefault="00AC3BC9" w:rsidP="0075004E">
      <w:pPr>
        <w:widowControl w:val="0"/>
        <w:jc w:val="both"/>
        <w:rPr>
          <w:rFonts w:ascii="Arial" w:hAnsi="Arial" w:cs="Arial"/>
          <w:b/>
          <w:sz w:val="20"/>
          <w:szCs w:val="20"/>
          <w:u w:val="single"/>
        </w:rPr>
      </w:pPr>
    </w:p>
    <w:p w:rsidR="000F7664" w:rsidRPr="00DA25F4" w:rsidRDefault="00D94036" w:rsidP="0075004E">
      <w:pPr>
        <w:widowControl w:val="0"/>
        <w:jc w:val="both"/>
        <w:rPr>
          <w:rFonts w:ascii="Arial" w:hAnsi="Arial" w:cs="Arial"/>
          <w:sz w:val="20"/>
          <w:szCs w:val="20"/>
        </w:rPr>
      </w:pPr>
      <w:r w:rsidRPr="00DA25F4">
        <w:rPr>
          <w:rFonts w:ascii="Arial" w:hAnsi="Arial" w:cs="Arial"/>
          <w:sz w:val="20"/>
          <w:szCs w:val="20"/>
        </w:rPr>
        <w:t>Grup</w:t>
      </w:r>
      <w:r w:rsidR="000F7664" w:rsidRPr="00DA25F4">
        <w:rPr>
          <w:rFonts w:ascii="Arial" w:hAnsi="Arial" w:cs="Arial"/>
          <w:sz w:val="20"/>
          <w:szCs w:val="20"/>
        </w:rPr>
        <w:t xml:space="preserve"> tarafından verilen </w:t>
      </w:r>
      <w:proofErr w:type="spellStart"/>
      <w:r w:rsidR="000F7664" w:rsidRPr="00DA25F4">
        <w:rPr>
          <w:rFonts w:ascii="Arial" w:hAnsi="Arial" w:cs="Arial"/>
          <w:sz w:val="20"/>
          <w:szCs w:val="20"/>
        </w:rPr>
        <w:t>TRİ’ler</w:t>
      </w:r>
      <w:proofErr w:type="spellEnd"/>
      <w:r w:rsidR="000F7664" w:rsidRPr="00DA25F4">
        <w:rPr>
          <w:rFonts w:ascii="Arial" w:hAnsi="Arial" w:cs="Arial"/>
          <w:sz w:val="20"/>
          <w:szCs w:val="20"/>
        </w:rPr>
        <w:t xml:space="preserve"> </w:t>
      </w:r>
      <w:r w:rsidR="00195716" w:rsidRPr="00DA25F4">
        <w:rPr>
          <w:rFonts w:ascii="Arial" w:hAnsi="Arial" w:cs="Arial"/>
          <w:sz w:val="20"/>
          <w:szCs w:val="20"/>
        </w:rPr>
        <w:t>31 Mart 2011</w:t>
      </w:r>
      <w:r w:rsidR="000F7664" w:rsidRPr="00DA25F4">
        <w:rPr>
          <w:rFonts w:ascii="Arial" w:hAnsi="Arial" w:cs="Arial"/>
          <w:sz w:val="20"/>
          <w:szCs w:val="20"/>
        </w:rPr>
        <w:t xml:space="preserve"> ve 31 Aralık </w:t>
      </w:r>
      <w:r w:rsidR="00195716" w:rsidRPr="00DA25F4">
        <w:rPr>
          <w:rFonts w:ascii="Arial" w:hAnsi="Arial" w:cs="Arial"/>
          <w:sz w:val="20"/>
          <w:szCs w:val="20"/>
        </w:rPr>
        <w:t>2010</w:t>
      </w:r>
      <w:r w:rsidR="000F7664" w:rsidRPr="00DA25F4">
        <w:rPr>
          <w:rFonts w:ascii="Arial" w:hAnsi="Arial" w:cs="Arial"/>
          <w:sz w:val="20"/>
          <w:szCs w:val="20"/>
        </w:rPr>
        <w:t xml:space="preserve"> tarihleri itibariyle TL cinsindendir.</w:t>
      </w:r>
    </w:p>
    <w:p w:rsidR="000F7664" w:rsidRPr="00DA25F4" w:rsidRDefault="000F7664" w:rsidP="0075004E">
      <w:pPr>
        <w:widowControl w:val="0"/>
        <w:jc w:val="both"/>
        <w:rPr>
          <w:rFonts w:ascii="Arial" w:hAnsi="Arial" w:cs="Arial"/>
          <w:b/>
          <w:sz w:val="20"/>
          <w:szCs w:val="20"/>
          <w:u w:val="single"/>
        </w:rPr>
      </w:pPr>
    </w:p>
    <w:p w:rsidR="002B1DD4" w:rsidRPr="00DA25F4" w:rsidRDefault="00195716" w:rsidP="0075004E">
      <w:pPr>
        <w:widowControl w:val="0"/>
        <w:numPr>
          <w:ilvl w:val="0"/>
          <w:numId w:val="2"/>
        </w:numPr>
        <w:tabs>
          <w:tab w:val="clear" w:pos="570"/>
          <w:tab w:val="left" w:pos="560"/>
        </w:tabs>
        <w:ind w:left="560" w:hanging="560"/>
        <w:jc w:val="both"/>
        <w:rPr>
          <w:rFonts w:ascii="Arial" w:hAnsi="Arial" w:cs="Arial"/>
          <w:sz w:val="20"/>
          <w:szCs w:val="20"/>
        </w:rPr>
      </w:pPr>
      <w:r w:rsidRPr="00DA25F4">
        <w:rPr>
          <w:rFonts w:ascii="Arial" w:hAnsi="Arial" w:cs="Arial"/>
          <w:sz w:val="20"/>
          <w:szCs w:val="20"/>
        </w:rPr>
        <w:t>31 Mart 2011</w:t>
      </w:r>
      <w:r w:rsidR="008723F7" w:rsidRPr="00DA25F4">
        <w:rPr>
          <w:rFonts w:ascii="Arial" w:hAnsi="Arial" w:cs="Arial"/>
          <w:sz w:val="20"/>
          <w:szCs w:val="20"/>
        </w:rPr>
        <w:t xml:space="preserve"> itibariyle projeler bazında şerhler, hak ve yükümlülükler aşağıdaki gibidir:</w:t>
      </w:r>
    </w:p>
    <w:p w:rsidR="002B1DD4" w:rsidRPr="00DA25F4" w:rsidRDefault="002B1DD4" w:rsidP="0075004E">
      <w:pPr>
        <w:widowControl w:val="0"/>
        <w:jc w:val="both"/>
        <w:rPr>
          <w:rFonts w:ascii="Arial" w:hAnsi="Arial" w:cs="Arial"/>
          <w:b/>
          <w:sz w:val="20"/>
          <w:szCs w:val="20"/>
          <w:u w:val="single"/>
        </w:rPr>
      </w:pPr>
    </w:p>
    <w:p w:rsidR="002B1DD4" w:rsidRPr="00DA25F4" w:rsidRDefault="008723F7" w:rsidP="0075004E">
      <w:pPr>
        <w:widowControl w:val="0"/>
        <w:jc w:val="both"/>
        <w:rPr>
          <w:rFonts w:ascii="Arial" w:hAnsi="Arial" w:cs="Arial"/>
          <w:b/>
          <w:sz w:val="20"/>
          <w:szCs w:val="20"/>
          <w:u w:val="single"/>
        </w:rPr>
      </w:pPr>
      <w:r w:rsidRPr="00DA25F4">
        <w:rPr>
          <w:rFonts w:ascii="Arial" w:hAnsi="Arial" w:cs="Arial"/>
          <w:b/>
          <w:sz w:val="20"/>
          <w:szCs w:val="20"/>
          <w:u w:val="single"/>
        </w:rPr>
        <w:t>Narmanlı Han Projesi</w:t>
      </w:r>
    </w:p>
    <w:p w:rsidR="002B1DD4" w:rsidRPr="00DA25F4" w:rsidRDefault="002B1DD4" w:rsidP="0075004E">
      <w:pPr>
        <w:widowControl w:val="0"/>
        <w:jc w:val="both"/>
        <w:rPr>
          <w:rFonts w:ascii="Arial" w:hAnsi="Arial" w:cs="Arial"/>
          <w:b/>
          <w:sz w:val="20"/>
          <w:szCs w:val="20"/>
          <w:u w:val="single"/>
        </w:rPr>
      </w:pPr>
    </w:p>
    <w:p w:rsidR="002B1DD4" w:rsidRPr="00DA25F4" w:rsidRDefault="008723F7" w:rsidP="0075004E">
      <w:pPr>
        <w:widowControl w:val="0"/>
        <w:jc w:val="both"/>
        <w:rPr>
          <w:rFonts w:ascii="Arial" w:hAnsi="Arial" w:cs="Arial"/>
          <w:sz w:val="20"/>
          <w:szCs w:val="20"/>
        </w:rPr>
      </w:pPr>
      <w:r w:rsidRPr="00DA25F4">
        <w:rPr>
          <w:rFonts w:ascii="Arial" w:hAnsi="Arial" w:cs="Arial"/>
          <w:sz w:val="20"/>
          <w:szCs w:val="20"/>
        </w:rPr>
        <w:t>25 Mayıs 2001 tarihinde imzalanan “Gayrimenkul hissesi karşılığında inşaat yapım ve satış sözleşmesi” kapsamında, Narmanlı Yurdu’nun tüm hissedarların mevcut hisselerinin %27’</w:t>
      </w:r>
      <w:r w:rsidR="00C17413" w:rsidRPr="00DA25F4">
        <w:rPr>
          <w:rFonts w:ascii="Arial" w:hAnsi="Arial" w:cs="Arial"/>
          <w:sz w:val="20"/>
          <w:szCs w:val="20"/>
        </w:rPr>
        <w:t>si</w:t>
      </w:r>
      <w:r w:rsidRPr="00DA25F4">
        <w:rPr>
          <w:rFonts w:ascii="Arial" w:hAnsi="Arial" w:cs="Arial"/>
          <w:sz w:val="20"/>
          <w:szCs w:val="20"/>
        </w:rPr>
        <w:t xml:space="preserve"> kesin, %33’</w:t>
      </w:r>
      <w:r w:rsidR="00C17413" w:rsidRPr="00DA25F4">
        <w:rPr>
          <w:rFonts w:ascii="Arial" w:hAnsi="Arial" w:cs="Arial"/>
          <w:sz w:val="20"/>
          <w:szCs w:val="20"/>
        </w:rPr>
        <w:t>si</w:t>
      </w:r>
      <w:r w:rsidRPr="00DA25F4">
        <w:rPr>
          <w:rFonts w:ascii="Arial" w:hAnsi="Arial" w:cs="Arial"/>
          <w:sz w:val="20"/>
          <w:szCs w:val="20"/>
        </w:rPr>
        <w:t xml:space="preserve"> kat karşılığı olmak üzere toplam %60</w:t>
      </w:r>
      <w:r w:rsidR="00C17413" w:rsidRPr="00DA25F4">
        <w:rPr>
          <w:rFonts w:ascii="Arial" w:hAnsi="Arial" w:cs="Arial"/>
          <w:sz w:val="20"/>
          <w:szCs w:val="20"/>
        </w:rPr>
        <w:t xml:space="preserve"> oranında</w:t>
      </w:r>
      <w:r w:rsidRPr="00DA25F4">
        <w:rPr>
          <w:rFonts w:ascii="Arial" w:hAnsi="Arial" w:cs="Arial"/>
          <w:sz w:val="20"/>
          <w:szCs w:val="20"/>
        </w:rPr>
        <w:t xml:space="preserve"> hisselerinde Yapı Kredi Koray GYO A.Ş.’</w:t>
      </w:r>
      <w:proofErr w:type="spellStart"/>
      <w:r w:rsidRPr="00DA25F4">
        <w:rPr>
          <w:rFonts w:ascii="Arial" w:hAnsi="Arial" w:cs="Arial"/>
          <w:sz w:val="20"/>
          <w:szCs w:val="20"/>
        </w:rPr>
        <w:t>nin</w:t>
      </w:r>
      <w:proofErr w:type="spellEnd"/>
      <w:r w:rsidRPr="00DA25F4">
        <w:rPr>
          <w:rFonts w:ascii="Arial" w:hAnsi="Arial" w:cs="Arial"/>
          <w:sz w:val="20"/>
          <w:szCs w:val="20"/>
        </w:rPr>
        <w:t xml:space="preserve"> lehine satış vaadi şerhi bulunmaktadır.</w:t>
      </w:r>
    </w:p>
    <w:p w:rsidR="002B1DD4" w:rsidRPr="00DA25F4" w:rsidRDefault="002B1DD4" w:rsidP="0075004E">
      <w:pPr>
        <w:widowControl w:val="0"/>
        <w:jc w:val="both"/>
        <w:rPr>
          <w:rFonts w:ascii="Arial" w:hAnsi="Arial" w:cs="Arial"/>
          <w:b/>
          <w:sz w:val="20"/>
          <w:szCs w:val="20"/>
          <w:u w:val="single"/>
        </w:rPr>
      </w:pPr>
    </w:p>
    <w:p w:rsidR="00BE5A18" w:rsidRPr="00DA25F4" w:rsidRDefault="008723F7" w:rsidP="0075004E">
      <w:pPr>
        <w:widowControl w:val="0"/>
        <w:jc w:val="both"/>
        <w:rPr>
          <w:rFonts w:ascii="Arial" w:hAnsi="Arial" w:cs="Arial"/>
          <w:b/>
          <w:iCs/>
          <w:sz w:val="20"/>
          <w:szCs w:val="20"/>
          <w:u w:val="single"/>
        </w:rPr>
      </w:pPr>
      <w:r w:rsidRPr="00DA25F4">
        <w:rPr>
          <w:rFonts w:ascii="Arial" w:hAnsi="Arial" w:cs="Arial"/>
          <w:b/>
          <w:iCs/>
          <w:sz w:val="20"/>
          <w:szCs w:val="20"/>
          <w:u w:val="single"/>
        </w:rPr>
        <w:t xml:space="preserve">Ankara </w:t>
      </w:r>
      <w:proofErr w:type="spellStart"/>
      <w:r w:rsidRPr="00DA25F4">
        <w:rPr>
          <w:rFonts w:ascii="Arial" w:hAnsi="Arial" w:cs="Arial"/>
          <w:b/>
          <w:iCs/>
          <w:sz w:val="20"/>
          <w:szCs w:val="20"/>
          <w:u w:val="single"/>
        </w:rPr>
        <w:t>Ankara</w:t>
      </w:r>
      <w:proofErr w:type="spellEnd"/>
      <w:r w:rsidRPr="00DA25F4">
        <w:rPr>
          <w:rFonts w:ascii="Arial" w:hAnsi="Arial" w:cs="Arial"/>
          <w:b/>
          <w:iCs/>
          <w:sz w:val="20"/>
          <w:szCs w:val="20"/>
          <w:u w:val="single"/>
        </w:rPr>
        <w:t xml:space="preserve"> (Bilkent) projesi</w:t>
      </w:r>
    </w:p>
    <w:p w:rsidR="00BE5A18" w:rsidRPr="00DA25F4" w:rsidRDefault="00BE5A18" w:rsidP="0075004E">
      <w:pPr>
        <w:widowControl w:val="0"/>
        <w:jc w:val="both"/>
        <w:outlineLvl w:val="0"/>
        <w:rPr>
          <w:rFonts w:ascii="Arial" w:hAnsi="Arial" w:cs="Arial"/>
          <w:i/>
          <w:iCs/>
          <w:sz w:val="20"/>
          <w:szCs w:val="20"/>
          <w:u w:val="single"/>
        </w:rPr>
      </w:pPr>
    </w:p>
    <w:p w:rsidR="00BE5A18" w:rsidRPr="00DA25F4" w:rsidRDefault="008723F7" w:rsidP="0075004E">
      <w:pPr>
        <w:widowControl w:val="0"/>
        <w:jc w:val="both"/>
        <w:outlineLvl w:val="0"/>
        <w:rPr>
          <w:rFonts w:ascii="Arial" w:hAnsi="Arial" w:cs="Arial"/>
          <w:iCs/>
          <w:sz w:val="20"/>
          <w:szCs w:val="20"/>
        </w:rPr>
      </w:pPr>
      <w:r w:rsidRPr="00DA25F4">
        <w:rPr>
          <w:rFonts w:ascii="Arial" w:hAnsi="Arial" w:cs="Arial"/>
          <w:iCs/>
          <w:sz w:val="20"/>
          <w:szCs w:val="20"/>
        </w:rPr>
        <w:t xml:space="preserve">Ankara </w:t>
      </w:r>
      <w:proofErr w:type="spellStart"/>
      <w:r w:rsidRPr="00DA25F4">
        <w:rPr>
          <w:rFonts w:ascii="Arial" w:hAnsi="Arial" w:cs="Arial"/>
          <w:iCs/>
          <w:sz w:val="20"/>
          <w:szCs w:val="20"/>
        </w:rPr>
        <w:t>Ankara</w:t>
      </w:r>
      <w:proofErr w:type="spellEnd"/>
      <w:r w:rsidRPr="00DA25F4">
        <w:rPr>
          <w:rFonts w:ascii="Arial" w:hAnsi="Arial" w:cs="Arial"/>
          <w:iCs/>
          <w:sz w:val="20"/>
          <w:szCs w:val="20"/>
        </w:rPr>
        <w:t xml:space="preserve"> projesi üzerinde, Türkiye Elektrik Dağıtım A.Ş. lehine 1 TL bedelle 99 yıllığına kira şerhi ve projede satış sözleşmesi yapılmayan 4 daire üzerinde satış şerhi bulunmaktadır.</w:t>
      </w:r>
    </w:p>
    <w:p w:rsidR="00BE5A18" w:rsidRPr="00DA25F4" w:rsidRDefault="00BE5A18" w:rsidP="0075004E">
      <w:pPr>
        <w:widowControl w:val="0"/>
        <w:jc w:val="both"/>
        <w:outlineLvl w:val="0"/>
        <w:rPr>
          <w:rFonts w:ascii="Arial" w:hAnsi="Arial" w:cs="Arial"/>
          <w:b/>
          <w:iCs/>
          <w:sz w:val="20"/>
          <w:szCs w:val="20"/>
          <w:u w:val="single"/>
        </w:rPr>
      </w:pPr>
    </w:p>
    <w:p w:rsidR="00BE5A18" w:rsidRPr="00DA25F4" w:rsidRDefault="008723F7" w:rsidP="0075004E">
      <w:pPr>
        <w:widowControl w:val="0"/>
        <w:jc w:val="both"/>
        <w:outlineLvl w:val="0"/>
        <w:rPr>
          <w:rFonts w:ascii="Arial" w:hAnsi="Arial" w:cs="Arial"/>
          <w:b/>
          <w:iCs/>
          <w:sz w:val="20"/>
          <w:szCs w:val="20"/>
          <w:u w:val="single"/>
        </w:rPr>
      </w:pPr>
      <w:r w:rsidRPr="00DA25F4">
        <w:rPr>
          <w:rFonts w:ascii="Arial" w:hAnsi="Arial" w:cs="Arial"/>
          <w:b/>
          <w:iCs/>
          <w:sz w:val="20"/>
          <w:szCs w:val="20"/>
          <w:u w:val="single"/>
        </w:rPr>
        <w:t>Ankara Çankaya projesi</w:t>
      </w:r>
    </w:p>
    <w:p w:rsidR="00525C3C" w:rsidRPr="00DA25F4" w:rsidRDefault="00525C3C" w:rsidP="0075004E">
      <w:pPr>
        <w:widowControl w:val="0"/>
        <w:jc w:val="both"/>
        <w:rPr>
          <w:rFonts w:ascii="Arial" w:hAnsi="Arial" w:cs="Arial"/>
          <w:iCs/>
          <w:sz w:val="20"/>
          <w:szCs w:val="20"/>
        </w:rPr>
      </w:pPr>
    </w:p>
    <w:p w:rsidR="00B57B4B" w:rsidRPr="00DA25F4" w:rsidRDefault="008723F7" w:rsidP="0075004E">
      <w:pPr>
        <w:widowControl w:val="0"/>
        <w:jc w:val="both"/>
        <w:outlineLvl w:val="0"/>
        <w:rPr>
          <w:rFonts w:ascii="Arial" w:hAnsi="Arial" w:cs="Arial"/>
          <w:iCs/>
          <w:sz w:val="20"/>
          <w:szCs w:val="20"/>
        </w:rPr>
      </w:pPr>
      <w:r w:rsidRPr="00DA25F4">
        <w:rPr>
          <w:rFonts w:ascii="Arial" w:hAnsi="Arial" w:cs="Arial"/>
          <w:iCs/>
          <w:sz w:val="20"/>
          <w:szCs w:val="20"/>
        </w:rPr>
        <w:t>Ankara Çankaya projesi üzerinde, kat karşılığı inşaat sözleşmesi hakkı bulunmaktadır.</w:t>
      </w:r>
    </w:p>
    <w:p w:rsidR="00BE5A18" w:rsidRPr="00DA25F4" w:rsidRDefault="00BE5A18" w:rsidP="0075004E">
      <w:pPr>
        <w:widowControl w:val="0"/>
        <w:jc w:val="both"/>
        <w:rPr>
          <w:rFonts w:ascii="Arial" w:hAnsi="Arial" w:cs="Arial"/>
          <w:b/>
          <w:sz w:val="20"/>
          <w:szCs w:val="20"/>
          <w:u w:val="single"/>
        </w:rPr>
      </w:pPr>
    </w:p>
    <w:p w:rsidR="002B1DD4" w:rsidRPr="00DA25F4" w:rsidRDefault="008723F7" w:rsidP="0075004E">
      <w:pPr>
        <w:widowControl w:val="0"/>
        <w:jc w:val="both"/>
        <w:rPr>
          <w:rFonts w:ascii="Arial" w:hAnsi="Arial" w:cs="Arial"/>
          <w:b/>
          <w:sz w:val="20"/>
          <w:szCs w:val="20"/>
          <w:u w:val="single"/>
        </w:rPr>
      </w:pPr>
      <w:r w:rsidRPr="00DA25F4">
        <w:rPr>
          <w:rFonts w:ascii="Arial" w:hAnsi="Arial" w:cs="Arial"/>
          <w:b/>
          <w:sz w:val="20"/>
          <w:szCs w:val="20"/>
          <w:u w:val="single"/>
        </w:rPr>
        <w:t xml:space="preserve">Elit </w:t>
      </w:r>
      <w:proofErr w:type="spellStart"/>
      <w:r w:rsidRPr="00DA25F4">
        <w:rPr>
          <w:rFonts w:ascii="Arial" w:hAnsi="Arial" w:cs="Arial"/>
          <w:b/>
          <w:sz w:val="20"/>
          <w:szCs w:val="20"/>
          <w:u w:val="single"/>
        </w:rPr>
        <w:t>Residence</w:t>
      </w:r>
      <w:proofErr w:type="spellEnd"/>
    </w:p>
    <w:p w:rsidR="002B1DD4" w:rsidRPr="00DA25F4" w:rsidRDefault="002B1DD4" w:rsidP="0075004E">
      <w:pPr>
        <w:widowControl w:val="0"/>
        <w:jc w:val="both"/>
        <w:rPr>
          <w:rFonts w:ascii="Arial" w:hAnsi="Arial" w:cs="Arial"/>
          <w:b/>
          <w:sz w:val="20"/>
          <w:szCs w:val="20"/>
          <w:u w:val="single"/>
        </w:rPr>
      </w:pPr>
    </w:p>
    <w:p w:rsidR="002B1DD4" w:rsidRPr="00DA25F4" w:rsidRDefault="008723F7" w:rsidP="0075004E">
      <w:pPr>
        <w:widowControl w:val="0"/>
        <w:jc w:val="both"/>
        <w:rPr>
          <w:rFonts w:ascii="Arial" w:hAnsi="Arial" w:cs="Arial"/>
          <w:sz w:val="20"/>
          <w:szCs w:val="20"/>
        </w:rPr>
      </w:pPr>
      <w:r w:rsidRPr="00DA25F4">
        <w:rPr>
          <w:rFonts w:ascii="Arial" w:hAnsi="Arial" w:cs="Arial"/>
          <w:sz w:val="20"/>
          <w:szCs w:val="20"/>
        </w:rPr>
        <w:t xml:space="preserve">Elit </w:t>
      </w:r>
      <w:proofErr w:type="spellStart"/>
      <w:r w:rsidRPr="00DA25F4">
        <w:rPr>
          <w:rFonts w:ascii="Arial" w:hAnsi="Arial" w:cs="Arial"/>
          <w:sz w:val="20"/>
          <w:szCs w:val="20"/>
        </w:rPr>
        <w:t>Residence</w:t>
      </w:r>
      <w:proofErr w:type="spellEnd"/>
      <w:r w:rsidRPr="00DA25F4">
        <w:rPr>
          <w:rFonts w:ascii="Arial" w:hAnsi="Arial" w:cs="Arial"/>
          <w:sz w:val="20"/>
          <w:szCs w:val="20"/>
        </w:rPr>
        <w:t xml:space="preserve"> üzerinde, Boğaziçi Elektrik Dağıtım A.Ş. lehine kira şerhi bulunmaktadır.</w:t>
      </w:r>
    </w:p>
    <w:p w:rsidR="00FF526A" w:rsidRPr="00DA25F4" w:rsidRDefault="00FF526A">
      <w:pPr>
        <w:rPr>
          <w:rFonts w:ascii="Arial" w:hAnsi="Arial" w:cs="Arial"/>
          <w:b/>
          <w:sz w:val="20"/>
          <w:szCs w:val="20"/>
          <w:u w:val="single"/>
        </w:rPr>
      </w:pPr>
      <w:r w:rsidRPr="00DA25F4">
        <w:rPr>
          <w:rFonts w:ascii="Arial" w:hAnsi="Arial" w:cs="Arial"/>
          <w:b/>
          <w:sz w:val="20"/>
          <w:u w:val="single"/>
        </w:rPr>
        <w:br w:type="page"/>
      </w:r>
    </w:p>
    <w:p w:rsidR="00F6003B" w:rsidRPr="00DA25F4" w:rsidRDefault="00F6003B" w:rsidP="00F6003B">
      <w:pPr>
        <w:pStyle w:val="Body"/>
        <w:keepLines w:val="0"/>
        <w:widowControl w:val="0"/>
        <w:spacing w:after="0" w:line="240" w:lineRule="auto"/>
        <w:rPr>
          <w:rFonts w:ascii="Arial" w:hAnsi="Arial" w:cs="Arial"/>
          <w:b/>
          <w:sz w:val="20"/>
          <w:lang w:val="tr-TR"/>
        </w:rPr>
      </w:pPr>
      <w:r w:rsidRPr="00DA25F4">
        <w:rPr>
          <w:rFonts w:ascii="Arial" w:hAnsi="Arial" w:cs="Arial"/>
          <w:b/>
          <w:sz w:val="20"/>
          <w:lang w:val="tr-TR"/>
        </w:rPr>
        <w:t>9.</w:t>
      </w:r>
      <w:r w:rsidRPr="00DA25F4">
        <w:rPr>
          <w:rFonts w:ascii="Arial" w:hAnsi="Arial" w:cs="Arial"/>
          <w:b/>
          <w:sz w:val="20"/>
          <w:lang w:val="tr-TR"/>
        </w:rPr>
        <w:tab/>
        <w:t>KARŞILIKLAR, KOŞULLU VARLIK VE YÜKÜMLÜKLER (Devamı)</w:t>
      </w:r>
    </w:p>
    <w:p w:rsidR="00F6003B" w:rsidRPr="00DA25F4" w:rsidRDefault="00F6003B" w:rsidP="00F6003B">
      <w:pPr>
        <w:widowControl w:val="0"/>
        <w:jc w:val="both"/>
        <w:rPr>
          <w:rFonts w:ascii="Arial" w:hAnsi="Arial" w:cs="Arial"/>
          <w:b/>
          <w:sz w:val="20"/>
          <w:szCs w:val="20"/>
          <w:u w:val="single"/>
        </w:rPr>
      </w:pPr>
    </w:p>
    <w:p w:rsidR="00F6003B" w:rsidRPr="00DA25F4" w:rsidRDefault="00F6003B" w:rsidP="00F6003B">
      <w:pPr>
        <w:widowControl w:val="0"/>
        <w:jc w:val="both"/>
        <w:rPr>
          <w:rFonts w:ascii="Arial" w:hAnsi="Arial" w:cs="Arial"/>
          <w:b/>
          <w:sz w:val="20"/>
          <w:szCs w:val="20"/>
          <w:u w:val="single"/>
        </w:rPr>
      </w:pPr>
      <w:r w:rsidRPr="00DA25F4">
        <w:rPr>
          <w:rFonts w:ascii="Arial" w:hAnsi="Arial" w:cs="Arial"/>
          <w:b/>
          <w:sz w:val="20"/>
          <w:szCs w:val="20"/>
          <w:u w:val="single"/>
        </w:rPr>
        <w:t xml:space="preserve">Levent </w:t>
      </w:r>
      <w:proofErr w:type="spellStart"/>
      <w:r w:rsidRPr="00DA25F4">
        <w:rPr>
          <w:rFonts w:ascii="Arial" w:hAnsi="Arial" w:cs="Arial"/>
          <w:b/>
          <w:sz w:val="20"/>
          <w:szCs w:val="20"/>
          <w:u w:val="single"/>
        </w:rPr>
        <w:t>Loft</w:t>
      </w:r>
      <w:proofErr w:type="spellEnd"/>
    </w:p>
    <w:p w:rsidR="00F6003B" w:rsidRPr="00DA25F4" w:rsidRDefault="00F6003B" w:rsidP="00F6003B">
      <w:pPr>
        <w:widowControl w:val="0"/>
        <w:jc w:val="both"/>
        <w:rPr>
          <w:rFonts w:ascii="Arial" w:hAnsi="Arial" w:cs="Arial"/>
          <w:b/>
          <w:sz w:val="20"/>
          <w:szCs w:val="20"/>
          <w:u w:val="single"/>
        </w:rPr>
      </w:pPr>
    </w:p>
    <w:p w:rsidR="00F6003B" w:rsidRPr="00DA25F4" w:rsidRDefault="00F6003B" w:rsidP="00F6003B">
      <w:pPr>
        <w:widowControl w:val="0"/>
        <w:jc w:val="both"/>
        <w:rPr>
          <w:rFonts w:ascii="Arial" w:hAnsi="Arial" w:cs="Arial"/>
          <w:sz w:val="20"/>
          <w:szCs w:val="20"/>
        </w:rPr>
      </w:pPr>
      <w:r w:rsidRPr="00DA25F4">
        <w:rPr>
          <w:rFonts w:ascii="Arial" w:hAnsi="Arial" w:cs="Arial"/>
          <w:sz w:val="20"/>
          <w:szCs w:val="20"/>
        </w:rPr>
        <w:t xml:space="preserve">Levent </w:t>
      </w:r>
      <w:proofErr w:type="spellStart"/>
      <w:r w:rsidRPr="00DA25F4">
        <w:rPr>
          <w:rFonts w:ascii="Arial" w:hAnsi="Arial" w:cs="Arial"/>
          <w:sz w:val="20"/>
          <w:szCs w:val="20"/>
        </w:rPr>
        <w:t>Loft</w:t>
      </w:r>
      <w:proofErr w:type="spellEnd"/>
      <w:r w:rsidRPr="00DA25F4">
        <w:rPr>
          <w:rFonts w:ascii="Arial" w:hAnsi="Arial" w:cs="Arial"/>
          <w:sz w:val="20"/>
          <w:szCs w:val="20"/>
        </w:rPr>
        <w:t xml:space="preserve"> üzerinde, Boğaziçi Elektrik Dağıtım A.Ş. lehine </w:t>
      </w:r>
      <w:r w:rsidRPr="00DA25F4">
        <w:rPr>
          <w:rFonts w:ascii="Arial" w:hAnsi="Arial" w:cs="Arial"/>
          <w:iCs/>
          <w:sz w:val="20"/>
          <w:szCs w:val="20"/>
        </w:rPr>
        <w:t xml:space="preserve">1 TL bedelle 99 yıllığına kira şerhi </w:t>
      </w:r>
      <w:r w:rsidRPr="00DA25F4">
        <w:rPr>
          <w:rFonts w:ascii="Arial" w:hAnsi="Arial" w:cs="Arial"/>
          <w:sz w:val="20"/>
          <w:szCs w:val="20"/>
        </w:rPr>
        <w:t>bulunmaktadır.</w:t>
      </w:r>
    </w:p>
    <w:p w:rsidR="002B1DD4" w:rsidRPr="00DA25F4" w:rsidRDefault="002B1DD4" w:rsidP="0075004E">
      <w:pPr>
        <w:widowControl w:val="0"/>
        <w:jc w:val="both"/>
        <w:rPr>
          <w:rFonts w:ascii="Arial" w:hAnsi="Arial" w:cs="Arial"/>
          <w:b/>
          <w:sz w:val="20"/>
          <w:szCs w:val="20"/>
          <w:u w:val="single"/>
        </w:rPr>
      </w:pPr>
    </w:p>
    <w:p w:rsidR="002B1DD4" w:rsidRPr="00DA25F4" w:rsidRDefault="008723F7" w:rsidP="0075004E">
      <w:pPr>
        <w:widowControl w:val="0"/>
        <w:jc w:val="both"/>
        <w:rPr>
          <w:rFonts w:ascii="Arial" w:hAnsi="Arial" w:cs="Arial"/>
          <w:b/>
          <w:sz w:val="20"/>
          <w:szCs w:val="20"/>
          <w:u w:val="single"/>
        </w:rPr>
      </w:pPr>
      <w:proofErr w:type="spellStart"/>
      <w:r w:rsidRPr="00DA25F4">
        <w:rPr>
          <w:rFonts w:ascii="Arial" w:hAnsi="Arial" w:cs="Arial"/>
          <w:b/>
          <w:sz w:val="20"/>
          <w:szCs w:val="20"/>
          <w:u w:val="single"/>
        </w:rPr>
        <w:t>Evidea</w:t>
      </w:r>
      <w:proofErr w:type="spellEnd"/>
      <w:r w:rsidRPr="00DA25F4">
        <w:rPr>
          <w:rFonts w:ascii="Arial" w:hAnsi="Arial" w:cs="Arial"/>
          <w:b/>
          <w:sz w:val="20"/>
          <w:szCs w:val="20"/>
          <w:u w:val="single"/>
        </w:rPr>
        <w:t xml:space="preserve"> ve Riva Projeleri</w:t>
      </w:r>
    </w:p>
    <w:p w:rsidR="002B1DD4" w:rsidRPr="00DA25F4" w:rsidRDefault="002B1DD4" w:rsidP="0075004E">
      <w:pPr>
        <w:widowControl w:val="0"/>
        <w:jc w:val="both"/>
        <w:rPr>
          <w:rFonts w:ascii="Arial" w:hAnsi="Arial" w:cs="Arial"/>
          <w:b/>
          <w:sz w:val="20"/>
          <w:szCs w:val="20"/>
          <w:u w:val="single"/>
        </w:rPr>
      </w:pPr>
    </w:p>
    <w:p w:rsidR="002B1DD4" w:rsidRPr="00DA25F4" w:rsidRDefault="00F6003B" w:rsidP="0075004E">
      <w:pPr>
        <w:widowControl w:val="0"/>
        <w:jc w:val="both"/>
        <w:rPr>
          <w:rFonts w:ascii="Arial" w:hAnsi="Arial" w:cs="Arial"/>
          <w:sz w:val="20"/>
          <w:szCs w:val="20"/>
        </w:rPr>
      </w:pPr>
      <w:proofErr w:type="spellStart"/>
      <w:r w:rsidRPr="00DA25F4">
        <w:rPr>
          <w:rFonts w:ascii="Arial" w:hAnsi="Arial" w:cs="Arial"/>
          <w:sz w:val="20"/>
          <w:szCs w:val="20"/>
        </w:rPr>
        <w:t>Evidea</w:t>
      </w:r>
      <w:proofErr w:type="spellEnd"/>
      <w:r w:rsidR="00B34AA5" w:rsidRPr="00DA25F4">
        <w:rPr>
          <w:rFonts w:ascii="Arial" w:hAnsi="Arial" w:cs="Arial"/>
          <w:sz w:val="20"/>
          <w:szCs w:val="20"/>
        </w:rPr>
        <w:t xml:space="preserve"> </w:t>
      </w:r>
      <w:r w:rsidR="008723F7" w:rsidRPr="00DA25F4">
        <w:rPr>
          <w:rFonts w:ascii="Arial" w:hAnsi="Arial" w:cs="Arial"/>
          <w:sz w:val="20"/>
          <w:szCs w:val="20"/>
        </w:rPr>
        <w:t>ve Riva projelerinde herhangi bir şerh bulunmamaktadır.</w:t>
      </w:r>
    </w:p>
    <w:p w:rsidR="00931863" w:rsidRPr="00DA25F4" w:rsidRDefault="00931863" w:rsidP="0075004E">
      <w:pPr>
        <w:widowControl w:val="0"/>
        <w:jc w:val="both"/>
        <w:rPr>
          <w:rFonts w:ascii="Arial" w:hAnsi="Arial" w:cs="Arial"/>
          <w:sz w:val="20"/>
          <w:szCs w:val="20"/>
        </w:rPr>
      </w:pPr>
    </w:p>
    <w:p w:rsidR="00CE73E1" w:rsidRPr="00DA25F4" w:rsidRDefault="008723F7" w:rsidP="0075004E">
      <w:pPr>
        <w:widowControl w:val="0"/>
        <w:jc w:val="both"/>
        <w:rPr>
          <w:rFonts w:ascii="Arial" w:hAnsi="Arial" w:cs="Arial"/>
          <w:b/>
          <w:sz w:val="20"/>
          <w:szCs w:val="20"/>
          <w:u w:val="single"/>
        </w:rPr>
      </w:pPr>
      <w:r w:rsidRPr="00DA25F4">
        <w:rPr>
          <w:rFonts w:ascii="Arial" w:hAnsi="Arial" w:cs="Arial"/>
          <w:b/>
          <w:sz w:val="20"/>
          <w:szCs w:val="20"/>
          <w:u w:val="single"/>
        </w:rPr>
        <w:t>Konut kredileri</w:t>
      </w:r>
    </w:p>
    <w:p w:rsidR="00A2783F" w:rsidRPr="00DA25F4" w:rsidRDefault="00A2783F" w:rsidP="0075004E">
      <w:pPr>
        <w:widowControl w:val="0"/>
        <w:jc w:val="both"/>
        <w:rPr>
          <w:rFonts w:ascii="Arial" w:hAnsi="Arial" w:cs="Arial"/>
          <w:sz w:val="20"/>
          <w:szCs w:val="20"/>
        </w:rPr>
      </w:pPr>
    </w:p>
    <w:p w:rsidR="00A2783F" w:rsidRPr="00DA25F4" w:rsidRDefault="00A2783F" w:rsidP="00A2783F">
      <w:pPr>
        <w:widowControl w:val="0"/>
        <w:jc w:val="both"/>
        <w:rPr>
          <w:rFonts w:ascii="Arial" w:hAnsi="Arial" w:cs="Arial"/>
          <w:sz w:val="20"/>
          <w:szCs w:val="20"/>
        </w:rPr>
      </w:pPr>
      <w:r w:rsidRPr="00DA25F4">
        <w:rPr>
          <w:rFonts w:ascii="Arial" w:hAnsi="Arial" w:cs="Arial"/>
          <w:sz w:val="20"/>
          <w:szCs w:val="20"/>
        </w:rPr>
        <w:t xml:space="preserve">Şirket, 2005 Temmuz ayında ön satışına başladığı İstanbul </w:t>
      </w:r>
      <w:proofErr w:type="spellStart"/>
      <w:r w:rsidRPr="00DA25F4">
        <w:rPr>
          <w:rFonts w:ascii="Arial" w:hAnsi="Arial" w:cs="Arial"/>
          <w:sz w:val="20"/>
          <w:szCs w:val="20"/>
        </w:rPr>
        <w:t>Bis</w:t>
      </w:r>
      <w:proofErr w:type="spellEnd"/>
      <w:r w:rsidR="00B34AA5" w:rsidRPr="00DA25F4">
        <w:rPr>
          <w:rFonts w:ascii="Arial" w:hAnsi="Arial" w:cs="Arial"/>
          <w:sz w:val="20"/>
          <w:szCs w:val="20"/>
        </w:rPr>
        <w:t xml:space="preserve"> ve Ankara </w:t>
      </w:r>
      <w:proofErr w:type="spellStart"/>
      <w:r w:rsidR="00B34AA5" w:rsidRPr="00DA25F4">
        <w:rPr>
          <w:rFonts w:ascii="Arial" w:hAnsi="Arial" w:cs="Arial"/>
          <w:sz w:val="20"/>
          <w:szCs w:val="20"/>
        </w:rPr>
        <w:t>Ankara</w:t>
      </w:r>
      <w:proofErr w:type="spellEnd"/>
      <w:r w:rsidRPr="00DA25F4">
        <w:rPr>
          <w:rFonts w:ascii="Arial" w:hAnsi="Arial" w:cs="Arial"/>
          <w:sz w:val="20"/>
          <w:szCs w:val="20"/>
        </w:rPr>
        <w:t xml:space="preserve"> projeleri kapsamında dövize endeksli ve TL konut kredisi kullandırılması konusunda ING Bank A.Ş. ve </w:t>
      </w:r>
      <w:proofErr w:type="spellStart"/>
      <w:r w:rsidRPr="00DA25F4">
        <w:rPr>
          <w:rFonts w:ascii="Arial" w:hAnsi="Arial" w:cs="Arial"/>
          <w:sz w:val="20"/>
          <w:szCs w:val="20"/>
        </w:rPr>
        <w:t>Millenium</w:t>
      </w:r>
      <w:proofErr w:type="spellEnd"/>
      <w:r w:rsidRPr="00DA25F4">
        <w:rPr>
          <w:rFonts w:ascii="Arial" w:hAnsi="Arial" w:cs="Arial"/>
          <w:sz w:val="20"/>
          <w:szCs w:val="20"/>
        </w:rPr>
        <w:t xml:space="preserve"> Bank A.Ş. ile protokol imzalamıştır. 31 Mart 2011 tarihi itibariyle 272.000 TL ve 76.200 EURO (166.284TL) tutarlarında kullandırılan kredi mevcuttur (31 Aralık 2010: 88.492 EURO ve 280.000 TL).</w:t>
      </w:r>
    </w:p>
    <w:p w:rsidR="00A2783F" w:rsidRPr="00DA25F4" w:rsidRDefault="00A2783F" w:rsidP="0075004E">
      <w:pPr>
        <w:widowControl w:val="0"/>
        <w:jc w:val="both"/>
        <w:rPr>
          <w:rFonts w:ascii="Arial" w:hAnsi="Arial" w:cs="Arial"/>
          <w:b/>
          <w:sz w:val="20"/>
          <w:szCs w:val="20"/>
        </w:rPr>
      </w:pPr>
    </w:p>
    <w:p w:rsidR="00FF526A" w:rsidRPr="00DA25F4" w:rsidRDefault="00FF526A" w:rsidP="0075004E">
      <w:pPr>
        <w:widowControl w:val="0"/>
        <w:jc w:val="both"/>
        <w:rPr>
          <w:rFonts w:ascii="Arial" w:hAnsi="Arial" w:cs="Arial"/>
          <w:b/>
          <w:sz w:val="20"/>
          <w:szCs w:val="20"/>
        </w:rPr>
      </w:pPr>
    </w:p>
    <w:p w:rsidR="00284D2E" w:rsidRPr="00DA25F4" w:rsidRDefault="00362730" w:rsidP="00284D2E">
      <w:pPr>
        <w:pStyle w:val="Heading8"/>
        <w:keepNext w:val="0"/>
        <w:widowControl w:val="0"/>
        <w:tabs>
          <w:tab w:val="clear" w:pos="127"/>
          <w:tab w:val="clear" w:pos="254"/>
          <w:tab w:val="clear" w:pos="2268"/>
          <w:tab w:val="clear" w:pos="3261"/>
          <w:tab w:val="clear" w:pos="4678"/>
          <w:tab w:val="clear" w:pos="5529"/>
          <w:tab w:val="clear" w:pos="6663"/>
          <w:tab w:val="clear" w:pos="7797"/>
          <w:tab w:val="clear" w:pos="8931"/>
          <w:tab w:val="clear" w:pos="9850"/>
        </w:tabs>
        <w:suppressAutoHyphens w:val="0"/>
        <w:spacing w:line="240" w:lineRule="auto"/>
        <w:rPr>
          <w:rFonts w:ascii="Arial" w:hAnsi="Arial" w:cs="Arial"/>
          <w:b/>
          <w:sz w:val="20"/>
          <w:u w:val="none"/>
        </w:rPr>
      </w:pPr>
      <w:bookmarkStart w:id="95" w:name="OLE_LINK146"/>
      <w:r w:rsidRPr="00DA25F4">
        <w:rPr>
          <w:rFonts w:ascii="Arial" w:hAnsi="Arial" w:cs="Arial"/>
          <w:b/>
          <w:sz w:val="20"/>
          <w:u w:val="none"/>
        </w:rPr>
        <w:t>10</w:t>
      </w:r>
      <w:r w:rsidR="00284D2E" w:rsidRPr="00DA25F4">
        <w:rPr>
          <w:rFonts w:ascii="Arial" w:hAnsi="Arial" w:cs="Arial"/>
          <w:b/>
          <w:sz w:val="20"/>
          <w:u w:val="none"/>
        </w:rPr>
        <w:t xml:space="preserve"> -  BORÇ KARŞILIKLARI</w:t>
      </w:r>
    </w:p>
    <w:p w:rsidR="00284D2E" w:rsidRPr="00DA25F4" w:rsidRDefault="00284D2E" w:rsidP="00284D2E">
      <w:pPr>
        <w:widowControl w:val="0"/>
        <w:tabs>
          <w:tab w:val="right" w:pos="7088"/>
          <w:tab w:val="right" w:pos="9072"/>
        </w:tabs>
        <w:jc w:val="both"/>
        <w:rPr>
          <w:rFonts w:ascii="Arial" w:hAnsi="Arial" w:cs="Arial"/>
          <w:sz w:val="20"/>
          <w:szCs w:val="20"/>
        </w:rPr>
      </w:pPr>
      <w:r w:rsidRPr="00DA25F4">
        <w:rPr>
          <w:rFonts w:ascii="Arial" w:hAnsi="Arial" w:cs="Arial"/>
          <w:b/>
          <w:sz w:val="20"/>
          <w:szCs w:val="20"/>
        </w:rPr>
        <w:tab/>
        <w:t>31 Mart 2011</w:t>
      </w:r>
      <w:r w:rsidRPr="00DA25F4">
        <w:rPr>
          <w:rFonts w:ascii="Arial" w:hAnsi="Arial" w:cs="Arial"/>
          <w:b/>
          <w:sz w:val="20"/>
          <w:szCs w:val="20"/>
        </w:rPr>
        <w:tab/>
        <w:t>31 Aralık 2010</w:t>
      </w:r>
    </w:p>
    <w:p w:rsidR="00284D2E" w:rsidRPr="00DA25F4" w:rsidRDefault="00284D2E" w:rsidP="00284D2E">
      <w:pPr>
        <w:widowControl w:val="0"/>
        <w:tabs>
          <w:tab w:val="decimal" w:pos="7088"/>
          <w:tab w:val="decimal" w:pos="9071"/>
        </w:tabs>
        <w:jc w:val="both"/>
        <w:rPr>
          <w:rFonts w:ascii="Arial" w:hAnsi="Arial" w:cs="Arial"/>
          <w:b/>
          <w:sz w:val="20"/>
          <w:szCs w:val="20"/>
        </w:rPr>
      </w:pPr>
    </w:p>
    <w:p w:rsidR="00284D2E" w:rsidRPr="00DA25F4" w:rsidRDefault="00284D2E" w:rsidP="00284D2E">
      <w:pPr>
        <w:widowControl w:val="0"/>
        <w:tabs>
          <w:tab w:val="decimal" w:pos="7088"/>
          <w:tab w:val="decimal" w:pos="9071"/>
        </w:tabs>
        <w:jc w:val="both"/>
        <w:rPr>
          <w:rFonts w:ascii="Arial" w:hAnsi="Arial" w:cs="Arial"/>
          <w:b/>
          <w:sz w:val="20"/>
          <w:szCs w:val="20"/>
        </w:rPr>
      </w:pPr>
      <w:r w:rsidRPr="00DA25F4">
        <w:rPr>
          <w:rFonts w:ascii="Arial" w:hAnsi="Arial" w:cs="Arial"/>
          <w:b/>
          <w:sz w:val="20"/>
          <w:szCs w:val="20"/>
        </w:rPr>
        <w:t>Kısa vadeli borç karşılıkları</w:t>
      </w:r>
    </w:p>
    <w:p w:rsidR="00284D2E" w:rsidRPr="00DA25F4" w:rsidRDefault="00284D2E" w:rsidP="00284D2E">
      <w:pPr>
        <w:widowControl w:val="0"/>
        <w:jc w:val="both"/>
        <w:rPr>
          <w:rFonts w:ascii="Arial" w:hAnsi="Arial" w:cs="Arial"/>
          <w:b/>
          <w:sz w:val="20"/>
          <w:szCs w:val="20"/>
        </w:rPr>
      </w:pPr>
      <w:r w:rsidRPr="00DA25F4">
        <w:rPr>
          <w:rFonts w:ascii="Arial" w:hAnsi="Arial" w:cs="Arial"/>
          <w:b/>
          <w:sz w:val="20"/>
          <w:szCs w:val="20"/>
        </w:rPr>
        <w:t xml:space="preserve"> </w:t>
      </w:r>
    </w:p>
    <w:p w:rsidR="00284D2E" w:rsidRPr="00DA25F4" w:rsidRDefault="00284D2E" w:rsidP="00284D2E">
      <w:pPr>
        <w:widowControl w:val="0"/>
        <w:pBdr>
          <w:bottom w:val="single" w:sz="4" w:space="1" w:color="auto"/>
        </w:pBdr>
        <w:tabs>
          <w:tab w:val="decimal" w:pos="7088"/>
          <w:tab w:val="decimal" w:pos="9071"/>
        </w:tabs>
        <w:jc w:val="both"/>
        <w:rPr>
          <w:rFonts w:ascii="Arial" w:hAnsi="Arial" w:cs="Arial"/>
          <w:sz w:val="20"/>
          <w:szCs w:val="20"/>
        </w:rPr>
      </w:pPr>
      <w:r w:rsidRPr="00DA25F4">
        <w:rPr>
          <w:rFonts w:ascii="Arial" w:hAnsi="Arial" w:cs="Arial"/>
          <w:sz w:val="20"/>
          <w:szCs w:val="20"/>
        </w:rPr>
        <w:t>Dava karşılıkları (*)</w:t>
      </w:r>
      <w:r w:rsidRPr="00DA25F4">
        <w:rPr>
          <w:rFonts w:ascii="Arial" w:hAnsi="Arial" w:cs="Arial"/>
          <w:sz w:val="20"/>
          <w:szCs w:val="20"/>
        </w:rPr>
        <w:tab/>
        <w:t>240.852</w:t>
      </w:r>
      <w:r w:rsidRPr="00DA25F4">
        <w:rPr>
          <w:rFonts w:ascii="Arial" w:hAnsi="Arial" w:cs="Arial"/>
          <w:sz w:val="20"/>
          <w:szCs w:val="20"/>
        </w:rPr>
        <w:tab/>
        <w:t xml:space="preserve">                        313.536                           </w:t>
      </w:r>
    </w:p>
    <w:p w:rsidR="00284D2E" w:rsidRPr="00DA25F4" w:rsidRDefault="00284D2E" w:rsidP="00284D2E">
      <w:pPr>
        <w:widowControl w:val="0"/>
        <w:pBdr>
          <w:bottom w:val="single" w:sz="4" w:space="1" w:color="auto"/>
        </w:pBdr>
        <w:tabs>
          <w:tab w:val="decimal" w:pos="7088"/>
          <w:tab w:val="decimal" w:pos="9071"/>
        </w:tabs>
        <w:jc w:val="both"/>
        <w:rPr>
          <w:rFonts w:ascii="Arial" w:hAnsi="Arial" w:cs="Arial"/>
          <w:sz w:val="20"/>
          <w:szCs w:val="20"/>
        </w:rPr>
      </w:pPr>
      <w:r w:rsidRPr="00DA25F4">
        <w:rPr>
          <w:rFonts w:ascii="Arial" w:hAnsi="Arial" w:cs="Arial"/>
          <w:sz w:val="20"/>
          <w:szCs w:val="20"/>
        </w:rPr>
        <w:t>Vergi cezası karşılığı (**)</w:t>
      </w:r>
      <w:r w:rsidRPr="00DA25F4">
        <w:rPr>
          <w:rFonts w:ascii="Arial" w:hAnsi="Arial" w:cs="Arial"/>
          <w:sz w:val="20"/>
          <w:szCs w:val="20"/>
        </w:rPr>
        <w:tab/>
        <w:t>966.274</w:t>
      </w:r>
      <w:r w:rsidRPr="00DA25F4">
        <w:rPr>
          <w:rFonts w:ascii="Arial" w:hAnsi="Arial" w:cs="Arial"/>
          <w:sz w:val="20"/>
          <w:szCs w:val="20"/>
        </w:rPr>
        <w:tab/>
        <w:t>966.274</w:t>
      </w:r>
    </w:p>
    <w:p w:rsidR="00284D2E" w:rsidRPr="00DA25F4" w:rsidRDefault="00C53E8D" w:rsidP="00284D2E">
      <w:pPr>
        <w:widowControl w:val="0"/>
        <w:jc w:val="both"/>
        <w:rPr>
          <w:rFonts w:ascii="Arial" w:hAnsi="Arial" w:cs="Arial"/>
          <w:b/>
          <w:sz w:val="20"/>
          <w:szCs w:val="20"/>
        </w:rPr>
      </w:pPr>
      <w:r w:rsidRPr="00DA25F4">
        <w:rPr>
          <w:rFonts w:ascii="Arial" w:hAnsi="Arial" w:cs="Arial"/>
          <w:b/>
          <w:sz w:val="20"/>
          <w:szCs w:val="20"/>
        </w:rPr>
        <w:fldChar w:fldCharType="begin"/>
      </w:r>
      <w:r w:rsidR="00284D2E" w:rsidRPr="00DA25F4">
        <w:rPr>
          <w:rFonts w:ascii="Arial" w:hAnsi="Arial" w:cs="Arial"/>
          <w:b/>
          <w:sz w:val="20"/>
          <w:szCs w:val="20"/>
        </w:rPr>
        <w:instrText>ADVANCE \U 7.10</w:instrText>
      </w:r>
      <w:r w:rsidRPr="00DA25F4">
        <w:rPr>
          <w:rFonts w:ascii="Arial" w:hAnsi="Arial" w:cs="Arial"/>
          <w:b/>
          <w:sz w:val="20"/>
          <w:szCs w:val="20"/>
        </w:rPr>
        <w:fldChar w:fldCharType="end"/>
      </w:r>
    </w:p>
    <w:p w:rsidR="00284D2E" w:rsidRPr="00DA25F4" w:rsidRDefault="00284D2E" w:rsidP="00284D2E">
      <w:pPr>
        <w:widowControl w:val="0"/>
        <w:pBdr>
          <w:bottom w:val="single" w:sz="12" w:space="1" w:color="auto"/>
        </w:pBdr>
        <w:tabs>
          <w:tab w:val="decimal" w:pos="7088"/>
          <w:tab w:val="decimal" w:pos="9071"/>
        </w:tabs>
        <w:jc w:val="both"/>
        <w:rPr>
          <w:rFonts w:ascii="Arial" w:hAnsi="Arial" w:cs="Arial"/>
          <w:b/>
          <w:sz w:val="20"/>
          <w:szCs w:val="20"/>
        </w:rPr>
      </w:pPr>
      <w:r w:rsidRPr="00DA25F4">
        <w:rPr>
          <w:rFonts w:ascii="Arial" w:hAnsi="Arial" w:cs="Arial"/>
          <w:b/>
          <w:sz w:val="20"/>
          <w:szCs w:val="20"/>
        </w:rPr>
        <w:t>Toplam kısa vadeli borç karşılıkları</w:t>
      </w:r>
      <w:r w:rsidRPr="00DA25F4">
        <w:rPr>
          <w:rFonts w:ascii="Arial" w:hAnsi="Arial" w:cs="Arial"/>
          <w:b/>
          <w:sz w:val="20"/>
          <w:szCs w:val="20"/>
        </w:rPr>
        <w:tab/>
        <w:t>1.207.126</w:t>
      </w:r>
      <w:r w:rsidRPr="00DA25F4">
        <w:rPr>
          <w:rFonts w:ascii="Arial" w:hAnsi="Arial" w:cs="Arial"/>
          <w:b/>
          <w:sz w:val="20"/>
          <w:szCs w:val="20"/>
        </w:rPr>
        <w:tab/>
        <w:t>1.279.810</w:t>
      </w:r>
    </w:p>
    <w:p w:rsidR="00100963" w:rsidRPr="00DA25F4" w:rsidRDefault="00100963" w:rsidP="00230DD9">
      <w:pPr>
        <w:rPr>
          <w:rFonts w:ascii="Arial" w:hAnsi="Arial" w:cs="Arial"/>
          <w:b/>
          <w:sz w:val="20"/>
          <w:szCs w:val="20"/>
        </w:rPr>
      </w:pPr>
    </w:p>
    <w:p w:rsidR="00284D2E" w:rsidRPr="00DA25F4" w:rsidRDefault="00284D2E" w:rsidP="00284D2E">
      <w:pPr>
        <w:ind w:left="720" w:hanging="720"/>
        <w:jc w:val="both"/>
        <w:rPr>
          <w:rFonts w:ascii="Arial" w:hAnsi="Arial" w:cs="Arial"/>
          <w:sz w:val="20"/>
          <w:szCs w:val="20"/>
        </w:rPr>
      </w:pPr>
      <w:r w:rsidRPr="00DA25F4">
        <w:rPr>
          <w:rFonts w:ascii="Arial" w:hAnsi="Arial" w:cs="Arial"/>
          <w:sz w:val="20"/>
          <w:szCs w:val="20"/>
        </w:rPr>
        <w:t>(*)</w:t>
      </w:r>
      <w:r w:rsidRPr="00DA25F4">
        <w:rPr>
          <w:rFonts w:ascii="Arial" w:hAnsi="Arial" w:cs="Arial"/>
          <w:sz w:val="20"/>
          <w:szCs w:val="20"/>
        </w:rPr>
        <w:tab/>
        <w:t>Grup mevcut ekonomik şartlardan ve konut sektöründeki durgunluktan dolayı iş akdini feshettiği bazı çalışanlarının açmış olduğu işe iade davaları ile ilgili olarak gelecekte ödeyeceği muhtemel tazminat tutarı ile ilgili olarak finansal tablolarında karşılık ayırmıştır. Ayrılan bu karş</w:t>
      </w:r>
      <w:r w:rsidR="00BD25EB" w:rsidRPr="00DA25F4">
        <w:rPr>
          <w:rFonts w:ascii="Arial" w:hAnsi="Arial" w:cs="Arial"/>
          <w:sz w:val="20"/>
          <w:szCs w:val="20"/>
        </w:rPr>
        <w:t>ılıklarla ilgili olarak 31 Mart 2011</w:t>
      </w:r>
      <w:r w:rsidRPr="00DA25F4">
        <w:rPr>
          <w:rFonts w:ascii="Arial" w:hAnsi="Arial" w:cs="Arial"/>
          <w:sz w:val="20"/>
          <w:szCs w:val="20"/>
        </w:rPr>
        <w:t xml:space="preserve"> itibariyle sona eren dönemde davayı kazanan çalışanlara 72.684 TL ödenmiştir.</w:t>
      </w:r>
    </w:p>
    <w:p w:rsidR="00FF526A" w:rsidRPr="00DA25F4" w:rsidRDefault="00FF526A" w:rsidP="00284D2E">
      <w:pPr>
        <w:ind w:left="720" w:hanging="720"/>
        <w:jc w:val="both"/>
        <w:rPr>
          <w:rFonts w:ascii="Arial" w:hAnsi="Arial" w:cs="Arial"/>
          <w:sz w:val="20"/>
          <w:szCs w:val="20"/>
        </w:rPr>
      </w:pPr>
    </w:p>
    <w:p w:rsidR="00BD25EB" w:rsidRPr="00DA25F4" w:rsidRDefault="00284D2E" w:rsidP="00892458">
      <w:pPr>
        <w:pStyle w:val="Heading8"/>
        <w:keepNext w:val="0"/>
        <w:widowControl w:val="0"/>
        <w:tabs>
          <w:tab w:val="clear" w:pos="127"/>
          <w:tab w:val="clear" w:pos="254"/>
          <w:tab w:val="clear" w:pos="2268"/>
          <w:tab w:val="clear" w:pos="3261"/>
          <w:tab w:val="clear" w:pos="4678"/>
          <w:tab w:val="clear" w:pos="5529"/>
          <w:tab w:val="clear" w:pos="6663"/>
          <w:tab w:val="clear" w:pos="7797"/>
          <w:tab w:val="clear" w:pos="8931"/>
          <w:tab w:val="clear" w:pos="9850"/>
        </w:tabs>
        <w:suppressAutoHyphens w:val="0"/>
        <w:spacing w:line="240" w:lineRule="auto"/>
        <w:ind w:left="720" w:hanging="720"/>
        <w:jc w:val="both"/>
        <w:rPr>
          <w:rFonts w:ascii="Arial" w:eastAsia="Batang" w:hAnsi="Arial" w:cs="Arial"/>
          <w:color w:val="000000"/>
          <w:sz w:val="20"/>
          <w:u w:val="none"/>
        </w:rPr>
      </w:pPr>
      <w:r w:rsidRPr="00DA25F4">
        <w:rPr>
          <w:rFonts w:ascii="Arial" w:eastAsia="Batang" w:hAnsi="Arial" w:cs="Arial"/>
          <w:color w:val="000000"/>
          <w:sz w:val="20"/>
          <w:u w:val="none"/>
        </w:rPr>
        <w:t>(**)</w:t>
      </w:r>
      <w:r w:rsidRPr="00DA25F4">
        <w:rPr>
          <w:rFonts w:ascii="Arial" w:eastAsia="Batang" w:hAnsi="Arial" w:cs="Arial"/>
          <w:color w:val="000000"/>
          <w:sz w:val="20"/>
          <w:u w:val="none"/>
        </w:rPr>
        <w:tab/>
        <w:t xml:space="preserve">Grup, 2008 Aralık ayı içinde İstanbul BIS projesi ile ilgili olarak 3.300.000 TL KDV iadesini teminat mektubu karşılığı Vergi İdaresinden tahsil etmiştir. Bu KDV iadesi ile ilgili dosyanın kapanması için Grup tarafından Vergi İdaresine yapılan başvuru sonucuyla ilgili vergi dairesinden </w:t>
      </w:r>
      <w:proofErr w:type="gramStart"/>
      <w:r w:rsidRPr="00DA25F4">
        <w:rPr>
          <w:rFonts w:ascii="Arial" w:eastAsia="Batang" w:hAnsi="Arial" w:cs="Arial"/>
          <w:color w:val="000000"/>
          <w:sz w:val="20"/>
          <w:u w:val="none"/>
        </w:rPr>
        <w:t>prosedürün</w:t>
      </w:r>
      <w:proofErr w:type="gramEnd"/>
      <w:r w:rsidRPr="00DA25F4">
        <w:rPr>
          <w:rFonts w:ascii="Arial" w:eastAsia="Batang" w:hAnsi="Arial" w:cs="Arial"/>
          <w:color w:val="000000"/>
          <w:sz w:val="20"/>
          <w:u w:val="none"/>
        </w:rPr>
        <w:t xml:space="preserve"> devam ettiği ve dosyanın incelenmek üzere Vergi </w:t>
      </w:r>
      <w:proofErr w:type="spellStart"/>
      <w:r w:rsidRPr="00DA25F4">
        <w:rPr>
          <w:rFonts w:ascii="Arial" w:eastAsia="Batang" w:hAnsi="Arial" w:cs="Arial"/>
          <w:color w:val="000000"/>
          <w:sz w:val="20"/>
          <w:u w:val="none"/>
        </w:rPr>
        <w:t>Denetmenliği’ne</w:t>
      </w:r>
      <w:proofErr w:type="spellEnd"/>
      <w:r w:rsidRPr="00DA25F4">
        <w:rPr>
          <w:rFonts w:ascii="Arial" w:eastAsia="Batang" w:hAnsi="Arial" w:cs="Arial"/>
          <w:color w:val="000000"/>
          <w:sz w:val="20"/>
          <w:u w:val="none"/>
        </w:rPr>
        <w:t xml:space="preserve"> gönderildiği bildirilmiştir. Vergi </w:t>
      </w:r>
      <w:proofErr w:type="spellStart"/>
      <w:r w:rsidRPr="00DA25F4">
        <w:rPr>
          <w:rFonts w:ascii="Arial" w:eastAsia="Batang" w:hAnsi="Arial" w:cs="Arial"/>
          <w:color w:val="000000"/>
          <w:sz w:val="20"/>
          <w:u w:val="none"/>
        </w:rPr>
        <w:t>Denetmenliği’nce</w:t>
      </w:r>
      <w:proofErr w:type="spellEnd"/>
      <w:r w:rsidRPr="00DA25F4">
        <w:rPr>
          <w:rFonts w:ascii="Arial" w:eastAsia="Batang" w:hAnsi="Arial" w:cs="Arial"/>
          <w:color w:val="000000"/>
          <w:sz w:val="20"/>
          <w:u w:val="none"/>
        </w:rPr>
        <w:t xml:space="preserve"> dosyanın incelenme aşamasında olduğu ve BIS projesi kapsamındaki dairelerin faydalı alan ölçümlerinin bir kısmının tekrarlanacağı ve bu ölçümlerden sonra konu ile ilgili rapor düzenleneceği bildirilmiştir. Grup'a şu ana kadar herhangi bir vergi inceleme raporu, vergi ceza ihbarnamesi veya herhangi bir ödeme emri ulaşmamıştır. Grup, </w:t>
      </w:r>
      <w:r w:rsidR="001C6E11" w:rsidRPr="00DA25F4">
        <w:rPr>
          <w:rFonts w:ascii="Arial" w:eastAsia="Batang" w:hAnsi="Arial" w:cs="Arial"/>
          <w:color w:val="000000"/>
          <w:sz w:val="20"/>
          <w:u w:val="none"/>
        </w:rPr>
        <w:t xml:space="preserve">31 Mart 2011 ve </w:t>
      </w:r>
      <w:r w:rsidRPr="00DA25F4">
        <w:rPr>
          <w:rFonts w:ascii="Arial" w:eastAsia="Batang" w:hAnsi="Arial" w:cs="Arial"/>
          <w:color w:val="000000"/>
          <w:sz w:val="20"/>
          <w:u w:val="none"/>
        </w:rPr>
        <w:t xml:space="preserve">31 Aralık 2010 tarihi itibariyle, vergi cezası ihtimaline karşın 966.274 TL </w:t>
      </w:r>
      <w:r w:rsidR="00BD25EB" w:rsidRPr="00DA25F4">
        <w:rPr>
          <w:rFonts w:ascii="Arial" w:eastAsia="Batang" w:hAnsi="Arial" w:cs="Arial"/>
          <w:color w:val="000000"/>
          <w:sz w:val="20"/>
          <w:u w:val="none"/>
        </w:rPr>
        <w:t>tutarında karşılık ayırmıştır.</w:t>
      </w:r>
    </w:p>
    <w:p w:rsidR="00BD25EB" w:rsidRPr="00DA25F4" w:rsidRDefault="00BD25EB" w:rsidP="00520105">
      <w:pPr>
        <w:widowControl w:val="0"/>
        <w:jc w:val="both"/>
        <w:rPr>
          <w:rFonts w:ascii="Arial" w:hAnsi="Arial" w:cs="Arial"/>
          <w:b/>
          <w:sz w:val="16"/>
          <w:szCs w:val="16"/>
        </w:rPr>
      </w:pPr>
    </w:p>
    <w:p w:rsidR="00DB7089" w:rsidRPr="00DA25F4" w:rsidRDefault="00DB7089" w:rsidP="00520105">
      <w:pPr>
        <w:widowControl w:val="0"/>
        <w:jc w:val="both"/>
        <w:rPr>
          <w:rFonts w:ascii="Arial" w:hAnsi="Arial" w:cs="Arial"/>
          <w:b/>
          <w:sz w:val="16"/>
          <w:szCs w:val="16"/>
        </w:rPr>
      </w:pPr>
    </w:p>
    <w:p w:rsidR="00FF526A" w:rsidRPr="00DA25F4" w:rsidRDefault="00FF526A">
      <w:pPr>
        <w:rPr>
          <w:rFonts w:ascii="Arial" w:hAnsi="Arial" w:cs="Arial"/>
          <w:b/>
          <w:sz w:val="20"/>
          <w:szCs w:val="20"/>
        </w:rPr>
      </w:pPr>
      <w:r w:rsidRPr="00DA25F4">
        <w:rPr>
          <w:rFonts w:ascii="Arial" w:hAnsi="Arial" w:cs="Arial"/>
          <w:b/>
          <w:sz w:val="20"/>
          <w:szCs w:val="20"/>
        </w:rPr>
        <w:br w:type="page"/>
      </w:r>
    </w:p>
    <w:p w:rsidR="00520105" w:rsidRPr="00DA25F4" w:rsidRDefault="00362730" w:rsidP="00520105">
      <w:pPr>
        <w:widowControl w:val="0"/>
        <w:jc w:val="both"/>
        <w:rPr>
          <w:rFonts w:ascii="Arial" w:hAnsi="Arial" w:cs="Arial"/>
          <w:b/>
          <w:sz w:val="20"/>
          <w:szCs w:val="20"/>
        </w:rPr>
      </w:pPr>
      <w:r w:rsidRPr="00DA25F4">
        <w:rPr>
          <w:rFonts w:ascii="Arial" w:hAnsi="Arial" w:cs="Arial"/>
          <w:b/>
          <w:sz w:val="20"/>
          <w:szCs w:val="20"/>
        </w:rPr>
        <w:t>11</w:t>
      </w:r>
      <w:r w:rsidR="003D4842" w:rsidRPr="00DA25F4">
        <w:rPr>
          <w:rFonts w:ascii="Arial" w:hAnsi="Arial" w:cs="Arial"/>
          <w:b/>
          <w:sz w:val="20"/>
          <w:szCs w:val="20"/>
        </w:rPr>
        <w:t>.</w:t>
      </w:r>
      <w:r w:rsidR="003D4842" w:rsidRPr="00DA25F4">
        <w:rPr>
          <w:rFonts w:ascii="Arial" w:hAnsi="Arial" w:cs="Arial"/>
          <w:b/>
          <w:sz w:val="20"/>
          <w:szCs w:val="20"/>
        </w:rPr>
        <w:tab/>
        <w:t>VERGİ VARLIK VE YÜKÜMLÜLÜKLERİ</w:t>
      </w:r>
    </w:p>
    <w:p w:rsidR="00520105" w:rsidRPr="00DA25F4" w:rsidRDefault="00520105" w:rsidP="00520105">
      <w:pPr>
        <w:pStyle w:val="FootnoteText"/>
        <w:widowControl w:val="0"/>
        <w:rPr>
          <w:rFonts w:ascii="Arial" w:hAnsi="Arial" w:cs="Arial"/>
        </w:rPr>
      </w:pPr>
    </w:p>
    <w:p w:rsidR="00520105" w:rsidRPr="00DA25F4" w:rsidRDefault="003D4842" w:rsidP="00520105">
      <w:pPr>
        <w:widowControl w:val="0"/>
        <w:jc w:val="both"/>
        <w:outlineLvl w:val="0"/>
        <w:rPr>
          <w:rFonts w:ascii="Arial" w:hAnsi="Arial" w:cs="Arial"/>
          <w:b/>
          <w:sz w:val="20"/>
          <w:szCs w:val="20"/>
          <w:u w:val="single"/>
        </w:rPr>
      </w:pPr>
      <w:r w:rsidRPr="00DA25F4">
        <w:rPr>
          <w:rFonts w:ascii="Arial" w:hAnsi="Arial" w:cs="Arial"/>
          <w:b/>
          <w:sz w:val="20"/>
          <w:szCs w:val="20"/>
          <w:u w:val="single"/>
        </w:rPr>
        <w:t>Ertelenen vergiler</w:t>
      </w:r>
    </w:p>
    <w:p w:rsidR="00520105" w:rsidRPr="00DA25F4" w:rsidRDefault="003D4842" w:rsidP="00DA25F4">
      <w:pPr>
        <w:widowControl w:val="0"/>
        <w:tabs>
          <w:tab w:val="right" w:pos="7230"/>
          <w:tab w:val="right" w:pos="9071"/>
        </w:tabs>
        <w:jc w:val="both"/>
        <w:outlineLvl w:val="0"/>
        <w:rPr>
          <w:rFonts w:ascii="Arial" w:hAnsi="Arial" w:cs="Arial"/>
          <w:b/>
          <w:sz w:val="20"/>
          <w:szCs w:val="20"/>
        </w:rPr>
      </w:pPr>
      <w:r w:rsidRPr="00DA25F4">
        <w:rPr>
          <w:rFonts w:ascii="Arial" w:hAnsi="Arial" w:cs="Arial"/>
          <w:sz w:val="20"/>
          <w:szCs w:val="20"/>
        </w:rPr>
        <w:tab/>
      </w:r>
      <w:r w:rsidR="00195716" w:rsidRPr="00DA25F4">
        <w:rPr>
          <w:rFonts w:ascii="Arial" w:hAnsi="Arial" w:cs="Arial"/>
          <w:b/>
          <w:sz w:val="20"/>
          <w:szCs w:val="20"/>
        </w:rPr>
        <w:t>31 Mart 2011</w:t>
      </w:r>
      <w:r w:rsidRPr="00DA25F4">
        <w:rPr>
          <w:rFonts w:ascii="Arial" w:hAnsi="Arial" w:cs="Arial"/>
          <w:b/>
          <w:sz w:val="20"/>
          <w:szCs w:val="20"/>
        </w:rPr>
        <w:tab/>
        <w:t xml:space="preserve">31 Aralık </w:t>
      </w:r>
      <w:r w:rsidR="00195716" w:rsidRPr="00DA25F4">
        <w:rPr>
          <w:rFonts w:ascii="Arial" w:hAnsi="Arial" w:cs="Arial"/>
          <w:b/>
          <w:sz w:val="20"/>
          <w:szCs w:val="20"/>
        </w:rPr>
        <w:t>2010</w:t>
      </w:r>
    </w:p>
    <w:p w:rsidR="00520105" w:rsidRPr="00DA25F4" w:rsidRDefault="00520105" w:rsidP="00520105">
      <w:pPr>
        <w:pStyle w:val="FootnoteText"/>
        <w:widowControl w:val="0"/>
        <w:rPr>
          <w:rFonts w:ascii="Arial" w:hAnsi="Arial" w:cs="Arial"/>
        </w:rPr>
      </w:pPr>
    </w:p>
    <w:p w:rsidR="00520105" w:rsidRPr="00DA25F4" w:rsidRDefault="00AA53BE" w:rsidP="00520105">
      <w:pPr>
        <w:pStyle w:val="Body"/>
        <w:keepLines w:val="0"/>
        <w:widowControl w:val="0"/>
        <w:tabs>
          <w:tab w:val="decimal" w:pos="7088"/>
          <w:tab w:val="decimal" w:pos="9071"/>
        </w:tabs>
        <w:spacing w:after="0" w:line="240" w:lineRule="auto"/>
        <w:rPr>
          <w:rFonts w:ascii="Arial" w:hAnsi="Arial" w:cs="Arial"/>
          <w:sz w:val="20"/>
          <w:lang w:val="tr-TR"/>
        </w:rPr>
      </w:pPr>
      <w:r w:rsidRPr="00DA25F4">
        <w:rPr>
          <w:rFonts w:ascii="Arial" w:hAnsi="Arial" w:cs="Arial"/>
          <w:spacing w:val="-2"/>
          <w:sz w:val="20"/>
          <w:lang w:val="tr-TR"/>
        </w:rPr>
        <w:t>Ertelenen vergi varlıkları</w:t>
      </w:r>
      <w:r w:rsidRPr="00DA25F4">
        <w:rPr>
          <w:rFonts w:ascii="Arial" w:hAnsi="Arial" w:cs="Arial"/>
          <w:spacing w:val="-2"/>
          <w:sz w:val="20"/>
          <w:lang w:val="tr-TR"/>
        </w:rPr>
        <w:tab/>
      </w:r>
      <w:r w:rsidR="00BD25EB" w:rsidRPr="00DA25F4">
        <w:rPr>
          <w:rFonts w:ascii="Arial" w:hAnsi="Arial" w:cs="Arial"/>
          <w:spacing w:val="-2"/>
          <w:sz w:val="20"/>
          <w:lang w:val="tr-TR"/>
        </w:rPr>
        <w:t>-</w:t>
      </w:r>
      <w:r w:rsidRPr="00DA25F4">
        <w:rPr>
          <w:rFonts w:ascii="Arial" w:hAnsi="Arial" w:cs="Arial"/>
          <w:spacing w:val="-2"/>
          <w:sz w:val="20"/>
          <w:lang w:val="tr-TR"/>
        </w:rPr>
        <w:tab/>
      </w:r>
      <w:r w:rsidR="0028519D" w:rsidRPr="00DA25F4">
        <w:rPr>
          <w:rFonts w:ascii="Arial" w:hAnsi="Arial" w:cs="Arial"/>
          <w:spacing w:val="-2"/>
          <w:sz w:val="20"/>
          <w:lang w:val="tr-TR"/>
        </w:rPr>
        <w:t>6.769</w:t>
      </w:r>
    </w:p>
    <w:p w:rsidR="00520105" w:rsidRPr="00DA25F4" w:rsidRDefault="00AA53BE" w:rsidP="00520105">
      <w:pPr>
        <w:pStyle w:val="Body"/>
        <w:keepLines w:val="0"/>
        <w:widowControl w:val="0"/>
        <w:pBdr>
          <w:bottom w:val="single" w:sz="4" w:space="1" w:color="auto"/>
        </w:pBdr>
        <w:tabs>
          <w:tab w:val="decimal" w:pos="7088"/>
          <w:tab w:val="decimal" w:pos="9071"/>
        </w:tabs>
        <w:spacing w:after="0" w:line="240" w:lineRule="auto"/>
        <w:rPr>
          <w:rFonts w:ascii="Arial" w:hAnsi="Arial" w:cs="Arial"/>
          <w:spacing w:val="-2"/>
          <w:sz w:val="20"/>
          <w:lang w:val="tr-TR"/>
        </w:rPr>
      </w:pPr>
      <w:r w:rsidRPr="00DA25F4">
        <w:rPr>
          <w:rFonts w:ascii="Arial" w:hAnsi="Arial" w:cs="Arial"/>
          <w:spacing w:val="-2"/>
          <w:sz w:val="20"/>
          <w:lang w:val="tr-TR"/>
        </w:rPr>
        <w:t>Ertelenen vergi yükümlülüğü</w:t>
      </w:r>
      <w:r w:rsidRPr="00DA25F4">
        <w:rPr>
          <w:rFonts w:ascii="Arial" w:hAnsi="Arial" w:cs="Arial"/>
          <w:spacing w:val="-2"/>
          <w:sz w:val="20"/>
          <w:lang w:val="tr-TR"/>
        </w:rPr>
        <w:tab/>
      </w:r>
      <w:r w:rsidR="00BD25EB" w:rsidRPr="00DA25F4">
        <w:rPr>
          <w:rFonts w:ascii="Arial" w:hAnsi="Arial" w:cs="Arial"/>
          <w:spacing w:val="-2"/>
          <w:sz w:val="20"/>
          <w:lang w:val="tr-TR"/>
        </w:rPr>
        <w:t>(1.030)</w:t>
      </w:r>
      <w:r w:rsidRPr="00DA25F4">
        <w:rPr>
          <w:rFonts w:ascii="Arial" w:hAnsi="Arial" w:cs="Arial"/>
          <w:spacing w:val="-2"/>
          <w:sz w:val="20"/>
          <w:lang w:val="tr-TR"/>
        </w:rPr>
        <w:tab/>
        <w:t>-</w:t>
      </w:r>
    </w:p>
    <w:p w:rsidR="00520105" w:rsidRPr="00DA25F4" w:rsidRDefault="00520105" w:rsidP="00520105">
      <w:pPr>
        <w:pStyle w:val="FootnoteText"/>
        <w:widowControl w:val="0"/>
        <w:rPr>
          <w:rFonts w:ascii="Arial" w:hAnsi="Arial" w:cs="Arial"/>
        </w:rPr>
      </w:pPr>
    </w:p>
    <w:p w:rsidR="00520105" w:rsidRPr="00DA25F4" w:rsidRDefault="003D4842" w:rsidP="00520105">
      <w:pPr>
        <w:widowControl w:val="0"/>
        <w:pBdr>
          <w:bottom w:val="single" w:sz="12" w:space="0" w:color="auto"/>
        </w:pBdr>
        <w:tabs>
          <w:tab w:val="decimal" w:pos="7088"/>
          <w:tab w:val="decimal" w:pos="9071"/>
        </w:tabs>
        <w:jc w:val="both"/>
        <w:rPr>
          <w:rFonts w:ascii="Arial" w:hAnsi="Arial" w:cs="Arial"/>
          <w:b/>
          <w:spacing w:val="-2"/>
          <w:sz w:val="20"/>
          <w:szCs w:val="20"/>
        </w:rPr>
      </w:pPr>
      <w:r w:rsidRPr="00DA25F4">
        <w:rPr>
          <w:rFonts w:ascii="Arial" w:hAnsi="Arial" w:cs="Arial"/>
          <w:b/>
          <w:spacing w:val="-2"/>
          <w:sz w:val="20"/>
          <w:szCs w:val="20"/>
        </w:rPr>
        <w:t>Ertelenen vergi varlıkları- net</w:t>
      </w:r>
      <w:r w:rsidRPr="00DA25F4">
        <w:rPr>
          <w:rFonts w:ascii="Arial" w:hAnsi="Arial" w:cs="Arial"/>
          <w:b/>
          <w:spacing w:val="-2"/>
          <w:sz w:val="20"/>
          <w:szCs w:val="20"/>
        </w:rPr>
        <w:tab/>
      </w:r>
      <w:r w:rsidR="00BD25EB" w:rsidRPr="00DA25F4">
        <w:rPr>
          <w:rFonts w:ascii="Arial" w:hAnsi="Arial" w:cs="Arial"/>
          <w:b/>
          <w:spacing w:val="-2"/>
          <w:sz w:val="20"/>
          <w:szCs w:val="20"/>
        </w:rPr>
        <w:t>(1.030</w:t>
      </w:r>
      <w:r w:rsidR="00163904" w:rsidRPr="00DA25F4">
        <w:rPr>
          <w:rFonts w:ascii="Arial" w:hAnsi="Arial" w:cs="Arial"/>
          <w:b/>
          <w:spacing w:val="-2"/>
          <w:sz w:val="20"/>
          <w:szCs w:val="20"/>
        </w:rPr>
        <w:t>)</w:t>
      </w:r>
      <w:r w:rsidR="0028519D" w:rsidRPr="00DA25F4">
        <w:rPr>
          <w:rFonts w:ascii="Arial" w:hAnsi="Arial" w:cs="Arial"/>
          <w:b/>
          <w:spacing w:val="-2"/>
          <w:sz w:val="20"/>
          <w:szCs w:val="20"/>
        </w:rPr>
        <w:tab/>
        <w:t>6.769</w:t>
      </w:r>
    </w:p>
    <w:p w:rsidR="00520105" w:rsidRPr="00DA25F4" w:rsidRDefault="00520105" w:rsidP="00520105">
      <w:pPr>
        <w:pStyle w:val="FootnoteText"/>
        <w:widowControl w:val="0"/>
        <w:rPr>
          <w:rFonts w:ascii="Arial" w:hAnsi="Arial" w:cs="Arial"/>
        </w:rPr>
      </w:pPr>
    </w:p>
    <w:p w:rsidR="00520105" w:rsidRPr="00DA25F4" w:rsidRDefault="00AA53BE" w:rsidP="00520105">
      <w:pPr>
        <w:pStyle w:val="Body"/>
        <w:keepLines w:val="0"/>
        <w:widowControl w:val="0"/>
        <w:spacing w:after="0" w:line="240" w:lineRule="auto"/>
        <w:rPr>
          <w:rFonts w:ascii="Arial" w:hAnsi="Arial" w:cs="Arial"/>
          <w:spacing w:val="-2"/>
          <w:sz w:val="20"/>
          <w:lang w:val="tr-TR"/>
        </w:rPr>
      </w:pPr>
      <w:r w:rsidRPr="00DA25F4">
        <w:rPr>
          <w:rFonts w:ascii="Arial" w:hAnsi="Arial" w:cs="Arial"/>
          <w:spacing w:val="-2"/>
          <w:sz w:val="20"/>
          <w:lang w:val="tr-TR"/>
        </w:rPr>
        <w:t>Ertelenen vergi varlığı ve yükümlülüğü, varlıkların veya yükümlülüklerin finansal tablolarda gösterilen değerleri ile yasal vergi matrahı hesabında dikkate alınan tutarları arasındaki “geçici farkların” bilanço yöntemine göre vergi etkilerinin yasalaşmış v</w:t>
      </w:r>
      <w:r w:rsidR="008723F7" w:rsidRPr="00DA25F4">
        <w:rPr>
          <w:rFonts w:ascii="Arial" w:hAnsi="Arial" w:cs="Arial"/>
          <w:spacing w:val="-2"/>
          <w:sz w:val="20"/>
          <w:lang w:val="tr-TR"/>
        </w:rPr>
        <w:t>ergi oranları ile hesaplanmasıyla belirlenmektedir. Ertelenen vergi varlığı ve yükümlülüğü, söz konusu geçici farkların ortadan kalkacağı ilerdeki dönemlerde ödenecek vergi tutarında yapacakları tahmin edilen artış ve azalış oranında finansal tablolara yansıtılmaktadır.</w:t>
      </w:r>
    </w:p>
    <w:p w:rsidR="00520105" w:rsidRPr="00DA25F4" w:rsidRDefault="00520105" w:rsidP="00520105">
      <w:pPr>
        <w:pStyle w:val="FootnoteText"/>
        <w:widowControl w:val="0"/>
        <w:rPr>
          <w:rFonts w:ascii="Arial" w:hAnsi="Arial" w:cs="Arial"/>
        </w:rPr>
      </w:pPr>
    </w:p>
    <w:p w:rsidR="00520105" w:rsidRPr="00DA25F4" w:rsidRDefault="00AA53BE" w:rsidP="00520105">
      <w:pPr>
        <w:pStyle w:val="Body"/>
        <w:keepLines w:val="0"/>
        <w:widowControl w:val="0"/>
        <w:spacing w:after="0" w:line="240" w:lineRule="auto"/>
        <w:rPr>
          <w:rFonts w:ascii="Arial" w:hAnsi="Arial" w:cs="Arial"/>
          <w:spacing w:val="-2"/>
          <w:sz w:val="20"/>
          <w:lang w:val="tr-TR"/>
        </w:rPr>
      </w:pPr>
      <w:r w:rsidRPr="00DA25F4">
        <w:rPr>
          <w:rFonts w:ascii="Arial" w:hAnsi="Arial" w:cs="Arial"/>
          <w:sz w:val="20"/>
          <w:lang w:val="tr-TR"/>
        </w:rPr>
        <w:t xml:space="preserve">Müteakip dönemlerde gerçekleşecek geçici farklar üzerinden yükümlülük metoduna göre hesaplanan ertelenen vergi varlıkları ve yükümlülükleri için uygulanacak oran %20’dir (31 Aralık </w:t>
      </w:r>
      <w:r w:rsidR="00195716" w:rsidRPr="00DA25F4">
        <w:rPr>
          <w:rFonts w:ascii="Arial" w:hAnsi="Arial" w:cs="Arial"/>
          <w:sz w:val="20"/>
          <w:lang w:val="tr-TR"/>
        </w:rPr>
        <w:t>2010</w:t>
      </w:r>
      <w:r w:rsidRPr="00DA25F4">
        <w:rPr>
          <w:rFonts w:ascii="Arial" w:hAnsi="Arial" w:cs="Arial"/>
          <w:sz w:val="20"/>
          <w:lang w:val="tr-TR"/>
        </w:rPr>
        <w:t>: %20).</w:t>
      </w:r>
      <w:r w:rsidRPr="00DA25F4">
        <w:rPr>
          <w:rFonts w:ascii="Arial" w:hAnsi="Arial" w:cs="Arial"/>
          <w:sz w:val="20"/>
          <w:lang w:val="tr-TR"/>
        </w:rPr>
        <w:br/>
      </w:r>
      <w:r w:rsidR="00195716" w:rsidRPr="00DA25F4">
        <w:rPr>
          <w:rFonts w:ascii="Arial" w:hAnsi="Arial" w:cs="Arial"/>
          <w:sz w:val="20"/>
          <w:lang w:val="tr-TR"/>
        </w:rPr>
        <w:t>31 Mart 2011</w:t>
      </w:r>
      <w:r w:rsidRPr="00DA25F4">
        <w:rPr>
          <w:rFonts w:ascii="Arial" w:hAnsi="Arial" w:cs="Arial"/>
          <w:sz w:val="20"/>
          <w:lang w:val="tr-TR"/>
        </w:rPr>
        <w:t xml:space="preserve"> ve 31 Aralık </w:t>
      </w:r>
      <w:r w:rsidR="00195716" w:rsidRPr="00DA25F4">
        <w:rPr>
          <w:rFonts w:ascii="Arial" w:hAnsi="Arial" w:cs="Arial"/>
          <w:sz w:val="20"/>
          <w:lang w:val="tr-TR"/>
        </w:rPr>
        <w:t>2010</w:t>
      </w:r>
      <w:r w:rsidRPr="00DA25F4">
        <w:rPr>
          <w:rFonts w:ascii="Arial" w:hAnsi="Arial" w:cs="Arial"/>
          <w:sz w:val="20"/>
          <w:lang w:val="tr-TR"/>
        </w:rPr>
        <w:t xml:space="preserve"> tarihleri iti</w:t>
      </w:r>
      <w:r w:rsidR="008723F7" w:rsidRPr="00DA25F4">
        <w:rPr>
          <w:rFonts w:ascii="Arial" w:hAnsi="Arial" w:cs="Arial"/>
          <w:sz w:val="20"/>
          <w:lang w:val="tr-TR"/>
        </w:rPr>
        <w:t>bariyle Grup ile ilgili birikmiş geçici farklar ve ertelenen vergi varlıklarının yürürlükteki vergi oranları kullanılarak hazırlanan dökümü aşağıdaki gibidir:</w:t>
      </w:r>
    </w:p>
    <w:p w:rsidR="00520105" w:rsidRPr="00DA25F4" w:rsidRDefault="00520105" w:rsidP="00520105">
      <w:pPr>
        <w:pStyle w:val="BodyText"/>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enter" w:pos="5110"/>
          <w:tab w:val="center" w:pos="7920"/>
        </w:tabs>
        <w:spacing w:line="240" w:lineRule="auto"/>
        <w:rPr>
          <w:rFonts w:ascii="Arial" w:hAnsi="Arial" w:cs="Arial"/>
          <w:b/>
          <w:sz w:val="20"/>
        </w:rPr>
      </w:pPr>
    </w:p>
    <w:p w:rsidR="00520105" w:rsidRPr="00DA25F4" w:rsidRDefault="00AA53BE" w:rsidP="00520105">
      <w:pPr>
        <w:pStyle w:val="BodyText"/>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enter" w:pos="4111"/>
          <w:tab w:val="center" w:pos="7655"/>
        </w:tabs>
        <w:spacing w:line="240" w:lineRule="auto"/>
        <w:rPr>
          <w:rFonts w:ascii="Arial" w:hAnsi="Arial" w:cs="Arial"/>
          <w:b/>
          <w:sz w:val="20"/>
        </w:rPr>
      </w:pPr>
      <w:r w:rsidRPr="00DA25F4">
        <w:rPr>
          <w:rFonts w:ascii="Arial" w:hAnsi="Arial" w:cs="Arial"/>
          <w:b/>
          <w:sz w:val="20"/>
        </w:rPr>
        <w:tab/>
        <w:t>Toplam geçici</w:t>
      </w:r>
      <w:r w:rsidRPr="00DA25F4">
        <w:rPr>
          <w:rFonts w:ascii="Arial" w:hAnsi="Arial" w:cs="Arial"/>
          <w:b/>
          <w:sz w:val="20"/>
        </w:rPr>
        <w:tab/>
        <w:t>Ertelenen vergi</w:t>
      </w:r>
    </w:p>
    <w:p w:rsidR="00520105" w:rsidRPr="00DA25F4" w:rsidRDefault="008723F7" w:rsidP="00520105">
      <w:pPr>
        <w:pStyle w:val="BoldHeadinga"/>
        <w:widowControl w:val="0"/>
        <w:tabs>
          <w:tab w:val="clear" w:pos="-720"/>
          <w:tab w:val="left" w:pos="2835"/>
          <w:tab w:val="center" w:pos="4111"/>
          <w:tab w:val="right" w:pos="5529"/>
          <w:tab w:val="left" w:pos="6379"/>
          <w:tab w:val="center" w:pos="7655"/>
          <w:tab w:val="right" w:pos="9071"/>
        </w:tabs>
        <w:suppressAutoHyphens w:val="0"/>
        <w:spacing w:line="240" w:lineRule="auto"/>
        <w:rPr>
          <w:rFonts w:cs="Arial"/>
          <w:sz w:val="20"/>
          <w:lang w:val="tr-TR"/>
        </w:rPr>
      </w:pPr>
      <w:r w:rsidRPr="00DA25F4">
        <w:rPr>
          <w:rFonts w:cs="Arial"/>
          <w:sz w:val="20"/>
          <w:lang w:val="tr-TR"/>
        </w:rPr>
        <w:tab/>
      </w:r>
      <w:r w:rsidRPr="00DA25F4">
        <w:rPr>
          <w:rFonts w:cs="Arial"/>
          <w:sz w:val="20"/>
          <w:u w:val="single"/>
          <w:lang w:val="tr-TR"/>
        </w:rPr>
        <w:tab/>
      </w:r>
      <w:proofErr w:type="gramStart"/>
      <w:r w:rsidRPr="00DA25F4">
        <w:rPr>
          <w:rFonts w:cs="Arial"/>
          <w:sz w:val="20"/>
          <w:u w:val="single"/>
          <w:lang w:val="tr-TR"/>
        </w:rPr>
        <w:t>farklar</w:t>
      </w:r>
      <w:proofErr w:type="gramEnd"/>
      <w:r w:rsidRPr="00DA25F4">
        <w:rPr>
          <w:rFonts w:cs="Arial"/>
          <w:sz w:val="20"/>
          <w:u w:val="single"/>
          <w:lang w:val="tr-TR"/>
        </w:rPr>
        <w:tab/>
      </w:r>
      <w:r w:rsidRPr="00DA25F4">
        <w:rPr>
          <w:rFonts w:cs="Arial"/>
          <w:sz w:val="20"/>
          <w:lang w:val="tr-TR"/>
        </w:rPr>
        <w:tab/>
      </w:r>
      <w:r w:rsidRPr="00DA25F4">
        <w:rPr>
          <w:rFonts w:cs="Arial"/>
          <w:sz w:val="20"/>
          <w:u w:val="single"/>
          <w:lang w:val="tr-TR"/>
        </w:rPr>
        <w:tab/>
        <w:t>varlığı</w:t>
      </w:r>
      <w:r w:rsidRPr="00DA25F4">
        <w:rPr>
          <w:rFonts w:cs="Arial"/>
          <w:sz w:val="20"/>
          <w:u w:val="single"/>
          <w:lang w:val="tr-TR"/>
        </w:rPr>
        <w:tab/>
      </w:r>
    </w:p>
    <w:p w:rsidR="00520105" w:rsidRPr="00DA25F4" w:rsidRDefault="008723F7" w:rsidP="00520105">
      <w:pPr>
        <w:pStyle w:val="BodyText21"/>
        <w:widowControl w:val="0"/>
        <w:tabs>
          <w:tab w:val="clear" w:pos="1133"/>
          <w:tab w:val="clear" w:pos="3965"/>
          <w:tab w:val="clear" w:pos="6995"/>
          <w:tab w:val="right" w:pos="3969"/>
          <w:tab w:val="right" w:pos="5529"/>
          <w:tab w:val="left" w:pos="6237"/>
          <w:tab w:val="right" w:pos="7513"/>
          <w:tab w:val="right" w:pos="9072"/>
        </w:tabs>
        <w:suppressAutoHyphens w:val="0"/>
        <w:rPr>
          <w:rFonts w:cs="Arial"/>
          <w:b/>
          <w:bCs/>
        </w:rPr>
      </w:pPr>
      <w:r w:rsidRPr="00DA25F4">
        <w:rPr>
          <w:rFonts w:cs="Arial"/>
          <w:b/>
          <w:bCs/>
        </w:rPr>
        <w:tab/>
      </w:r>
      <w:r w:rsidR="00195716" w:rsidRPr="00DA25F4">
        <w:rPr>
          <w:rFonts w:cs="Arial"/>
          <w:b/>
          <w:bCs/>
        </w:rPr>
        <w:t>31 Mart</w:t>
      </w:r>
      <w:r w:rsidRPr="00DA25F4">
        <w:rPr>
          <w:rFonts w:cs="Arial"/>
          <w:b/>
          <w:bCs/>
        </w:rPr>
        <w:tab/>
        <w:t>31 Aralık</w:t>
      </w:r>
      <w:r w:rsidRPr="00DA25F4">
        <w:rPr>
          <w:rFonts w:cs="Arial"/>
          <w:b/>
          <w:bCs/>
        </w:rPr>
        <w:tab/>
      </w:r>
      <w:r w:rsidRPr="00DA25F4">
        <w:rPr>
          <w:rFonts w:cs="Arial"/>
          <w:b/>
          <w:bCs/>
        </w:rPr>
        <w:tab/>
      </w:r>
      <w:r w:rsidR="00195716" w:rsidRPr="00DA25F4">
        <w:rPr>
          <w:rFonts w:cs="Arial"/>
          <w:b/>
          <w:bCs/>
        </w:rPr>
        <w:t>31 Mart</w:t>
      </w:r>
      <w:r w:rsidRPr="00DA25F4">
        <w:rPr>
          <w:rFonts w:cs="Arial"/>
          <w:b/>
          <w:bCs/>
        </w:rPr>
        <w:tab/>
        <w:t>31 Aralık</w:t>
      </w:r>
    </w:p>
    <w:p w:rsidR="00520105" w:rsidRPr="00DA25F4" w:rsidRDefault="00761369" w:rsidP="00520105">
      <w:pPr>
        <w:pStyle w:val="BodyText21"/>
        <w:widowControl w:val="0"/>
        <w:tabs>
          <w:tab w:val="clear" w:pos="1133"/>
          <w:tab w:val="clear" w:pos="3965"/>
          <w:tab w:val="clear" w:pos="6995"/>
          <w:tab w:val="right" w:pos="3969"/>
          <w:tab w:val="right" w:pos="5529"/>
          <w:tab w:val="left" w:pos="6237"/>
          <w:tab w:val="right" w:pos="7513"/>
          <w:tab w:val="right" w:pos="9072"/>
        </w:tabs>
        <w:suppressAutoHyphens w:val="0"/>
        <w:rPr>
          <w:rFonts w:cs="Arial"/>
          <w:b/>
          <w:bCs/>
        </w:rPr>
      </w:pPr>
      <w:r w:rsidRPr="00DA25F4">
        <w:rPr>
          <w:rFonts w:cs="Arial"/>
          <w:b/>
          <w:bCs/>
        </w:rPr>
        <w:tab/>
        <w:t>2011</w:t>
      </w:r>
      <w:r w:rsidR="008723F7" w:rsidRPr="00DA25F4">
        <w:rPr>
          <w:rFonts w:cs="Arial"/>
          <w:b/>
          <w:bCs/>
        </w:rPr>
        <w:tab/>
      </w:r>
      <w:r w:rsidR="00195716" w:rsidRPr="00DA25F4">
        <w:rPr>
          <w:rFonts w:cs="Arial"/>
          <w:b/>
          <w:bCs/>
        </w:rPr>
        <w:t>2010</w:t>
      </w:r>
      <w:r w:rsidR="008723F7" w:rsidRPr="00DA25F4">
        <w:rPr>
          <w:rFonts w:cs="Arial"/>
          <w:b/>
          <w:bCs/>
        </w:rPr>
        <w:tab/>
      </w:r>
      <w:r w:rsidR="008723F7" w:rsidRPr="00DA25F4">
        <w:rPr>
          <w:rFonts w:cs="Arial"/>
          <w:b/>
          <w:bCs/>
        </w:rPr>
        <w:tab/>
        <w:t>201</w:t>
      </w:r>
      <w:r w:rsidR="00AB6DF6" w:rsidRPr="00DA25F4">
        <w:rPr>
          <w:rFonts w:cs="Arial"/>
          <w:b/>
          <w:bCs/>
        </w:rPr>
        <w:t>1</w:t>
      </w:r>
      <w:r w:rsidR="008723F7" w:rsidRPr="00DA25F4">
        <w:rPr>
          <w:rFonts w:cs="Arial"/>
          <w:b/>
          <w:bCs/>
        </w:rPr>
        <w:tab/>
      </w:r>
      <w:r w:rsidR="00195716" w:rsidRPr="00DA25F4">
        <w:rPr>
          <w:rFonts w:cs="Arial"/>
          <w:b/>
          <w:bCs/>
        </w:rPr>
        <w:t>2010</w:t>
      </w:r>
    </w:p>
    <w:p w:rsidR="00520105" w:rsidRPr="00DA25F4" w:rsidRDefault="00520105" w:rsidP="00520105">
      <w:pPr>
        <w:pStyle w:val="FootnoteText"/>
        <w:widowControl w:val="0"/>
        <w:tabs>
          <w:tab w:val="right" w:pos="3969"/>
          <w:tab w:val="right" w:pos="5529"/>
          <w:tab w:val="right" w:pos="6521"/>
          <w:tab w:val="right" w:pos="7797"/>
          <w:tab w:val="right" w:pos="9071"/>
        </w:tabs>
        <w:rPr>
          <w:rFonts w:ascii="Arial" w:hAnsi="Arial" w:cs="Arial"/>
        </w:rPr>
      </w:pPr>
    </w:p>
    <w:p w:rsidR="00520105" w:rsidRPr="00DA25F4" w:rsidRDefault="008723F7" w:rsidP="00520105">
      <w:pPr>
        <w:pStyle w:val="FootnoteText"/>
        <w:widowControl w:val="0"/>
        <w:pBdr>
          <w:bottom w:val="single" w:sz="4" w:space="0" w:color="auto"/>
        </w:pBdr>
        <w:tabs>
          <w:tab w:val="right" w:pos="3969"/>
          <w:tab w:val="right" w:pos="5529"/>
          <w:tab w:val="right" w:pos="7513"/>
          <w:tab w:val="right" w:pos="9071"/>
        </w:tabs>
        <w:rPr>
          <w:rFonts w:ascii="Arial" w:hAnsi="Arial" w:cs="Arial"/>
        </w:rPr>
      </w:pPr>
      <w:r w:rsidRPr="00DA25F4">
        <w:rPr>
          <w:rFonts w:ascii="Arial" w:hAnsi="Arial" w:cs="Arial"/>
        </w:rPr>
        <w:t xml:space="preserve">Kıdem tazminatı karşılığı   </w:t>
      </w:r>
      <w:r w:rsidRPr="00DA25F4">
        <w:rPr>
          <w:rFonts w:ascii="Arial" w:hAnsi="Arial" w:cs="Arial"/>
        </w:rPr>
        <w:tab/>
      </w:r>
      <w:r w:rsidR="00163904" w:rsidRPr="00DA25F4">
        <w:rPr>
          <w:rFonts w:ascii="Arial" w:hAnsi="Arial" w:cs="Arial"/>
        </w:rPr>
        <w:t>32.760</w:t>
      </w:r>
      <w:r w:rsidRPr="00DA25F4">
        <w:rPr>
          <w:rFonts w:ascii="Arial" w:hAnsi="Arial" w:cs="Arial"/>
        </w:rPr>
        <w:tab/>
      </w:r>
      <w:r w:rsidR="00BD25EB" w:rsidRPr="00DA25F4">
        <w:rPr>
          <w:rFonts w:ascii="Arial" w:hAnsi="Arial" w:cs="Arial"/>
        </w:rPr>
        <w:t>79.</w:t>
      </w:r>
      <w:r w:rsidR="008B6C04" w:rsidRPr="00DA25F4">
        <w:rPr>
          <w:rFonts w:ascii="Arial" w:hAnsi="Arial" w:cs="Arial"/>
        </w:rPr>
        <w:t>192</w:t>
      </w:r>
      <w:r w:rsidRPr="00DA25F4">
        <w:rPr>
          <w:rFonts w:ascii="Arial" w:hAnsi="Arial" w:cs="Arial"/>
        </w:rPr>
        <w:tab/>
      </w:r>
      <w:r w:rsidR="00163904" w:rsidRPr="00DA25F4">
        <w:rPr>
          <w:rFonts w:ascii="Arial" w:hAnsi="Arial" w:cs="Arial"/>
        </w:rPr>
        <w:t>6.552</w:t>
      </w:r>
      <w:r w:rsidR="0028519D" w:rsidRPr="00DA25F4">
        <w:rPr>
          <w:rFonts w:ascii="Arial" w:hAnsi="Arial" w:cs="Arial"/>
        </w:rPr>
        <w:tab/>
      </w:r>
      <w:r w:rsidR="00BD25EB" w:rsidRPr="00DA25F4">
        <w:rPr>
          <w:rFonts w:ascii="Arial" w:hAnsi="Arial" w:cs="Arial"/>
        </w:rPr>
        <w:t>15.839</w:t>
      </w:r>
    </w:p>
    <w:p w:rsidR="00520105" w:rsidRPr="00DA25F4" w:rsidRDefault="008723F7" w:rsidP="00520105">
      <w:pPr>
        <w:pStyle w:val="FootnoteText"/>
        <w:widowControl w:val="0"/>
        <w:pBdr>
          <w:bottom w:val="single" w:sz="4" w:space="0" w:color="auto"/>
        </w:pBdr>
        <w:tabs>
          <w:tab w:val="right" w:pos="3969"/>
          <w:tab w:val="right" w:pos="5529"/>
          <w:tab w:val="right" w:pos="7513"/>
          <w:tab w:val="right" w:pos="9071"/>
        </w:tabs>
        <w:rPr>
          <w:rFonts w:ascii="Arial" w:hAnsi="Arial" w:cs="Arial"/>
        </w:rPr>
      </w:pPr>
      <w:r w:rsidRPr="00DA25F4">
        <w:rPr>
          <w:rFonts w:ascii="Arial" w:hAnsi="Arial" w:cs="Arial"/>
        </w:rPr>
        <w:t>Şüpheli alacak karşılığı</w:t>
      </w:r>
      <w:r w:rsidRPr="00DA25F4">
        <w:rPr>
          <w:rFonts w:ascii="Arial" w:hAnsi="Arial" w:cs="Arial"/>
        </w:rPr>
        <w:tab/>
      </w:r>
      <w:r w:rsidR="0028519D" w:rsidRPr="00DA25F4">
        <w:rPr>
          <w:rFonts w:ascii="Arial" w:hAnsi="Arial" w:cs="Arial"/>
        </w:rPr>
        <w:t>43.697</w:t>
      </w:r>
      <w:r w:rsidR="0028519D" w:rsidRPr="00DA25F4">
        <w:rPr>
          <w:rFonts w:ascii="Arial" w:hAnsi="Arial" w:cs="Arial"/>
        </w:rPr>
        <w:tab/>
      </w:r>
      <w:r w:rsidR="00BD25EB" w:rsidRPr="00DA25F4">
        <w:rPr>
          <w:rFonts w:ascii="Arial" w:hAnsi="Arial" w:cs="Arial"/>
        </w:rPr>
        <w:t>43.697</w:t>
      </w:r>
      <w:r w:rsidRPr="00DA25F4">
        <w:rPr>
          <w:rFonts w:ascii="Arial" w:hAnsi="Arial" w:cs="Arial"/>
        </w:rPr>
        <w:tab/>
      </w:r>
      <w:r w:rsidR="00BD25EB" w:rsidRPr="00DA25F4">
        <w:rPr>
          <w:rFonts w:ascii="Arial" w:hAnsi="Arial" w:cs="Arial"/>
        </w:rPr>
        <w:t>8.740</w:t>
      </w:r>
      <w:r w:rsidR="0028519D" w:rsidRPr="00DA25F4">
        <w:rPr>
          <w:rFonts w:ascii="Arial" w:hAnsi="Arial" w:cs="Arial"/>
        </w:rPr>
        <w:tab/>
      </w:r>
      <w:r w:rsidR="00BD25EB" w:rsidRPr="00DA25F4">
        <w:rPr>
          <w:rFonts w:ascii="Arial" w:hAnsi="Arial" w:cs="Arial"/>
        </w:rPr>
        <w:t>8.740</w:t>
      </w:r>
    </w:p>
    <w:p w:rsidR="00520105" w:rsidRPr="00DA25F4" w:rsidRDefault="008723F7" w:rsidP="00520105">
      <w:pPr>
        <w:pStyle w:val="FootnoteText"/>
        <w:widowControl w:val="0"/>
        <w:pBdr>
          <w:bottom w:val="single" w:sz="4" w:space="0" w:color="auto"/>
        </w:pBdr>
        <w:tabs>
          <w:tab w:val="right" w:pos="3969"/>
          <w:tab w:val="right" w:pos="5529"/>
          <w:tab w:val="right" w:pos="7513"/>
          <w:tab w:val="right" w:pos="9071"/>
        </w:tabs>
        <w:rPr>
          <w:rFonts w:ascii="Arial" w:hAnsi="Arial" w:cs="Arial"/>
        </w:rPr>
      </w:pPr>
      <w:r w:rsidRPr="00DA25F4">
        <w:rPr>
          <w:rFonts w:ascii="Arial" w:hAnsi="Arial" w:cs="Arial"/>
        </w:rPr>
        <w:t xml:space="preserve">Maddi ve maddi olmayan  </w:t>
      </w:r>
    </w:p>
    <w:p w:rsidR="00520105" w:rsidRPr="00DA25F4" w:rsidRDefault="001433CF" w:rsidP="00520105">
      <w:pPr>
        <w:pStyle w:val="FootnoteText"/>
        <w:widowControl w:val="0"/>
        <w:pBdr>
          <w:bottom w:val="single" w:sz="4" w:space="0" w:color="auto"/>
        </w:pBdr>
        <w:tabs>
          <w:tab w:val="right" w:pos="3969"/>
          <w:tab w:val="right" w:pos="5529"/>
          <w:tab w:val="right" w:pos="7513"/>
          <w:tab w:val="right" w:pos="9071"/>
        </w:tabs>
        <w:rPr>
          <w:rFonts w:ascii="Arial" w:hAnsi="Arial" w:cs="Arial"/>
        </w:rPr>
      </w:pPr>
      <w:r w:rsidRPr="00DA25F4">
        <w:rPr>
          <w:rFonts w:ascii="Arial" w:hAnsi="Arial" w:cs="Arial"/>
        </w:rPr>
        <w:t xml:space="preserve">   </w:t>
      </w:r>
      <w:proofErr w:type="gramStart"/>
      <w:r w:rsidR="008723F7" w:rsidRPr="00DA25F4">
        <w:rPr>
          <w:rFonts w:ascii="Arial" w:hAnsi="Arial" w:cs="Arial"/>
        </w:rPr>
        <w:t>varlıklar</w:t>
      </w:r>
      <w:proofErr w:type="gramEnd"/>
      <w:r w:rsidR="008723F7" w:rsidRPr="00DA25F4">
        <w:rPr>
          <w:rFonts w:ascii="Arial" w:hAnsi="Arial" w:cs="Arial"/>
        </w:rPr>
        <w:t xml:space="preserve"> üzerindeki geçici farklar </w:t>
      </w:r>
      <w:r w:rsidR="008723F7" w:rsidRPr="00DA25F4">
        <w:rPr>
          <w:rFonts w:ascii="Arial" w:hAnsi="Arial" w:cs="Arial"/>
        </w:rPr>
        <w:tab/>
      </w:r>
      <w:r w:rsidR="0028519D" w:rsidRPr="00DA25F4">
        <w:rPr>
          <w:rFonts w:ascii="Arial" w:hAnsi="Arial" w:cs="Arial"/>
        </w:rPr>
        <w:t>44.979</w:t>
      </w:r>
      <w:r w:rsidR="0028519D" w:rsidRPr="00DA25F4">
        <w:rPr>
          <w:rFonts w:ascii="Arial" w:hAnsi="Arial" w:cs="Arial"/>
        </w:rPr>
        <w:tab/>
        <w:t>37.543</w:t>
      </w:r>
      <w:r w:rsidR="008723F7" w:rsidRPr="00DA25F4">
        <w:rPr>
          <w:rFonts w:ascii="Arial" w:hAnsi="Arial" w:cs="Arial"/>
        </w:rPr>
        <w:tab/>
      </w:r>
      <w:r w:rsidR="00D67366" w:rsidRPr="00DA25F4">
        <w:rPr>
          <w:rFonts w:ascii="Arial" w:hAnsi="Arial" w:cs="Arial"/>
        </w:rPr>
        <w:t>8.996</w:t>
      </w:r>
      <w:r w:rsidR="0028519D" w:rsidRPr="00DA25F4">
        <w:rPr>
          <w:rFonts w:ascii="Arial" w:hAnsi="Arial" w:cs="Arial"/>
        </w:rPr>
        <w:tab/>
        <w:t>7.508</w:t>
      </w:r>
    </w:p>
    <w:p w:rsidR="00520105" w:rsidRPr="00DA25F4" w:rsidRDefault="008723F7" w:rsidP="00520105">
      <w:pPr>
        <w:pStyle w:val="FootnoteText"/>
        <w:widowControl w:val="0"/>
        <w:pBdr>
          <w:bottom w:val="single" w:sz="4" w:space="0" w:color="auto"/>
        </w:pBdr>
        <w:tabs>
          <w:tab w:val="right" w:pos="3969"/>
          <w:tab w:val="right" w:pos="5529"/>
          <w:tab w:val="right" w:pos="7513"/>
          <w:tab w:val="right" w:pos="9071"/>
        </w:tabs>
        <w:rPr>
          <w:rFonts w:ascii="Arial" w:hAnsi="Arial" w:cs="Arial"/>
        </w:rPr>
      </w:pPr>
      <w:r w:rsidRPr="00DA25F4">
        <w:rPr>
          <w:rFonts w:ascii="Arial" w:hAnsi="Arial" w:cs="Arial"/>
        </w:rPr>
        <w:t>Mutabakat farkları</w:t>
      </w:r>
      <w:r w:rsidRPr="00DA25F4">
        <w:rPr>
          <w:rFonts w:ascii="Arial" w:hAnsi="Arial" w:cs="Arial"/>
        </w:rPr>
        <w:tab/>
      </w:r>
      <w:r w:rsidR="0028519D" w:rsidRPr="00DA25F4">
        <w:rPr>
          <w:rFonts w:ascii="Arial" w:hAnsi="Arial" w:cs="Arial"/>
        </w:rPr>
        <w:t>(126.589)</w:t>
      </w:r>
      <w:r w:rsidR="0028519D" w:rsidRPr="00DA25F4">
        <w:rPr>
          <w:rFonts w:ascii="Arial" w:hAnsi="Arial" w:cs="Arial"/>
        </w:rPr>
        <w:tab/>
        <w:t>(126.589)</w:t>
      </w:r>
      <w:r w:rsidRPr="00DA25F4">
        <w:rPr>
          <w:rFonts w:ascii="Arial" w:hAnsi="Arial" w:cs="Arial"/>
        </w:rPr>
        <w:tab/>
      </w:r>
      <w:r w:rsidR="00D67366" w:rsidRPr="00DA25F4">
        <w:rPr>
          <w:rFonts w:ascii="Arial" w:hAnsi="Arial" w:cs="Arial"/>
        </w:rPr>
        <w:t>(25.318)</w:t>
      </w:r>
      <w:r w:rsidR="0028519D" w:rsidRPr="00DA25F4">
        <w:rPr>
          <w:rFonts w:ascii="Arial" w:hAnsi="Arial" w:cs="Arial"/>
        </w:rPr>
        <w:tab/>
        <w:t>(25.318)</w:t>
      </w:r>
    </w:p>
    <w:p w:rsidR="00520105" w:rsidRPr="00DA25F4" w:rsidRDefault="00520105" w:rsidP="00520105">
      <w:pPr>
        <w:pStyle w:val="FootnoteText"/>
        <w:widowControl w:val="0"/>
        <w:pBdr>
          <w:bottom w:val="single" w:sz="4" w:space="0" w:color="auto"/>
        </w:pBdr>
        <w:tabs>
          <w:tab w:val="right" w:pos="3969"/>
          <w:tab w:val="right" w:pos="5529"/>
          <w:tab w:val="right" w:pos="7513"/>
          <w:tab w:val="right" w:pos="9071"/>
        </w:tabs>
        <w:rPr>
          <w:rFonts w:ascii="Arial" w:hAnsi="Arial" w:cs="Arial"/>
        </w:rPr>
      </w:pPr>
    </w:p>
    <w:p w:rsidR="00520105" w:rsidRPr="00DA25F4" w:rsidRDefault="00520105" w:rsidP="00520105">
      <w:pPr>
        <w:pStyle w:val="FootnoteText"/>
        <w:widowControl w:val="0"/>
        <w:tabs>
          <w:tab w:val="right" w:pos="3969"/>
          <w:tab w:val="right" w:pos="5529"/>
          <w:tab w:val="right" w:pos="7513"/>
          <w:tab w:val="right" w:pos="9071"/>
        </w:tabs>
        <w:rPr>
          <w:rFonts w:ascii="Arial" w:hAnsi="Arial" w:cs="Arial"/>
        </w:rPr>
      </w:pPr>
    </w:p>
    <w:p w:rsidR="006F6D73" w:rsidRPr="00DA25F4" w:rsidRDefault="00AA53BE" w:rsidP="00520105">
      <w:pPr>
        <w:pStyle w:val="EndnoteText"/>
        <w:widowControl w:val="0"/>
        <w:pBdr>
          <w:bottom w:val="single" w:sz="12" w:space="0" w:color="auto"/>
        </w:pBdr>
        <w:tabs>
          <w:tab w:val="right" w:pos="3969"/>
          <w:tab w:val="right" w:pos="5529"/>
          <w:tab w:val="right" w:pos="7513"/>
          <w:tab w:val="right" w:pos="9071"/>
        </w:tabs>
        <w:rPr>
          <w:rFonts w:ascii="Arial" w:hAnsi="Arial" w:cs="Arial"/>
          <w:b/>
          <w:bCs/>
          <w:sz w:val="20"/>
          <w:lang w:val="tr-TR"/>
        </w:rPr>
      </w:pPr>
      <w:r w:rsidRPr="00DA25F4">
        <w:rPr>
          <w:rFonts w:ascii="Arial" w:hAnsi="Arial" w:cs="Arial"/>
          <w:b/>
          <w:bCs/>
          <w:sz w:val="20"/>
          <w:lang w:val="tr-TR"/>
        </w:rPr>
        <w:t>Ertelenen vergi varlıkları</w:t>
      </w:r>
      <w:r w:rsidR="006F6D73" w:rsidRPr="00DA25F4">
        <w:rPr>
          <w:rFonts w:ascii="Arial" w:hAnsi="Arial" w:cs="Arial"/>
          <w:b/>
          <w:bCs/>
          <w:sz w:val="20"/>
          <w:lang w:val="tr-TR"/>
        </w:rPr>
        <w:t xml:space="preserve"> / </w:t>
      </w:r>
    </w:p>
    <w:p w:rsidR="00520105" w:rsidRPr="00DA25F4" w:rsidRDefault="006F6D73" w:rsidP="00520105">
      <w:pPr>
        <w:pStyle w:val="EndnoteText"/>
        <w:widowControl w:val="0"/>
        <w:pBdr>
          <w:bottom w:val="single" w:sz="12" w:space="0" w:color="auto"/>
        </w:pBdr>
        <w:tabs>
          <w:tab w:val="right" w:pos="3969"/>
          <w:tab w:val="right" w:pos="5529"/>
          <w:tab w:val="right" w:pos="7513"/>
          <w:tab w:val="right" w:pos="9071"/>
        </w:tabs>
        <w:rPr>
          <w:rFonts w:ascii="Arial" w:hAnsi="Arial" w:cs="Arial"/>
          <w:b/>
          <w:bCs/>
          <w:sz w:val="20"/>
          <w:lang w:val="tr-TR"/>
        </w:rPr>
      </w:pPr>
      <w:proofErr w:type="gramStart"/>
      <w:r w:rsidRPr="00DA25F4">
        <w:rPr>
          <w:rFonts w:ascii="Arial" w:hAnsi="Arial" w:cs="Arial"/>
          <w:b/>
          <w:bCs/>
          <w:sz w:val="20"/>
          <w:lang w:val="tr-TR"/>
        </w:rPr>
        <w:t>yükümlülükleri</w:t>
      </w:r>
      <w:proofErr w:type="gramEnd"/>
      <w:r w:rsidR="00AA53BE" w:rsidRPr="00DA25F4">
        <w:rPr>
          <w:rFonts w:ascii="Arial" w:hAnsi="Arial" w:cs="Arial"/>
          <w:b/>
          <w:bCs/>
          <w:sz w:val="20"/>
          <w:lang w:val="tr-TR"/>
        </w:rPr>
        <w:tab/>
      </w:r>
      <w:r w:rsidR="00163904" w:rsidRPr="00DA25F4">
        <w:rPr>
          <w:rFonts w:ascii="Arial" w:hAnsi="Arial" w:cs="Arial"/>
          <w:b/>
          <w:bCs/>
          <w:sz w:val="20"/>
          <w:lang w:val="tr-TR"/>
        </w:rPr>
        <w:t>(5.153)</w:t>
      </w:r>
      <w:r w:rsidR="00AA53BE" w:rsidRPr="00DA25F4">
        <w:rPr>
          <w:rFonts w:ascii="Arial" w:hAnsi="Arial" w:cs="Arial"/>
          <w:b/>
          <w:bCs/>
          <w:sz w:val="20"/>
          <w:lang w:val="tr-TR"/>
        </w:rPr>
        <w:tab/>
      </w:r>
      <w:r w:rsidR="0028519D" w:rsidRPr="00DA25F4">
        <w:rPr>
          <w:rFonts w:ascii="Arial" w:hAnsi="Arial" w:cs="Arial"/>
          <w:b/>
          <w:bCs/>
          <w:sz w:val="20"/>
          <w:lang w:val="tr-TR"/>
        </w:rPr>
        <w:t>33.843</w:t>
      </w:r>
      <w:r w:rsidR="00AA53BE" w:rsidRPr="00DA25F4">
        <w:rPr>
          <w:rFonts w:ascii="Arial" w:hAnsi="Arial" w:cs="Arial"/>
          <w:b/>
          <w:bCs/>
          <w:sz w:val="20"/>
          <w:lang w:val="tr-TR"/>
        </w:rPr>
        <w:tab/>
      </w:r>
      <w:r w:rsidR="003B534A" w:rsidRPr="00DA25F4">
        <w:rPr>
          <w:rFonts w:ascii="Arial" w:hAnsi="Arial" w:cs="Arial"/>
          <w:b/>
          <w:bCs/>
          <w:sz w:val="20"/>
          <w:lang w:val="tr-TR"/>
        </w:rPr>
        <w:t>(</w:t>
      </w:r>
      <w:r w:rsidR="00163904" w:rsidRPr="00DA25F4">
        <w:rPr>
          <w:rFonts w:ascii="Arial" w:hAnsi="Arial" w:cs="Arial"/>
          <w:b/>
          <w:bCs/>
          <w:sz w:val="20"/>
          <w:lang w:val="tr-TR"/>
        </w:rPr>
        <w:t>1.03</w:t>
      </w:r>
      <w:r w:rsidR="00BD25EB" w:rsidRPr="00DA25F4">
        <w:rPr>
          <w:rFonts w:ascii="Arial" w:hAnsi="Arial" w:cs="Arial"/>
          <w:b/>
          <w:bCs/>
          <w:sz w:val="20"/>
          <w:lang w:val="tr-TR"/>
        </w:rPr>
        <w:t>0</w:t>
      </w:r>
      <w:r w:rsidR="003B534A" w:rsidRPr="00DA25F4">
        <w:rPr>
          <w:rFonts w:ascii="Arial" w:hAnsi="Arial" w:cs="Arial"/>
          <w:b/>
          <w:bCs/>
          <w:sz w:val="20"/>
          <w:lang w:val="tr-TR"/>
        </w:rPr>
        <w:t>)</w:t>
      </w:r>
      <w:r w:rsidR="008723F7" w:rsidRPr="00DA25F4">
        <w:rPr>
          <w:rFonts w:ascii="Arial" w:hAnsi="Arial" w:cs="Arial"/>
          <w:b/>
          <w:bCs/>
          <w:sz w:val="20"/>
          <w:lang w:val="tr-TR"/>
        </w:rPr>
        <w:tab/>
      </w:r>
      <w:r w:rsidR="0028519D" w:rsidRPr="00DA25F4">
        <w:rPr>
          <w:rFonts w:ascii="Arial" w:hAnsi="Arial" w:cs="Arial"/>
          <w:b/>
          <w:bCs/>
          <w:sz w:val="20"/>
          <w:lang w:val="tr-TR"/>
        </w:rPr>
        <w:t>6.769</w:t>
      </w:r>
    </w:p>
    <w:p w:rsidR="00520105" w:rsidRPr="00DA25F4" w:rsidRDefault="00520105" w:rsidP="00520105">
      <w:pPr>
        <w:widowControl w:val="0"/>
        <w:jc w:val="both"/>
        <w:rPr>
          <w:rFonts w:ascii="Arial" w:hAnsi="Arial" w:cs="Arial"/>
          <w:b/>
          <w:sz w:val="20"/>
          <w:szCs w:val="20"/>
        </w:rPr>
      </w:pPr>
    </w:p>
    <w:p w:rsidR="00520105" w:rsidRPr="00DA25F4" w:rsidRDefault="003D4842" w:rsidP="00520105">
      <w:pPr>
        <w:widowControl w:val="0"/>
        <w:jc w:val="both"/>
        <w:rPr>
          <w:rFonts w:ascii="Arial" w:hAnsi="Arial" w:cs="Arial"/>
          <w:sz w:val="20"/>
          <w:szCs w:val="20"/>
        </w:rPr>
      </w:pPr>
      <w:r w:rsidRPr="00DA25F4">
        <w:rPr>
          <w:rFonts w:ascii="Arial" w:hAnsi="Arial" w:cs="Arial"/>
          <w:sz w:val="20"/>
          <w:szCs w:val="20"/>
        </w:rPr>
        <w:t xml:space="preserve">Türk vergi mevzuatı, ana ortaklık olan şirketin bağlı ortaklıkları ve iştiraklerini </w:t>
      </w:r>
      <w:proofErr w:type="gramStart"/>
      <w:r w:rsidRPr="00DA25F4">
        <w:rPr>
          <w:rFonts w:ascii="Arial" w:hAnsi="Arial" w:cs="Arial"/>
          <w:sz w:val="20"/>
          <w:szCs w:val="20"/>
        </w:rPr>
        <w:t>konsolide</w:t>
      </w:r>
      <w:proofErr w:type="gramEnd"/>
      <w:r w:rsidRPr="00DA25F4">
        <w:rPr>
          <w:rFonts w:ascii="Arial" w:hAnsi="Arial" w:cs="Arial"/>
          <w:sz w:val="20"/>
          <w:szCs w:val="20"/>
        </w:rPr>
        <w:t xml:space="preserve"> ettiği finansal tabloları üzerinden vergi beyannamesi vermesine olanak tanımamaktadır. Bu sebeple; </w:t>
      </w:r>
      <w:proofErr w:type="gramStart"/>
      <w:r w:rsidRPr="00DA25F4">
        <w:rPr>
          <w:rFonts w:ascii="Arial" w:hAnsi="Arial" w:cs="Arial"/>
          <w:sz w:val="20"/>
          <w:szCs w:val="20"/>
        </w:rPr>
        <w:t>konsolide</w:t>
      </w:r>
      <w:proofErr w:type="gramEnd"/>
      <w:r w:rsidRPr="00DA25F4">
        <w:rPr>
          <w:rFonts w:ascii="Arial" w:hAnsi="Arial" w:cs="Arial"/>
          <w:sz w:val="20"/>
          <w:szCs w:val="20"/>
        </w:rPr>
        <w:t xml:space="preserve"> finansal tablolara yansıtılan vergi karşılıkları, tam konsolidasyon kapsamına alınan tüm şirketler için ayrı </w:t>
      </w:r>
      <w:proofErr w:type="spellStart"/>
      <w:r w:rsidRPr="00DA25F4">
        <w:rPr>
          <w:rFonts w:ascii="Arial" w:hAnsi="Arial" w:cs="Arial"/>
          <w:sz w:val="20"/>
          <w:szCs w:val="20"/>
        </w:rPr>
        <w:t>ayrı</w:t>
      </w:r>
      <w:proofErr w:type="spellEnd"/>
      <w:r w:rsidRPr="00DA25F4">
        <w:rPr>
          <w:rFonts w:ascii="Arial" w:hAnsi="Arial" w:cs="Arial"/>
          <w:sz w:val="20"/>
          <w:szCs w:val="20"/>
        </w:rPr>
        <w:t xml:space="preserve"> hesaplanmıştır. </w:t>
      </w:r>
    </w:p>
    <w:p w:rsidR="00520105" w:rsidRPr="00DA25F4" w:rsidRDefault="00520105" w:rsidP="00520105">
      <w:pPr>
        <w:widowControl w:val="0"/>
        <w:jc w:val="both"/>
        <w:rPr>
          <w:rFonts w:ascii="Arial" w:hAnsi="Arial" w:cs="Arial"/>
          <w:sz w:val="20"/>
          <w:szCs w:val="20"/>
        </w:rPr>
      </w:pPr>
    </w:p>
    <w:p w:rsidR="00520105" w:rsidRPr="00DA25F4" w:rsidRDefault="003D4842" w:rsidP="00520105">
      <w:pPr>
        <w:widowControl w:val="0"/>
        <w:tabs>
          <w:tab w:val="left" w:pos="-690"/>
          <w:tab w:val="left" w:pos="-529"/>
          <w:tab w:val="left" w:pos="-304"/>
        </w:tabs>
        <w:jc w:val="both"/>
        <w:rPr>
          <w:rFonts w:ascii="Arial" w:hAnsi="Arial" w:cs="Arial"/>
          <w:sz w:val="20"/>
          <w:szCs w:val="20"/>
        </w:rPr>
      </w:pPr>
      <w:r w:rsidRPr="00DA25F4">
        <w:rPr>
          <w:rFonts w:ascii="Arial" w:hAnsi="Arial" w:cs="Arial"/>
          <w:sz w:val="20"/>
          <w:szCs w:val="20"/>
        </w:rPr>
        <w:t>Şirket ve Müşterek Yönetim’e Tabi ortaklığı Ortak Girişim, Kurumlar Vergisi Kanunu’na göre Kurumlar Vergisi'nden muaftır. Gelir Vergisi Kanunu’na göre ise gayrimenkul yatırım ortaklıklarının kazançları stopaja tabi tutulmuş olmakla birlikte, 93/5148 sayılı Bakanlar Kurulu kararı ile stopaj oranı "0" olarak belirlenmiştir. Bu nedenle Şirket’in ve Ortak Girişim’in ilgili dönemlere ilişkin herhangi bir vergi yükümlülüğü mevcut değildir.</w:t>
      </w:r>
    </w:p>
    <w:p w:rsidR="00520105" w:rsidRPr="00DA25F4" w:rsidRDefault="00520105" w:rsidP="00520105">
      <w:pPr>
        <w:widowControl w:val="0"/>
        <w:jc w:val="both"/>
        <w:rPr>
          <w:rFonts w:ascii="Arial" w:hAnsi="Arial" w:cs="Arial"/>
          <w:sz w:val="20"/>
          <w:szCs w:val="20"/>
        </w:rPr>
      </w:pPr>
    </w:p>
    <w:p w:rsidR="00520105" w:rsidRPr="00DA25F4" w:rsidRDefault="003D4842" w:rsidP="00520105">
      <w:pPr>
        <w:widowControl w:val="0"/>
        <w:tabs>
          <w:tab w:val="left" w:pos="-690"/>
          <w:tab w:val="left" w:pos="-529"/>
          <w:tab w:val="left" w:pos="-304"/>
        </w:tabs>
        <w:jc w:val="both"/>
        <w:rPr>
          <w:rFonts w:ascii="Arial" w:hAnsi="Arial" w:cs="Arial"/>
          <w:sz w:val="20"/>
          <w:szCs w:val="20"/>
        </w:rPr>
      </w:pPr>
      <w:r w:rsidRPr="00DA25F4">
        <w:rPr>
          <w:rFonts w:ascii="Arial" w:hAnsi="Arial" w:cs="Arial"/>
          <w:sz w:val="20"/>
          <w:szCs w:val="20"/>
        </w:rPr>
        <w:t>Bununla birlikte Şirket’in bağlı ortaklıklarından YKS Tesis Yönetim Hizmetleri A.Ş. ve Gelişim Gayrimenkul ve Yatırım Ticaret A.Ş</w:t>
      </w:r>
      <w:proofErr w:type="gramStart"/>
      <w:r w:rsidRPr="00DA25F4">
        <w:rPr>
          <w:rFonts w:ascii="Arial" w:hAnsi="Arial" w:cs="Arial"/>
          <w:sz w:val="20"/>
          <w:szCs w:val="20"/>
        </w:rPr>
        <w:t>.,</w:t>
      </w:r>
      <w:proofErr w:type="gramEnd"/>
      <w:r w:rsidRPr="00DA25F4">
        <w:rPr>
          <w:rFonts w:ascii="Arial" w:hAnsi="Arial" w:cs="Arial"/>
          <w:sz w:val="20"/>
          <w:szCs w:val="20"/>
        </w:rPr>
        <w:t xml:space="preserve"> Türkiye’de yürürlükte bulunan vergi mevzuatı ve uygulamalarına tabidir.</w:t>
      </w:r>
    </w:p>
    <w:p w:rsidR="00FF526A" w:rsidRPr="00DA25F4" w:rsidRDefault="00FF526A">
      <w:pPr>
        <w:rPr>
          <w:rFonts w:ascii="Arial" w:hAnsi="Arial" w:cs="Arial"/>
          <w:sz w:val="20"/>
          <w:szCs w:val="20"/>
        </w:rPr>
      </w:pPr>
      <w:r w:rsidRPr="00DA25F4">
        <w:rPr>
          <w:rFonts w:ascii="Arial" w:hAnsi="Arial" w:cs="Arial"/>
          <w:sz w:val="20"/>
          <w:szCs w:val="20"/>
        </w:rPr>
        <w:br w:type="page"/>
      </w:r>
    </w:p>
    <w:p w:rsidR="00FF526A" w:rsidRPr="00DA25F4" w:rsidRDefault="00FF526A" w:rsidP="00FF526A">
      <w:pPr>
        <w:widowControl w:val="0"/>
        <w:jc w:val="both"/>
        <w:rPr>
          <w:rFonts w:ascii="Arial" w:hAnsi="Arial" w:cs="Arial"/>
          <w:b/>
          <w:sz w:val="20"/>
          <w:szCs w:val="20"/>
        </w:rPr>
      </w:pPr>
      <w:r w:rsidRPr="00DA25F4">
        <w:rPr>
          <w:rFonts w:ascii="Arial" w:hAnsi="Arial" w:cs="Arial"/>
          <w:b/>
          <w:sz w:val="20"/>
          <w:szCs w:val="20"/>
        </w:rPr>
        <w:t>11.</w:t>
      </w:r>
      <w:r w:rsidRPr="00DA25F4">
        <w:rPr>
          <w:rFonts w:ascii="Arial" w:hAnsi="Arial" w:cs="Arial"/>
          <w:b/>
          <w:sz w:val="20"/>
          <w:szCs w:val="20"/>
        </w:rPr>
        <w:tab/>
        <w:t>VERGİ VARLIK VE YÜKÜMLÜLÜKLERİ (Devamı)</w:t>
      </w:r>
    </w:p>
    <w:p w:rsidR="00FA34D7" w:rsidRPr="00DA25F4" w:rsidRDefault="00FA34D7" w:rsidP="00520105">
      <w:pPr>
        <w:widowControl w:val="0"/>
        <w:jc w:val="both"/>
        <w:rPr>
          <w:rFonts w:ascii="Arial" w:hAnsi="Arial" w:cs="Arial"/>
          <w:sz w:val="20"/>
          <w:szCs w:val="20"/>
        </w:rPr>
      </w:pPr>
    </w:p>
    <w:p w:rsidR="00520105" w:rsidRPr="00DA25F4" w:rsidRDefault="003D4842" w:rsidP="00520105">
      <w:pPr>
        <w:widowControl w:val="0"/>
        <w:jc w:val="both"/>
        <w:rPr>
          <w:rFonts w:ascii="Arial" w:hAnsi="Arial" w:cs="Arial"/>
          <w:sz w:val="20"/>
          <w:szCs w:val="20"/>
        </w:rPr>
      </w:pPr>
      <w:r w:rsidRPr="00DA25F4">
        <w:rPr>
          <w:rFonts w:ascii="Arial" w:hAnsi="Arial" w:cs="Arial"/>
          <w:sz w:val="20"/>
          <w:szCs w:val="20"/>
        </w:rPr>
        <w:t>Türkiye’de Kurumlar Vergisi Kanunu 13 Haziran 2006 tarih ve 5520 sayılı yasa ile değişmiştir. Söz konusu 5520 sayılı yeni Kurumlar Vergisi Kanunu’nun pek çok hükmü 1 Ocak 2006 tarihinden geçerli olmak üzere yürürlüğe girmiştir. Buna göre Türkiye’de, kurumlar vergisi oranı 2010 yılı için %20’dir (</w:t>
      </w:r>
      <w:r w:rsidR="00195716" w:rsidRPr="00DA25F4">
        <w:rPr>
          <w:rFonts w:ascii="Arial" w:hAnsi="Arial" w:cs="Arial"/>
          <w:sz w:val="20"/>
          <w:szCs w:val="20"/>
        </w:rPr>
        <w:t>2010</w:t>
      </w:r>
      <w:r w:rsidRPr="00DA25F4">
        <w:rPr>
          <w:rFonts w:ascii="Arial" w:hAnsi="Arial" w:cs="Arial"/>
          <w:sz w:val="20"/>
          <w:szCs w:val="20"/>
        </w:rPr>
        <w:t>: %20). Kurumlar vergisi oranı kurumların ticari kazancına vergi yasaları gereğince indirimi kabul edilmeyen giderlerin ilave edilmesi, vergi yasalarında yer alan istisna (iştirak kazançları istisnası, yatırım indirimi istisnası vb.) ve indirimlerin (ar-</w:t>
      </w:r>
      <w:proofErr w:type="spellStart"/>
      <w:r w:rsidRPr="00DA25F4">
        <w:rPr>
          <w:rFonts w:ascii="Arial" w:hAnsi="Arial" w:cs="Arial"/>
          <w:sz w:val="20"/>
          <w:szCs w:val="20"/>
        </w:rPr>
        <w:t>ge</w:t>
      </w:r>
      <w:proofErr w:type="spellEnd"/>
      <w:r w:rsidRPr="00DA25F4">
        <w:rPr>
          <w:rFonts w:ascii="Arial" w:hAnsi="Arial" w:cs="Arial"/>
          <w:sz w:val="20"/>
          <w:szCs w:val="20"/>
        </w:rPr>
        <w:t xml:space="preserve"> indirimi gibi) indirilmesi sonucu bulunacak vergi matrahına uygulanır. Kar dağıtılmadığı takdirde başka bir vergi ödenmemektedir (GVK Geçici 61. madde kapsamında yararlanılan yatırım indirimi istisnası olması halinde yararlanılan istisna tutarı üzerinden hesaplanıp ödenen %19,8 oranındaki stopaj hariç).</w:t>
      </w:r>
    </w:p>
    <w:p w:rsidR="00520105" w:rsidRPr="00DA25F4" w:rsidRDefault="00520105" w:rsidP="00520105">
      <w:pPr>
        <w:rPr>
          <w:rFonts w:ascii="Arial" w:hAnsi="Arial" w:cs="Arial"/>
          <w:sz w:val="20"/>
          <w:szCs w:val="20"/>
        </w:rPr>
      </w:pPr>
    </w:p>
    <w:p w:rsidR="00520105" w:rsidRPr="00DA25F4" w:rsidRDefault="003D4842" w:rsidP="00520105">
      <w:pPr>
        <w:widowControl w:val="0"/>
        <w:jc w:val="both"/>
        <w:rPr>
          <w:rFonts w:ascii="Arial" w:hAnsi="Arial" w:cs="Arial"/>
          <w:sz w:val="20"/>
          <w:szCs w:val="20"/>
        </w:rPr>
      </w:pPr>
      <w:r w:rsidRPr="00DA25F4">
        <w:rPr>
          <w:rFonts w:ascii="Arial" w:hAnsi="Arial" w:cs="Arial"/>
          <w:sz w:val="20"/>
          <w:szCs w:val="20"/>
        </w:rPr>
        <w:t>Türkiye’deki bir işyeri ya da daimi temsilcisi aracılığı ile gelir elde eden dar mükellef kurumlar ile Türkiye’de yerleşik kurumlara ödenen kar paylarından (temettüler) stopaj yapılmaz. Bunların dışında kalan kişi ve kurumlara yapılan temettü ödemeleri %15 oranında stopaja tabidir. Karın sermayeye ilavesi, kar dağıtımı sayılmaz.</w:t>
      </w:r>
    </w:p>
    <w:p w:rsidR="00520105" w:rsidRPr="00DA25F4" w:rsidRDefault="00520105" w:rsidP="00520105">
      <w:pPr>
        <w:widowControl w:val="0"/>
        <w:jc w:val="both"/>
        <w:rPr>
          <w:rFonts w:ascii="Arial" w:hAnsi="Arial" w:cs="Arial"/>
          <w:sz w:val="20"/>
          <w:szCs w:val="20"/>
        </w:rPr>
      </w:pPr>
    </w:p>
    <w:p w:rsidR="00520105" w:rsidRPr="00DA25F4" w:rsidRDefault="003D4842" w:rsidP="00520105">
      <w:pPr>
        <w:widowControl w:val="0"/>
        <w:jc w:val="both"/>
        <w:rPr>
          <w:rFonts w:ascii="Arial" w:hAnsi="Arial" w:cs="Arial"/>
          <w:sz w:val="20"/>
          <w:szCs w:val="20"/>
        </w:rPr>
      </w:pPr>
      <w:r w:rsidRPr="00DA25F4">
        <w:rPr>
          <w:rFonts w:ascii="Arial" w:hAnsi="Arial" w:cs="Arial"/>
          <w:sz w:val="20"/>
          <w:szCs w:val="20"/>
        </w:rPr>
        <w:t>Şirketler üçer aylık finansal karları üzerinden %20 oranında geçici vergi hesaplar ve o dönemi izleyen ikinci ayın 10 uncu gününe kadar beyan edip 17 inci günü akşamına kadar öderler. Yıl içinde ödenen geçici vergi o yıla ait olup izleyen yıl verilecek kurumlar vergisi beyannamesi üzerinden hesaplanacak kurumlar vergisinden mahsup edilir. Mahsuba rağmen ödenmiş geçici vergi tutarı kalmış ise bu tutar nakden iade alınabileceği gibi devlete karşı olan herhangi bir başka finansal borca da mahsup edilebilir.</w:t>
      </w:r>
    </w:p>
    <w:p w:rsidR="00520105" w:rsidRPr="00DA25F4" w:rsidRDefault="00520105" w:rsidP="00520105">
      <w:pPr>
        <w:widowControl w:val="0"/>
        <w:jc w:val="both"/>
        <w:rPr>
          <w:rFonts w:ascii="Arial" w:hAnsi="Arial" w:cs="Arial"/>
          <w:sz w:val="20"/>
          <w:szCs w:val="20"/>
        </w:rPr>
      </w:pPr>
    </w:p>
    <w:p w:rsidR="00520105" w:rsidRPr="00DA25F4" w:rsidRDefault="003D4842" w:rsidP="00520105">
      <w:pPr>
        <w:widowControl w:val="0"/>
        <w:jc w:val="both"/>
        <w:rPr>
          <w:rFonts w:ascii="Arial" w:hAnsi="Arial" w:cs="Arial"/>
          <w:sz w:val="20"/>
          <w:szCs w:val="20"/>
        </w:rPr>
      </w:pPr>
      <w:r w:rsidRPr="00DA25F4">
        <w:rPr>
          <w:rFonts w:ascii="Arial" w:hAnsi="Arial" w:cs="Arial"/>
          <w:sz w:val="20"/>
          <w:szCs w:val="20"/>
        </w:rPr>
        <w:t>Türkiye’de ödenecek vergiler konusunda vergi otoritesi ile mutabakat sağlamak gibi bir uygulama bulunmamaktadır. Kurumlar vergisi beyannameleri hesap döneminin kapandığı ayı takip eden dördüncü ayın 25 inci günü akşamına kadar bağlı bulunulan vergi dairesine verilir.</w:t>
      </w:r>
    </w:p>
    <w:p w:rsidR="00520105" w:rsidRPr="00DA25F4" w:rsidRDefault="00520105" w:rsidP="00520105">
      <w:pPr>
        <w:widowControl w:val="0"/>
        <w:jc w:val="both"/>
        <w:rPr>
          <w:rFonts w:ascii="Arial" w:hAnsi="Arial" w:cs="Arial"/>
          <w:sz w:val="20"/>
          <w:szCs w:val="20"/>
        </w:rPr>
      </w:pPr>
    </w:p>
    <w:p w:rsidR="00520105" w:rsidRPr="00DA25F4" w:rsidRDefault="003D4842" w:rsidP="00520105">
      <w:pPr>
        <w:widowControl w:val="0"/>
        <w:jc w:val="both"/>
        <w:rPr>
          <w:rFonts w:ascii="Arial" w:hAnsi="Arial" w:cs="Arial"/>
          <w:sz w:val="20"/>
          <w:szCs w:val="20"/>
        </w:rPr>
      </w:pPr>
      <w:r w:rsidRPr="00DA25F4">
        <w:rPr>
          <w:rFonts w:ascii="Arial" w:hAnsi="Arial" w:cs="Arial"/>
          <w:sz w:val="20"/>
          <w:szCs w:val="20"/>
        </w:rPr>
        <w:t>Vergi incelemesine yetkili makamlar beş yıl zarfında muhasebe kayıtlarını inceleyebilir ve hatalı işlem tespit edilirse yapılacak vergi tarhiyatı nedeniyle ödenecek vergi miktarları değişebilir.</w:t>
      </w:r>
    </w:p>
    <w:p w:rsidR="00520105" w:rsidRPr="00DA25F4" w:rsidRDefault="00520105" w:rsidP="00520105">
      <w:pPr>
        <w:widowControl w:val="0"/>
        <w:jc w:val="both"/>
        <w:rPr>
          <w:rFonts w:ascii="Arial" w:hAnsi="Arial" w:cs="Arial"/>
          <w:sz w:val="20"/>
          <w:szCs w:val="20"/>
        </w:rPr>
      </w:pPr>
    </w:p>
    <w:p w:rsidR="00520105" w:rsidRPr="00DA25F4" w:rsidRDefault="003D4842" w:rsidP="00520105">
      <w:pPr>
        <w:widowControl w:val="0"/>
        <w:jc w:val="both"/>
        <w:rPr>
          <w:rFonts w:ascii="Arial" w:hAnsi="Arial" w:cs="Arial"/>
          <w:sz w:val="20"/>
          <w:szCs w:val="20"/>
        </w:rPr>
      </w:pPr>
      <w:r w:rsidRPr="00DA25F4">
        <w:rPr>
          <w:rFonts w:ascii="Arial" w:hAnsi="Arial" w:cs="Arial"/>
          <w:sz w:val="20"/>
          <w:szCs w:val="20"/>
        </w:rPr>
        <w:t>Türk vergi mevzuatına göre beyanname üzerinde gösterilen finansal zararlar 5 yılı aşmamak kaydıyla dönem kurum kazancından indirilebilirler. Ancak, finansal zararlar, geçmiş yıl karlarından mahsup edilemez.</w:t>
      </w:r>
    </w:p>
    <w:p w:rsidR="00892458" w:rsidRPr="00DA25F4" w:rsidRDefault="00892458" w:rsidP="00520105">
      <w:pPr>
        <w:widowControl w:val="0"/>
        <w:jc w:val="both"/>
        <w:rPr>
          <w:rFonts w:ascii="Arial" w:hAnsi="Arial" w:cs="Arial"/>
          <w:sz w:val="20"/>
          <w:szCs w:val="20"/>
        </w:rPr>
      </w:pPr>
    </w:p>
    <w:p w:rsidR="00892458" w:rsidRPr="00DA25F4" w:rsidRDefault="00D356CE" w:rsidP="00892458">
      <w:pPr>
        <w:widowControl w:val="0"/>
        <w:jc w:val="both"/>
        <w:rPr>
          <w:rFonts w:ascii="Arial" w:hAnsi="Arial" w:cs="Arial"/>
          <w:sz w:val="20"/>
          <w:szCs w:val="20"/>
        </w:rPr>
      </w:pPr>
      <w:r w:rsidRPr="00DA25F4">
        <w:rPr>
          <w:rFonts w:ascii="Arial" w:hAnsi="Arial" w:cs="Arial"/>
          <w:sz w:val="20"/>
          <w:szCs w:val="20"/>
        </w:rPr>
        <w:t>31 Mart 2011 ve 2010</w:t>
      </w:r>
      <w:r w:rsidR="00892458" w:rsidRPr="00DA25F4">
        <w:rPr>
          <w:rFonts w:ascii="Arial" w:hAnsi="Arial" w:cs="Arial"/>
          <w:sz w:val="20"/>
          <w:szCs w:val="20"/>
        </w:rPr>
        <w:t xml:space="preserve"> tarihinde sona eren hesap dönemlerine ait gelir tablosuna yansıtılmış vergi tutarları aşağıda özetlenmiştir:</w:t>
      </w:r>
    </w:p>
    <w:p w:rsidR="00892458" w:rsidRPr="00DA25F4" w:rsidRDefault="00892458" w:rsidP="00892458">
      <w:pPr>
        <w:widowControl w:val="0"/>
        <w:tabs>
          <w:tab w:val="right" w:pos="7088"/>
          <w:tab w:val="right" w:pos="9071"/>
        </w:tabs>
        <w:jc w:val="both"/>
        <w:rPr>
          <w:rFonts w:ascii="Arial" w:hAnsi="Arial" w:cs="Arial"/>
          <w:sz w:val="20"/>
          <w:szCs w:val="20"/>
        </w:rPr>
      </w:pPr>
    </w:p>
    <w:p w:rsidR="00892458" w:rsidRPr="00DA25F4" w:rsidRDefault="00892458" w:rsidP="00892458">
      <w:pPr>
        <w:widowControl w:val="0"/>
        <w:tabs>
          <w:tab w:val="right" w:pos="7088"/>
          <w:tab w:val="right" w:pos="9072"/>
        </w:tabs>
        <w:jc w:val="both"/>
        <w:rPr>
          <w:rFonts w:ascii="Arial" w:hAnsi="Arial" w:cs="Arial"/>
          <w:sz w:val="20"/>
          <w:szCs w:val="20"/>
        </w:rPr>
      </w:pPr>
      <w:bookmarkStart w:id="96" w:name="OLE_LINK246"/>
      <w:r w:rsidRPr="00DA25F4">
        <w:rPr>
          <w:rFonts w:ascii="Arial" w:hAnsi="Arial" w:cs="Arial"/>
          <w:b/>
          <w:sz w:val="20"/>
          <w:szCs w:val="20"/>
        </w:rPr>
        <w:tab/>
        <w:t>31 Mart 2011</w:t>
      </w:r>
      <w:r w:rsidRPr="00DA25F4">
        <w:rPr>
          <w:rFonts w:ascii="Arial" w:hAnsi="Arial" w:cs="Arial"/>
          <w:b/>
          <w:sz w:val="20"/>
          <w:szCs w:val="20"/>
        </w:rPr>
        <w:tab/>
        <w:t>31 Mart 2010</w:t>
      </w:r>
    </w:p>
    <w:p w:rsidR="00892458" w:rsidRPr="00DA25F4" w:rsidRDefault="00892458" w:rsidP="00892458">
      <w:pPr>
        <w:tabs>
          <w:tab w:val="decimal" w:pos="7088"/>
          <w:tab w:val="decimal" w:pos="9072"/>
        </w:tabs>
        <w:rPr>
          <w:rFonts w:ascii="Arial" w:hAnsi="Arial" w:cs="Arial"/>
          <w:bCs/>
          <w:sz w:val="20"/>
          <w:szCs w:val="20"/>
        </w:rPr>
      </w:pPr>
    </w:p>
    <w:p w:rsidR="00892458" w:rsidRPr="00DA25F4" w:rsidRDefault="00892458" w:rsidP="00892458">
      <w:pPr>
        <w:tabs>
          <w:tab w:val="decimal" w:pos="7088"/>
          <w:tab w:val="decimal" w:pos="9072"/>
        </w:tabs>
        <w:rPr>
          <w:rFonts w:ascii="Arial" w:hAnsi="Arial" w:cs="Arial"/>
          <w:bCs/>
          <w:sz w:val="20"/>
          <w:szCs w:val="20"/>
        </w:rPr>
      </w:pPr>
      <w:r w:rsidRPr="00DA25F4">
        <w:rPr>
          <w:rFonts w:ascii="Arial" w:hAnsi="Arial" w:cs="Arial"/>
          <w:bCs/>
          <w:sz w:val="20"/>
          <w:szCs w:val="20"/>
        </w:rPr>
        <w:t>Ödenecek kurumlar vergisi ve gelir vergisi</w:t>
      </w:r>
      <w:r w:rsidRPr="00DA25F4">
        <w:rPr>
          <w:rFonts w:ascii="Arial" w:hAnsi="Arial" w:cs="Arial"/>
          <w:bCs/>
          <w:sz w:val="20"/>
          <w:szCs w:val="20"/>
        </w:rPr>
        <w:tab/>
        <w:t>-</w:t>
      </w:r>
      <w:r w:rsidRPr="00DA25F4">
        <w:rPr>
          <w:rFonts w:ascii="Arial" w:hAnsi="Arial" w:cs="Arial"/>
          <w:bCs/>
          <w:sz w:val="20"/>
          <w:szCs w:val="20"/>
        </w:rPr>
        <w:tab/>
        <w:t>-</w:t>
      </w:r>
    </w:p>
    <w:p w:rsidR="00892458" w:rsidRPr="00DA25F4" w:rsidRDefault="00892458" w:rsidP="00892458">
      <w:pPr>
        <w:pBdr>
          <w:bottom w:val="single" w:sz="4" w:space="1" w:color="auto"/>
        </w:pBdr>
        <w:tabs>
          <w:tab w:val="decimal" w:pos="7088"/>
          <w:tab w:val="decimal" w:pos="9072"/>
        </w:tabs>
        <w:rPr>
          <w:rFonts w:ascii="Arial" w:hAnsi="Arial" w:cs="Arial"/>
          <w:bCs/>
          <w:sz w:val="20"/>
          <w:szCs w:val="20"/>
        </w:rPr>
      </w:pPr>
      <w:r w:rsidRPr="00DA25F4">
        <w:rPr>
          <w:rFonts w:ascii="Arial" w:hAnsi="Arial" w:cs="Arial"/>
          <w:bCs/>
          <w:sz w:val="20"/>
          <w:szCs w:val="20"/>
        </w:rPr>
        <w:t xml:space="preserve">Eksi: peşin ödenen vergiler </w:t>
      </w:r>
      <w:r w:rsidRPr="00DA25F4">
        <w:rPr>
          <w:rFonts w:ascii="Arial" w:hAnsi="Arial" w:cs="Arial"/>
          <w:bCs/>
          <w:sz w:val="20"/>
          <w:szCs w:val="20"/>
        </w:rPr>
        <w:tab/>
        <w:t>-</w:t>
      </w:r>
      <w:r w:rsidRPr="00DA25F4">
        <w:rPr>
          <w:rFonts w:ascii="Arial" w:hAnsi="Arial" w:cs="Arial"/>
          <w:bCs/>
          <w:sz w:val="20"/>
          <w:szCs w:val="20"/>
        </w:rPr>
        <w:tab/>
        <w:t>-</w:t>
      </w:r>
    </w:p>
    <w:p w:rsidR="00892458" w:rsidRPr="00DA25F4" w:rsidRDefault="00892458" w:rsidP="00892458">
      <w:pPr>
        <w:tabs>
          <w:tab w:val="decimal" w:pos="7088"/>
          <w:tab w:val="decimal" w:pos="9072"/>
        </w:tabs>
        <w:rPr>
          <w:rFonts w:ascii="Arial" w:hAnsi="Arial" w:cs="Arial"/>
          <w:b/>
          <w:sz w:val="20"/>
          <w:szCs w:val="20"/>
        </w:rPr>
      </w:pPr>
    </w:p>
    <w:p w:rsidR="00892458" w:rsidRPr="00DA25F4" w:rsidRDefault="00892458" w:rsidP="00892458">
      <w:pPr>
        <w:pBdr>
          <w:bottom w:val="single" w:sz="12" w:space="1" w:color="auto"/>
        </w:pBdr>
        <w:tabs>
          <w:tab w:val="decimal" w:pos="7088"/>
          <w:tab w:val="decimal" w:pos="9072"/>
        </w:tabs>
        <w:rPr>
          <w:rFonts w:ascii="Arial" w:hAnsi="Arial" w:cs="Arial"/>
          <w:b/>
          <w:sz w:val="20"/>
          <w:szCs w:val="20"/>
        </w:rPr>
      </w:pPr>
      <w:r w:rsidRPr="00DA25F4">
        <w:rPr>
          <w:rFonts w:ascii="Arial" w:hAnsi="Arial" w:cs="Arial"/>
          <w:b/>
          <w:sz w:val="20"/>
          <w:szCs w:val="20"/>
        </w:rPr>
        <w:t xml:space="preserve">Ödenecek vergiler - net </w:t>
      </w:r>
      <w:r w:rsidRPr="00DA25F4">
        <w:rPr>
          <w:rFonts w:ascii="Arial" w:hAnsi="Arial" w:cs="Arial"/>
          <w:b/>
          <w:sz w:val="20"/>
          <w:szCs w:val="20"/>
        </w:rPr>
        <w:tab/>
        <w:t>-</w:t>
      </w:r>
      <w:r w:rsidRPr="00DA25F4">
        <w:rPr>
          <w:rFonts w:ascii="Arial" w:hAnsi="Arial" w:cs="Arial"/>
          <w:b/>
          <w:sz w:val="20"/>
          <w:szCs w:val="20"/>
        </w:rPr>
        <w:tab/>
        <w:t>-</w:t>
      </w:r>
    </w:p>
    <w:p w:rsidR="00892458" w:rsidRPr="00DA25F4" w:rsidRDefault="00892458" w:rsidP="00892458">
      <w:pPr>
        <w:tabs>
          <w:tab w:val="decimal" w:pos="7088"/>
          <w:tab w:val="decimal" w:pos="9072"/>
        </w:tabs>
        <w:rPr>
          <w:rFonts w:ascii="Arial" w:hAnsi="Arial" w:cs="Arial"/>
          <w:b/>
          <w:sz w:val="20"/>
          <w:szCs w:val="20"/>
        </w:rPr>
      </w:pPr>
    </w:p>
    <w:p w:rsidR="00892458" w:rsidRPr="00DA25F4" w:rsidRDefault="00D356CE" w:rsidP="00892458">
      <w:pPr>
        <w:widowControl w:val="0"/>
        <w:tabs>
          <w:tab w:val="right" w:pos="7088"/>
          <w:tab w:val="right" w:pos="9072"/>
        </w:tabs>
        <w:jc w:val="both"/>
        <w:rPr>
          <w:rFonts w:ascii="Arial" w:hAnsi="Arial" w:cs="Arial"/>
          <w:sz w:val="20"/>
          <w:szCs w:val="20"/>
        </w:rPr>
      </w:pPr>
      <w:r w:rsidRPr="00DA25F4">
        <w:rPr>
          <w:rFonts w:ascii="Arial" w:hAnsi="Arial" w:cs="Arial"/>
          <w:b/>
          <w:sz w:val="20"/>
          <w:szCs w:val="20"/>
        </w:rPr>
        <w:tab/>
        <w:t>31 Mart 2011</w:t>
      </w:r>
      <w:r w:rsidRPr="00DA25F4">
        <w:rPr>
          <w:rFonts w:ascii="Arial" w:hAnsi="Arial" w:cs="Arial"/>
          <w:b/>
          <w:sz w:val="20"/>
          <w:szCs w:val="20"/>
        </w:rPr>
        <w:tab/>
        <w:t>31 Mart</w:t>
      </w:r>
      <w:r w:rsidR="00892458" w:rsidRPr="00DA25F4">
        <w:rPr>
          <w:rFonts w:ascii="Arial" w:hAnsi="Arial" w:cs="Arial"/>
          <w:b/>
          <w:sz w:val="20"/>
          <w:szCs w:val="20"/>
        </w:rPr>
        <w:t xml:space="preserve"> 20</w:t>
      </w:r>
      <w:r w:rsidRPr="00DA25F4">
        <w:rPr>
          <w:rFonts w:ascii="Arial" w:hAnsi="Arial" w:cs="Arial"/>
          <w:b/>
          <w:sz w:val="20"/>
          <w:szCs w:val="20"/>
        </w:rPr>
        <w:t>10</w:t>
      </w:r>
    </w:p>
    <w:p w:rsidR="00892458" w:rsidRPr="00DA25F4" w:rsidRDefault="00892458" w:rsidP="00892458">
      <w:pPr>
        <w:tabs>
          <w:tab w:val="decimal" w:pos="7088"/>
          <w:tab w:val="decimal" w:pos="9072"/>
        </w:tabs>
        <w:rPr>
          <w:rFonts w:ascii="Arial" w:hAnsi="Arial" w:cs="Arial"/>
          <w:bCs/>
          <w:sz w:val="20"/>
          <w:szCs w:val="20"/>
        </w:rPr>
      </w:pPr>
    </w:p>
    <w:p w:rsidR="00892458" w:rsidRPr="00DA25F4" w:rsidRDefault="00892458" w:rsidP="00892458">
      <w:pPr>
        <w:tabs>
          <w:tab w:val="decimal" w:pos="7088"/>
          <w:tab w:val="decimal" w:pos="9072"/>
        </w:tabs>
        <w:rPr>
          <w:rFonts w:ascii="Arial" w:hAnsi="Arial" w:cs="Arial"/>
          <w:bCs/>
          <w:sz w:val="20"/>
          <w:szCs w:val="20"/>
        </w:rPr>
      </w:pPr>
      <w:r w:rsidRPr="00DA25F4">
        <w:rPr>
          <w:rFonts w:ascii="Arial" w:hAnsi="Arial" w:cs="Arial"/>
          <w:bCs/>
          <w:sz w:val="20"/>
          <w:szCs w:val="20"/>
        </w:rPr>
        <w:t xml:space="preserve">Cari yıl vergi gideri </w:t>
      </w:r>
      <w:r w:rsidRPr="00DA25F4">
        <w:rPr>
          <w:rFonts w:ascii="Arial" w:hAnsi="Arial" w:cs="Arial"/>
          <w:bCs/>
          <w:sz w:val="20"/>
          <w:szCs w:val="20"/>
        </w:rPr>
        <w:tab/>
        <w:t>-</w:t>
      </w:r>
      <w:r w:rsidRPr="00DA25F4">
        <w:rPr>
          <w:rFonts w:ascii="Arial" w:hAnsi="Arial" w:cs="Arial"/>
          <w:bCs/>
          <w:sz w:val="20"/>
          <w:szCs w:val="20"/>
        </w:rPr>
        <w:tab/>
        <w:t>-</w:t>
      </w:r>
    </w:p>
    <w:p w:rsidR="00892458" w:rsidRPr="00DA25F4" w:rsidRDefault="00892458" w:rsidP="00892458">
      <w:pPr>
        <w:pBdr>
          <w:bottom w:val="single" w:sz="4" w:space="1" w:color="auto"/>
        </w:pBdr>
        <w:tabs>
          <w:tab w:val="decimal" w:pos="7088"/>
          <w:tab w:val="decimal" w:pos="9072"/>
        </w:tabs>
        <w:rPr>
          <w:rFonts w:ascii="Arial" w:hAnsi="Arial" w:cs="Arial"/>
          <w:bCs/>
          <w:sz w:val="20"/>
          <w:szCs w:val="20"/>
        </w:rPr>
      </w:pPr>
      <w:r w:rsidRPr="00DA25F4">
        <w:rPr>
          <w:rFonts w:ascii="Arial" w:hAnsi="Arial" w:cs="Arial"/>
          <w:bCs/>
          <w:sz w:val="20"/>
          <w:szCs w:val="20"/>
        </w:rPr>
        <w:t>Ertelenen vergi gideri/(geliri)</w:t>
      </w:r>
      <w:r w:rsidRPr="00DA25F4">
        <w:rPr>
          <w:rFonts w:ascii="Arial" w:hAnsi="Arial" w:cs="Arial"/>
          <w:bCs/>
          <w:sz w:val="20"/>
          <w:szCs w:val="20"/>
        </w:rPr>
        <w:tab/>
      </w:r>
      <w:r w:rsidR="00D356CE" w:rsidRPr="00DA25F4">
        <w:rPr>
          <w:rFonts w:ascii="Arial" w:hAnsi="Arial" w:cs="Arial"/>
          <w:bCs/>
          <w:sz w:val="20"/>
          <w:szCs w:val="20"/>
        </w:rPr>
        <w:t>(7.799</w:t>
      </w:r>
      <w:r w:rsidRPr="00DA25F4">
        <w:rPr>
          <w:rFonts w:ascii="Arial" w:hAnsi="Arial" w:cs="Arial"/>
          <w:bCs/>
          <w:sz w:val="20"/>
          <w:szCs w:val="20"/>
        </w:rPr>
        <w:t>)</w:t>
      </w:r>
      <w:r w:rsidRPr="00DA25F4">
        <w:rPr>
          <w:rFonts w:ascii="Arial" w:hAnsi="Arial" w:cs="Arial"/>
          <w:bCs/>
          <w:sz w:val="20"/>
          <w:szCs w:val="20"/>
        </w:rPr>
        <w:tab/>
      </w:r>
      <w:r w:rsidR="002D5275" w:rsidRPr="00DA25F4">
        <w:rPr>
          <w:rFonts w:ascii="Arial" w:hAnsi="Arial" w:cs="Arial"/>
          <w:bCs/>
          <w:sz w:val="20"/>
          <w:szCs w:val="20"/>
        </w:rPr>
        <w:t>(</w:t>
      </w:r>
      <w:r w:rsidR="00D356CE" w:rsidRPr="00DA25F4">
        <w:rPr>
          <w:rFonts w:ascii="Arial" w:hAnsi="Arial" w:cs="Arial"/>
          <w:bCs/>
          <w:sz w:val="20"/>
          <w:szCs w:val="20"/>
        </w:rPr>
        <w:t>2.505</w:t>
      </w:r>
      <w:r w:rsidR="002D5275" w:rsidRPr="00DA25F4">
        <w:rPr>
          <w:rFonts w:ascii="Arial" w:hAnsi="Arial" w:cs="Arial"/>
          <w:bCs/>
          <w:sz w:val="20"/>
          <w:szCs w:val="20"/>
        </w:rPr>
        <w:t>)</w:t>
      </w:r>
    </w:p>
    <w:p w:rsidR="00892458" w:rsidRPr="00DA25F4" w:rsidRDefault="00892458" w:rsidP="00892458">
      <w:pPr>
        <w:tabs>
          <w:tab w:val="decimal" w:pos="7088"/>
          <w:tab w:val="decimal" w:pos="9072"/>
        </w:tabs>
        <w:rPr>
          <w:rFonts w:ascii="Arial" w:hAnsi="Arial" w:cs="Arial"/>
          <w:b/>
          <w:sz w:val="20"/>
          <w:szCs w:val="20"/>
        </w:rPr>
      </w:pPr>
    </w:p>
    <w:p w:rsidR="00892458" w:rsidRPr="00DA25F4" w:rsidRDefault="00892458" w:rsidP="00892458">
      <w:pPr>
        <w:pBdr>
          <w:bottom w:val="single" w:sz="12" w:space="1" w:color="auto"/>
        </w:pBdr>
        <w:tabs>
          <w:tab w:val="decimal" w:pos="7088"/>
          <w:tab w:val="decimal" w:pos="9072"/>
        </w:tabs>
        <w:rPr>
          <w:rFonts w:ascii="Arial" w:hAnsi="Arial" w:cs="Arial"/>
          <w:b/>
          <w:sz w:val="20"/>
          <w:szCs w:val="20"/>
        </w:rPr>
      </w:pPr>
      <w:r w:rsidRPr="00DA25F4">
        <w:rPr>
          <w:rFonts w:ascii="Arial" w:hAnsi="Arial" w:cs="Arial"/>
          <w:b/>
          <w:sz w:val="20"/>
          <w:szCs w:val="20"/>
        </w:rPr>
        <w:t>Toplam vergi gideri</w:t>
      </w:r>
      <w:r w:rsidRPr="00DA25F4">
        <w:rPr>
          <w:rFonts w:ascii="Arial" w:hAnsi="Arial" w:cs="Arial"/>
          <w:b/>
          <w:sz w:val="20"/>
          <w:szCs w:val="20"/>
        </w:rPr>
        <w:tab/>
      </w:r>
      <w:r w:rsidR="00D356CE" w:rsidRPr="00DA25F4">
        <w:rPr>
          <w:rFonts w:ascii="Arial" w:hAnsi="Arial" w:cs="Arial"/>
          <w:b/>
          <w:sz w:val="20"/>
          <w:szCs w:val="20"/>
        </w:rPr>
        <w:t>(7.799</w:t>
      </w:r>
      <w:r w:rsidRPr="00DA25F4">
        <w:rPr>
          <w:rFonts w:ascii="Arial" w:hAnsi="Arial" w:cs="Arial"/>
          <w:b/>
          <w:sz w:val="20"/>
          <w:szCs w:val="20"/>
        </w:rPr>
        <w:t>)</w:t>
      </w:r>
      <w:r w:rsidRPr="00DA25F4">
        <w:rPr>
          <w:rFonts w:ascii="Arial" w:hAnsi="Arial" w:cs="Arial"/>
          <w:b/>
          <w:sz w:val="20"/>
          <w:szCs w:val="20"/>
        </w:rPr>
        <w:tab/>
      </w:r>
      <w:r w:rsidR="002D5275" w:rsidRPr="00DA25F4">
        <w:rPr>
          <w:rFonts w:ascii="Arial" w:hAnsi="Arial" w:cs="Arial"/>
          <w:b/>
          <w:sz w:val="20"/>
          <w:szCs w:val="20"/>
        </w:rPr>
        <w:t>(</w:t>
      </w:r>
      <w:r w:rsidR="00D356CE" w:rsidRPr="00DA25F4">
        <w:rPr>
          <w:rFonts w:ascii="Arial" w:hAnsi="Arial" w:cs="Arial"/>
          <w:b/>
          <w:sz w:val="20"/>
          <w:szCs w:val="20"/>
        </w:rPr>
        <w:t>2.505</w:t>
      </w:r>
      <w:r w:rsidR="002D5275" w:rsidRPr="00DA25F4">
        <w:rPr>
          <w:rFonts w:ascii="Arial" w:hAnsi="Arial" w:cs="Arial"/>
          <w:b/>
          <w:sz w:val="20"/>
          <w:szCs w:val="20"/>
        </w:rPr>
        <w:t>)</w:t>
      </w:r>
    </w:p>
    <w:bookmarkEnd w:id="96"/>
    <w:p w:rsidR="00892458" w:rsidRPr="00DA25F4" w:rsidRDefault="00892458" w:rsidP="00520105">
      <w:pPr>
        <w:widowControl w:val="0"/>
        <w:jc w:val="both"/>
        <w:rPr>
          <w:rFonts w:ascii="Arial" w:hAnsi="Arial" w:cs="Arial"/>
          <w:sz w:val="20"/>
          <w:szCs w:val="20"/>
        </w:rPr>
      </w:pPr>
    </w:p>
    <w:p w:rsidR="00FF526A" w:rsidRPr="00DA25F4" w:rsidRDefault="00FF526A">
      <w:pPr>
        <w:rPr>
          <w:rFonts w:ascii="Arial" w:hAnsi="Arial" w:cs="Arial"/>
          <w:sz w:val="20"/>
          <w:szCs w:val="20"/>
        </w:rPr>
      </w:pPr>
      <w:r w:rsidRPr="00DA25F4">
        <w:rPr>
          <w:rFonts w:ascii="Arial" w:hAnsi="Arial" w:cs="Arial"/>
          <w:sz w:val="20"/>
          <w:szCs w:val="20"/>
        </w:rPr>
        <w:br w:type="page"/>
      </w:r>
    </w:p>
    <w:p w:rsidR="00520105" w:rsidRPr="00DA25F4" w:rsidRDefault="00B35DF1" w:rsidP="00520105">
      <w:pPr>
        <w:pStyle w:val="Heading4"/>
        <w:keepNext w:val="0"/>
        <w:widowControl w:val="0"/>
        <w:tabs>
          <w:tab w:val="clear" w:pos="151"/>
          <w:tab w:val="clear" w:pos="288"/>
          <w:tab w:val="clear" w:pos="468"/>
          <w:tab w:val="clear" w:pos="7371"/>
          <w:tab w:val="clear" w:pos="8789"/>
        </w:tabs>
        <w:suppressAutoHyphens w:val="0"/>
        <w:rPr>
          <w:rFonts w:ascii="Arial" w:hAnsi="Arial" w:cs="Arial"/>
          <w:sz w:val="20"/>
        </w:rPr>
      </w:pPr>
      <w:r w:rsidRPr="00DA25F4">
        <w:rPr>
          <w:rFonts w:ascii="Arial" w:hAnsi="Arial" w:cs="Arial"/>
          <w:sz w:val="20"/>
        </w:rPr>
        <w:t>1</w:t>
      </w:r>
      <w:r w:rsidR="000C723A" w:rsidRPr="00DA25F4">
        <w:rPr>
          <w:rFonts w:ascii="Arial" w:hAnsi="Arial" w:cs="Arial"/>
          <w:sz w:val="20"/>
        </w:rPr>
        <w:t>2</w:t>
      </w:r>
      <w:r w:rsidR="008723F7" w:rsidRPr="00DA25F4">
        <w:rPr>
          <w:rFonts w:ascii="Arial" w:hAnsi="Arial" w:cs="Arial"/>
          <w:sz w:val="20"/>
        </w:rPr>
        <w:t>.</w:t>
      </w:r>
      <w:r w:rsidR="008723F7" w:rsidRPr="00DA25F4">
        <w:rPr>
          <w:rFonts w:ascii="Arial" w:hAnsi="Arial" w:cs="Arial"/>
          <w:sz w:val="20"/>
        </w:rPr>
        <w:tab/>
        <w:t>İLİŞKİLİ TARAF AÇIKLAMALARI</w:t>
      </w:r>
    </w:p>
    <w:p w:rsidR="00520105" w:rsidRPr="00DA25F4" w:rsidRDefault="00520105" w:rsidP="00520105">
      <w:pPr>
        <w:widowControl w:val="0"/>
        <w:jc w:val="both"/>
        <w:outlineLvl w:val="0"/>
        <w:rPr>
          <w:rFonts w:ascii="Arial" w:hAnsi="Arial" w:cs="Arial"/>
          <w:b/>
          <w:spacing w:val="-2"/>
          <w:sz w:val="20"/>
          <w:szCs w:val="20"/>
        </w:rPr>
      </w:pPr>
    </w:p>
    <w:p w:rsidR="00520105" w:rsidRPr="00DA25F4" w:rsidRDefault="00195716" w:rsidP="00520105">
      <w:pPr>
        <w:widowControl w:val="0"/>
        <w:jc w:val="both"/>
        <w:rPr>
          <w:rFonts w:ascii="Arial" w:hAnsi="Arial" w:cs="Arial"/>
          <w:sz w:val="20"/>
          <w:szCs w:val="20"/>
        </w:rPr>
      </w:pPr>
      <w:r w:rsidRPr="00DA25F4">
        <w:rPr>
          <w:rFonts w:ascii="Arial" w:hAnsi="Arial" w:cs="Arial"/>
          <w:bCs/>
          <w:spacing w:val="-2"/>
          <w:sz w:val="20"/>
          <w:szCs w:val="20"/>
        </w:rPr>
        <w:t>31 Mart 2011</w:t>
      </w:r>
      <w:r w:rsidR="003D4842" w:rsidRPr="00DA25F4">
        <w:rPr>
          <w:rFonts w:ascii="Arial" w:hAnsi="Arial" w:cs="Arial"/>
          <w:bCs/>
          <w:spacing w:val="-2"/>
          <w:sz w:val="20"/>
          <w:szCs w:val="20"/>
        </w:rPr>
        <w:t xml:space="preserve"> ve 31 Aralık </w:t>
      </w:r>
      <w:r w:rsidRPr="00DA25F4">
        <w:rPr>
          <w:rFonts w:ascii="Arial" w:hAnsi="Arial" w:cs="Arial"/>
          <w:bCs/>
          <w:spacing w:val="-2"/>
          <w:sz w:val="20"/>
          <w:szCs w:val="20"/>
        </w:rPr>
        <w:t>2010</w:t>
      </w:r>
      <w:r w:rsidR="003D4842" w:rsidRPr="00DA25F4">
        <w:rPr>
          <w:rFonts w:ascii="Arial" w:hAnsi="Arial" w:cs="Arial"/>
          <w:bCs/>
          <w:spacing w:val="-2"/>
          <w:sz w:val="20"/>
          <w:szCs w:val="20"/>
        </w:rPr>
        <w:t xml:space="preserve"> </w:t>
      </w:r>
      <w:r w:rsidR="003D4842" w:rsidRPr="00DA25F4">
        <w:rPr>
          <w:rFonts w:ascii="Arial" w:hAnsi="Arial" w:cs="Arial"/>
          <w:sz w:val="20"/>
          <w:szCs w:val="20"/>
        </w:rPr>
        <w:t>tarihleri itibariyle ilişkili taraflardan alacaklar, ilişkili taraflara borçlar ve ilişkili taraflarda bulunan nakit ve nakit benzeri değerlerin detayı aşağıdaki gibidir:</w:t>
      </w:r>
    </w:p>
    <w:p w:rsidR="00520105" w:rsidRPr="00DA25F4" w:rsidRDefault="00520105" w:rsidP="00520105">
      <w:pPr>
        <w:widowControl w:val="0"/>
        <w:jc w:val="both"/>
        <w:outlineLvl w:val="0"/>
        <w:rPr>
          <w:rFonts w:ascii="Arial" w:hAnsi="Arial" w:cs="Arial"/>
          <w:b/>
          <w:bCs/>
          <w:sz w:val="20"/>
          <w:szCs w:val="20"/>
          <w:lang w:eastAsia="tr-TR"/>
        </w:rPr>
      </w:pPr>
    </w:p>
    <w:p w:rsidR="00520105" w:rsidRPr="00DA25F4" w:rsidRDefault="003D4842" w:rsidP="00520105">
      <w:pPr>
        <w:widowControl w:val="0"/>
        <w:jc w:val="both"/>
        <w:outlineLvl w:val="0"/>
        <w:rPr>
          <w:rFonts w:ascii="Arial" w:hAnsi="Arial" w:cs="Arial"/>
          <w:b/>
          <w:bCs/>
          <w:sz w:val="20"/>
          <w:szCs w:val="20"/>
          <w:lang w:eastAsia="tr-TR"/>
        </w:rPr>
      </w:pPr>
      <w:r w:rsidRPr="00DA25F4">
        <w:rPr>
          <w:rFonts w:ascii="Arial" w:hAnsi="Arial" w:cs="Arial"/>
          <w:b/>
          <w:bCs/>
          <w:sz w:val="20"/>
          <w:szCs w:val="20"/>
          <w:lang w:eastAsia="tr-TR"/>
        </w:rPr>
        <w:t>İlişkili taraflardan alacaklar</w:t>
      </w:r>
    </w:p>
    <w:p w:rsidR="00520105" w:rsidRPr="00DA25F4" w:rsidRDefault="003D4842" w:rsidP="00802227">
      <w:pPr>
        <w:tabs>
          <w:tab w:val="right" w:pos="7371"/>
          <w:tab w:val="right" w:pos="9071"/>
        </w:tabs>
        <w:jc w:val="center"/>
        <w:rPr>
          <w:rFonts w:ascii="Arial" w:hAnsi="Arial" w:cs="Arial"/>
          <w:b/>
          <w:bCs/>
          <w:sz w:val="20"/>
          <w:szCs w:val="20"/>
          <w:lang w:eastAsia="tr-TR"/>
        </w:rPr>
      </w:pPr>
      <w:r w:rsidRPr="00DA25F4">
        <w:rPr>
          <w:rFonts w:ascii="Arial" w:hAnsi="Arial" w:cs="Arial"/>
          <w:b/>
          <w:bCs/>
          <w:sz w:val="20"/>
          <w:szCs w:val="20"/>
          <w:lang w:eastAsia="tr-TR"/>
        </w:rPr>
        <w:tab/>
      </w:r>
      <w:r w:rsidR="00195716" w:rsidRPr="00DA25F4">
        <w:rPr>
          <w:rFonts w:ascii="Arial" w:hAnsi="Arial" w:cs="Arial"/>
          <w:b/>
          <w:bCs/>
          <w:sz w:val="20"/>
          <w:szCs w:val="20"/>
          <w:lang w:eastAsia="tr-TR"/>
        </w:rPr>
        <w:t>31 Mart 2011</w:t>
      </w:r>
      <w:r w:rsidRPr="00DA25F4">
        <w:rPr>
          <w:rFonts w:ascii="Arial" w:hAnsi="Arial" w:cs="Arial"/>
          <w:b/>
          <w:bCs/>
          <w:sz w:val="20"/>
          <w:szCs w:val="20"/>
          <w:lang w:eastAsia="tr-TR"/>
        </w:rPr>
        <w:tab/>
        <w:t xml:space="preserve">31 Aralık </w:t>
      </w:r>
      <w:r w:rsidR="00195716" w:rsidRPr="00DA25F4">
        <w:rPr>
          <w:rFonts w:ascii="Arial" w:hAnsi="Arial" w:cs="Arial"/>
          <w:b/>
          <w:bCs/>
          <w:sz w:val="20"/>
          <w:szCs w:val="20"/>
          <w:lang w:eastAsia="tr-TR"/>
        </w:rPr>
        <w:t>2010</w:t>
      </w:r>
    </w:p>
    <w:p w:rsidR="00520105" w:rsidRPr="00DA25F4" w:rsidRDefault="003D4842" w:rsidP="00802227">
      <w:pPr>
        <w:tabs>
          <w:tab w:val="right" w:pos="7371"/>
          <w:tab w:val="right" w:pos="9071"/>
        </w:tabs>
        <w:rPr>
          <w:rFonts w:ascii="Arial" w:hAnsi="Arial" w:cs="Arial"/>
          <w:b/>
          <w:bCs/>
          <w:i/>
          <w:sz w:val="20"/>
          <w:szCs w:val="20"/>
          <w:lang w:eastAsia="tr-TR"/>
        </w:rPr>
      </w:pPr>
      <w:r w:rsidRPr="00DA25F4">
        <w:rPr>
          <w:rFonts w:ascii="Arial" w:hAnsi="Arial" w:cs="Arial"/>
          <w:b/>
          <w:i/>
          <w:sz w:val="20"/>
          <w:szCs w:val="20"/>
          <w:lang w:eastAsia="tr-TR"/>
        </w:rPr>
        <w:t>Ortaklar</w:t>
      </w:r>
      <w:r w:rsidR="008723F7" w:rsidRPr="00DA25F4">
        <w:rPr>
          <w:rFonts w:ascii="Arial" w:hAnsi="Arial" w:cs="Arial"/>
          <w:b/>
          <w:i/>
          <w:sz w:val="20"/>
          <w:szCs w:val="20"/>
          <w:lang w:eastAsia="tr-TR"/>
        </w:rPr>
        <w:tab/>
      </w:r>
      <w:r w:rsidR="008723F7" w:rsidRPr="00DA25F4">
        <w:rPr>
          <w:rFonts w:ascii="Arial" w:hAnsi="Arial" w:cs="Arial"/>
          <w:b/>
          <w:bCs/>
          <w:i/>
          <w:sz w:val="20"/>
          <w:szCs w:val="20"/>
          <w:lang w:eastAsia="tr-TR"/>
        </w:rPr>
        <w:tab/>
      </w:r>
    </w:p>
    <w:p w:rsidR="00520105" w:rsidRPr="00DA25F4" w:rsidRDefault="003D4842" w:rsidP="00802227">
      <w:pPr>
        <w:tabs>
          <w:tab w:val="right" w:pos="7371"/>
          <w:tab w:val="right" w:pos="9071"/>
        </w:tabs>
        <w:rPr>
          <w:rFonts w:ascii="Arial" w:hAnsi="Arial" w:cs="Arial"/>
          <w:sz w:val="20"/>
          <w:szCs w:val="20"/>
          <w:lang w:eastAsia="tr-TR"/>
        </w:rPr>
      </w:pPr>
      <w:r w:rsidRPr="00DA25F4">
        <w:rPr>
          <w:rFonts w:ascii="Arial" w:hAnsi="Arial" w:cs="Arial"/>
          <w:sz w:val="20"/>
          <w:szCs w:val="20"/>
          <w:lang w:eastAsia="tr-TR"/>
        </w:rPr>
        <w:t>Yapı Kredi Bankası A.Ş.</w:t>
      </w:r>
      <w:r w:rsidRPr="00DA25F4">
        <w:rPr>
          <w:rFonts w:ascii="Arial" w:hAnsi="Arial" w:cs="Arial"/>
          <w:sz w:val="20"/>
          <w:szCs w:val="20"/>
          <w:lang w:eastAsia="tr-TR"/>
        </w:rPr>
        <w:tab/>
      </w:r>
      <w:r w:rsidR="00861D85" w:rsidRPr="00DA25F4">
        <w:rPr>
          <w:rFonts w:ascii="Arial" w:hAnsi="Arial" w:cs="Arial"/>
          <w:sz w:val="20"/>
          <w:szCs w:val="20"/>
          <w:lang w:eastAsia="tr-TR"/>
        </w:rPr>
        <w:t>243.864</w:t>
      </w:r>
      <w:r w:rsidRPr="00DA25F4">
        <w:rPr>
          <w:rFonts w:ascii="Arial" w:hAnsi="Arial" w:cs="Arial"/>
          <w:sz w:val="20"/>
          <w:szCs w:val="20"/>
          <w:lang w:eastAsia="tr-TR"/>
        </w:rPr>
        <w:tab/>
      </w:r>
      <w:r w:rsidR="00313B24" w:rsidRPr="00DA25F4">
        <w:rPr>
          <w:rFonts w:ascii="Arial" w:hAnsi="Arial" w:cs="Arial"/>
          <w:sz w:val="20"/>
          <w:szCs w:val="20"/>
        </w:rPr>
        <w:t>776.541</w:t>
      </w:r>
    </w:p>
    <w:p w:rsidR="00760FF8" w:rsidRPr="00DA25F4" w:rsidRDefault="00760FF8" w:rsidP="00802227">
      <w:pPr>
        <w:tabs>
          <w:tab w:val="right" w:pos="7371"/>
          <w:tab w:val="right" w:pos="9071"/>
        </w:tabs>
        <w:rPr>
          <w:rFonts w:ascii="Arial" w:hAnsi="Arial" w:cs="Arial"/>
          <w:sz w:val="20"/>
          <w:szCs w:val="20"/>
          <w:lang w:eastAsia="tr-TR"/>
        </w:rPr>
      </w:pPr>
      <w:r w:rsidRPr="00DA25F4">
        <w:rPr>
          <w:rFonts w:ascii="Arial" w:hAnsi="Arial" w:cs="Arial"/>
          <w:sz w:val="20"/>
          <w:szCs w:val="20"/>
          <w:lang w:eastAsia="tr-TR"/>
        </w:rPr>
        <w:t xml:space="preserve">Koray İnşaat </w:t>
      </w:r>
      <w:proofErr w:type="spellStart"/>
      <w:r w:rsidRPr="00DA25F4">
        <w:rPr>
          <w:rFonts w:ascii="Arial" w:hAnsi="Arial" w:cs="Arial"/>
          <w:sz w:val="20"/>
          <w:szCs w:val="20"/>
          <w:lang w:eastAsia="tr-TR"/>
        </w:rPr>
        <w:t>Sanayii</w:t>
      </w:r>
      <w:proofErr w:type="spellEnd"/>
      <w:r w:rsidRPr="00DA25F4">
        <w:rPr>
          <w:rFonts w:ascii="Arial" w:hAnsi="Arial" w:cs="Arial"/>
          <w:sz w:val="20"/>
          <w:szCs w:val="20"/>
          <w:lang w:eastAsia="tr-TR"/>
        </w:rPr>
        <w:t xml:space="preserve"> ve Ticaret A.Ş.</w:t>
      </w:r>
      <w:r w:rsidRPr="00DA25F4">
        <w:rPr>
          <w:rFonts w:ascii="Arial" w:hAnsi="Arial" w:cs="Arial"/>
          <w:sz w:val="20"/>
          <w:szCs w:val="20"/>
          <w:lang w:eastAsia="tr-TR"/>
        </w:rPr>
        <w:tab/>
      </w:r>
      <w:r w:rsidR="00861D85" w:rsidRPr="00DA25F4">
        <w:rPr>
          <w:rFonts w:ascii="Arial" w:hAnsi="Arial" w:cs="Arial"/>
          <w:sz w:val="20"/>
          <w:szCs w:val="20"/>
          <w:lang w:eastAsia="tr-TR"/>
        </w:rPr>
        <w:t>26.010</w:t>
      </w:r>
      <w:r w:rsidRPr="00DA25F4">
        <w:rPr>
          <w:rFonts w:ascii="Arial" w:hAnsi="Arial" w:cs="Arial"/>
          <w:sz w:val="20"/>
          <w:szCs w:val="20"/>
          <w:lang w:eastAsia="tr-TR"/>
        </w:rPr>
        <w:tab/>
      </w:r>
      <w:r w:rsidR="00313B24" w:rsidRPr="00DA25F4">
        <w:rPr>
          <w:rFonts w:ascii="Arial" w:hAnsi="Arial" w:cs="Arial"/>
          <w:sz w:val="20"/>
          <w:szCs w:val="20"/>
        </w:rPr>
        <w:t>12.990</w:t>
      </w:r>
    </w:p>
    <w:p w:rsidR="00760FF8" w:rsidRPr="00DA25F4" w:rsidRDefault="00760FF8" w:rsidP="00802227">
      <w:pPr>
        <w:tabs>
          <w:tab w:val="right" w:pos="7371"/>
          <w:tab w:val="right" w:pos="9071"/>
        </w:tabs>
        <w:rPr>
          <w:rFonts w:ascii="Arial" w:hAnsi="Arial" w:cs="Arial"/>
          <w:sz w:val="20"/>
          <w:szCs w:val="20"/>
          <w:lang w:eastAsia="tr-TR"/>
        </w:rPr>
      </w:pPr>
      <w:r w:rsidRPr="00DA25F4">
        <w:rPr>
          <w:rFonts w:ascii="Arial" w:hAnsi="Arial" w:cs="Arial"/>
          <w:sz w:val="20"/>
          <w:szCs w:val="20"/>
          <w:lang w:eastAsia="tr-TR"/>
        </w:rPr>
        <w:t>Koray Yapı Endüstrisi ve Ticaret A.Ş.</w:t>
      </w:r>
      <w:r w:rsidRPr="00DA25F4">
        <w:rPr>
          <w:rFonts w:ascii="Arial" w:hAnsi="Arial" w:cs="Arial"/>
          <w:sz w:val="20"/>
          <w:szCs w:val="20"/>
          <w:lang w:eastAsia="tr-TR"/>
        </w:rPr>
        <w:tab/>
      </w:r>
      <w:r w:rsidR="00861D85" w:rsidRPr="00DA25F4">
        <w:rPr>
          <w:rFonts w:ascii="Arial" w:hAnsi="Arial" w:cs="Arial"/>
          <w:sz w:val="20"/>
          <w:szCs w:val="20"/>
          <w:lang w:eastAsia="tr-TR"/>
        </w:rPr>
        <w:t>13.899</w:t>
      </w:r>
      <w:r w:rsidRPr="00DA25F4">
        <w:rPr>
          <w:rFonts w:ascii="Arial" w:hAnsi="Arial" w:cs="Arial"/>
          <w:sz w:val="20"/>
          <w:szCs w:val="20"/>
          <w:lang w:eastAsia="tr-TR"/>
        </w:rPr>
        <w:tab/>
      </w:r>
      <w:r w:rsidR="00313B24" w:rsidRPr="00DA25F4">
        <w:rPr>
          <w:rFonts w:ascii="Arial" w:hAnsi="Arial" w:cs="Arial"/>
          <w:sz w:val="20"/>
          <w:szCs w:val="20"/>
        </w:rPr>
        <w:t>21.657</w:t>
      </w:r>
    </w:p>
    <w:p w:rsidR="00313B24" w:rsidRPr="00DA25F4" w:rsidRDefault="008723F7" w:rsidP="00802227">
      <w:pPr>
        <w:tabs>
          <w:tab w:val="right" w:pos="7371"/>
          <w:tab w:val="right" w:pos="9071"/>
        </w:tabs>
        <w:rPr>
          <w:rFonts w:ascii="Arial" w:hAnsi="Arial" w:cs="Arial"/>
          <w:b/>
          <w:i/>
          <w:sz w:val="20"/>
          <w:szCs w:val="20"/>
          <w:lang w:eastAsia="tr-TR"/>
        </w:rPr>
      </w:pPr>
      <w:r w:rsidRPr="00DA25F4">
        <w:rPr>
          <w:rFonts w:ascii="Arial" w:hAnsi="Arial" w:cs="Arial"/>
          <w:b/>
          <w:i/>
          <w:sz w:val="20"/>
          <w:szCs w:val="20"/>
          <w:lang w:eastAsia="tr-TR"/>
        </w:rPr>
        <w:t xml:space="preserve">Diğer </w:t>
      </w:r>
    </w:p>
    <w:p w:rsidR="00520105" w:rsidRPr="00DA25F4" w:rsidRDefault="003D4842" w:rsidP="00802227">
      <w:pPr>
        <w:tabs>
          <w:tab w:val="right" w:pos="7371"/>
          <w:tab w:val="right" w:pos="9071"/>
        </w:tabs>
        <w:rPr>
          <w:rFonts w:ascii="Arial" w:hAnsi="Arial" w:cs="Arial"/>
          <w:sz w:val="20"/>
          <w:szCs w:val="20"/>
          <w:lang w:eastAsia="tr-TR"/>
        </w:rPr>
      </w:pPr>
      <w:r w:rsidRPr="00DA25F4">
        <w:rPr>
          <w:rFonts w:ascii="Arial" w:hAnsi="Arial" w:cs="Arial"/>
          <w:sz w:val="20"/>
          <w:szCs w:val="20"/>
          <w:lang w:eastAsia="tr-TR"/>
        </w:rPr>
        <w:t>Yapı Kredi Emeklilik A.Ş.</w:t>
      </w:r>
      <w:r w:rsidRPr="00DA25F4">
        <w:rPr>
          <w:rFonts w:ascii="Arial" w:hAnsi="Arial" w:cs="Arial"/>
          <w:sz w:val="20"/>
          <w:szCs w:val="20"/>
          <w:lang w:eastAsia="tr-TR"/>
        </w:rPr>
        <w:tab/>
      </w:r>
      <w:r w:rsidR="00861D85" w:rsidRPr="00DA25F4">
        <w:rPr>
          <w:rFonts w:ascii="Arial" w:hAnsi="Arial" w:cs="Arial"/>
          <w:sz w:val="20"/>
          <w:szCs w:val="20"/>
          <w:lang w:eastAsia="tr-TR"/>
        </w:rPr>
        <w:t>14.607</w:t>
      </w:r>
      <w:r w:rsidRPr="00DA25F4">
        <w:rPr>
          <w:rFonts w:ascii="Arial" w:hAnsi="Arial" w:cs="Arial"/>
          <w:sz w:val="20"/>
          <w:szCs w:val="20"/>
          <w:lang w:eastAsia="tr-TR"/>
        </w:rPr>
        <w:tab/>
      </w:r>
      <w:r w:rsidR="00861D85" w:rsidRPr="00DA25F4">
        <w:rPr>
          <w:rFonts w:ascii="Arial" w:hAnsi="Arial" w:cs="Arial"/>
          <w:sz w:val="20"/>
          <w:szCs w:val="20"/>
        </w:rPr>
        <w:t>12.819</w:t>
      </w:r>
    </w:p>
    <w:p w:rsidR="00520105" w:rsidRPr="00DA25F4" w:rsidRDefault="003D4842" w:rsidP="00802227">
      <w:pPr>
        <w:tabs>
          <w:tab w:val="right" w:pos="7371"/>
          <w:tab w:val="right" w:pos="9071"/>
        </w:tabs>
        <w:rPr>
          <w:rFonts w:ascii="Arial" w:hAnsi="Arial" w:cs="Arial"/>
          <w:sz w:val="20"/>
          <w:szCs w:val="20"/>
          <w:lang w:eastAsia="tr-TR"/>
        </w:rPr>
      </w:pPr>
      <w:r w:rsidRPr="00DA25F4">
        <w:rPr>
          <w:rFonts w:ascii="Arial" w:hAnsi="Arial" w:cs="Arial"/>
          <w:sz w:val="20"/>
          <w:szCs w:val="20"/>
          <w:lang w:eastAsia="tr-TR"/>
        </w:rPr>
        <w:t>Yapı Kredi Yatırım</w:t>
      </w:r>
      <w:r w:rsidR="00741B6C" w:rsidRPr="00DA25F4">
        <w:rPr>
          <w:rFonts w:ascii="Arial" w:hAnsi="Arial" w:cs="Arial"/>
          <w:sz w:val="20"/>
          <w:szCs w:val="20"/>
          <w:lang w:eastAsia="tr-TR"/>
        </w:rPr>
        <w:t xml:space="preserve"> Menkul Değerler</w:t>
      </w:r>
      <w:r w:rsidRPr="00DA25F4">
        <w:rPr>
          <w:rFonts w:ascii="Arial" w:hAnsi="Arial" w:cs="Arial"/>
          <w:sz w:val="20"/>
          <w:szCs w:val="20"/>
          <w:lang w:eastAsia="tr-TR"/>
        </w:rPr>
        <w:t xml:space="preserve"> A.Ş.</w:t>
      </w:r>
      <w:r w:rsidRPr="00DA25F4">
        <w:rPr>
          <w:rFonts w:ascii="Arial" w:hAnsi="Arial" w:cs="Arial"/>
          <w:sz w:val="20"/>
          <w:szCs w:val="20"/>
          <w:lang w:eastAsia="tr-TR"/>
        </w:rPr>
        <w:tab/>
      </w:r>
      <w:r w:rsidR="00861D85" w:rsidRPr="00DA25F4">
        <w:rPr>
          <w:rFonts w:ascii="Arial" w:hAnsi="Arial" w:cs="Arial"/>
          <w:sz w:val="20"/>
          <w:szCs w:val="20"/>
          <w:lang w:eastAsia="tr-TR"/>
        </w:rPr>
        <w:t>17.479</w:t>
      </w:r>
      <w:r w:rsidRPr="00DA25F4">
        <w:rPr>
          <w:rFonts w:ascii="Arial" w:hAnsi="Arial" w:cs="Arial"/>
          <w:sz w:val="20"/>
          <w:szCs w:val="20"/>
          <w:lang w:eastAsia="tr-TR"/>
        </w:rPr>
        <w:tab/>
      </w:r>
      <w:r w:rsidR="00861D85" w:rsidRPr="00DA25F4">
        <w:rPr>
          <w:rFonts w:ascii="Arial" w:hAnsi="Arial" w:cs="Arial"/>
          <w:sz w:val="20"/>
          <w:szCs w:val="20"/>
        </w:rPr>
        <w:t>17.479</w:t>
      </w:r>
    </w:p>
    <w:p w:rsidR="00520105" w:rsidRPr="00DA25F4" w:rsidRDefault="003D4842" w:rsidP="00802227">
      <w:pPr>
        <w:tabs>
          <w:tab w:val="right" w:pos="7371"/>
          <w:tab w:val="right" w:pos="9071"/>
        </w:tabs>
        <w:rPr>
          <w:rFonts w:ascii="Arial" w:hAnsi="Arial" w:cs="Arial"/>
          <w:sz w:val="20"/>
          <w:szCs w:val="20"/>
          <w:lang w:eastAsia="tr-TR"/>
        </w:rPr>
      </w:pPr>
      <w:r w:rsidRPr="00DA25F4">
        <w:rPr>
          <w:rFonts w:ascii="Arial" w:hAnsi="Arial" w:cs="Arial"/>
          <w:sz w:val="20"/>
          <w:szCs w:val="20"/>
          <w:lang w:eastAsia="tr-TR"/>
        </w:rPr>
        <w:t>Yapı Kredi Sigorta A.Ş.</w:t>
      </w:r>
      <w:r w:rsidRPr="00DA25F4">
        <w:rPr>
          <w:rFonts w:ascii="Arial" w:hAnsi="Arial" w:cs="Arial"/>
          <w:sz w:val="20"/>
          <w:szCs w:val="20"/>
          <w:lang w:eastAsia="tr-TR"/>
        </w:rPr>
        <w:tab/>
      </w:r>
      <w:r w:rsidR="00861D85" w:rsidRPr="00DA25F4">
        <w:rPr>
          <w:rFonts w:ascii="Arial" w:hAnsi="Arial" w:cs="Arial"/>
          <w:sz w:val="20"/>
          <w:szCs w:val="20"/>
          <w:lang w:eastAsia="tr-TR"/>
        </w:rPr>
        <w:t>-</w:t>
      </w:r>
      <w:r w:rsidRPr="00DA25F4">
        <w:rPr>
          <w:rFonts w:ascii="Arial" w:hAnsi="Arial" w:cs="Arial"/>
          <w:sz w:val="20"/>
          <w:szCs w:val="20"/>
          <w:lang w:eastAsia="tr-TR"/>
        </w:rPr>
        <w:tab/>
      </w:r>
      <w:r w:rsidR="00861D85" w:rsidRPr="00DA25F4">
        <w:rPr>
          <w:rFonts w:ascii="Arial" w:hAnsi="Arial" w:cs="Arial"/>
          <w:sz w:val="20"/>
          <w:szCs w:val="20"/>
          <w:lang w:eastAsia="tr-TR"/>
        </w:rPr>
        <w:t>-</w:t>
      </w:r>
    </w:p>
    <w:p w:rsidR="00520105" w:rsidRPr="00DA25F4" w:rsidRDefault="003D4842" w:rsidP="00802227">
      <w:pPr>
        <w:tabs>
          <w:tab w:val="right" w:pos="7371"/>
          <w:tab w:val="right" w:pos="9071"/>
        </w:tabs>
        <w:rPr>
          <w:rFonts w:ascii="Arial" w:hAnsi="Arial" w:cs="Arial"/>
          <w:sz w:val="20"/>
          <w:szCs w:val="20"/>
          <w:lang w:eastAsia="tr-TR"/>
        </w:rPr>
      </w:pPr>
      <w:r w:rsidRPr="00DA25F4">
        <w:rPr>
          <w:rFonts w:ascii="Arial" w:hAnsi="Arial" w:cs="Arial"/>
          <w:sz w:val="20"/>
          <w:szCs w:val="20"/>
          <w:lang w:eastAsia="tr-TR"/>
        </w:rPr>
        <w:t>Koray Sigorta Aracılık Hizmetleri A.Ş.</w:t>
      </w:r>
      <w:r w:rsidRPr="00DA25F4">
        <w:rPr>
          <w:rFonts w:ascii="Arial" w:hAnsi="Arial" w:cs="Arial"/>
          <w:sz w:val="20"/>
          <w:szCs w:val="20"/>
          <w:lang w:eastAsia="tr-TR"/>
        </w:rPr>
        <w:tab/>
      </w:r>
      <w:r w:rsidR="00637BAB" w:rsidRPr="00DA25F4">
        <w:rPr>
          <w:rFonts w:ascii="Arial" w:hAnsi="Arial" w:cs="Arial"/>
          <w:sz w:val="20"/>
          <w:szCs w:val="20"/>
          <w:lang w:eastAsia="tr-TR"/>
        </w:rPr>
        <w:t>-</w:t>
      </w:r>
      <w:r w:rsidR="00861D85" w:rsidRPr="00DA25F4">
        <w:rPr>
          <w:rFonts w:ascii="Arial" w:hAnsi="Arial" w:cs="Arial"/>
          <w:sz w:val="20"/>
          <w:szCs w:val="20"/>
          <w:lang w:eastAsia="tr-TR"/>
        </w:rPr>
        <w:tab/>
        <w:t>-</w:t>
      </w:r>
    </w:p>
    <w:p w:rsidR="00520105" w:rsidRPr="00DA25F4" w:rsidRDefault="003D4842" w:rsidP="00802227">
      <w:pPr>
        <w:pBdr>
          <w:bottom w:val="single" w:sz="4" w:space="1" w:color="auto"/>
        </w:pBdr>
        <w:tabs>
          <w:tab w:val="right" w:pos="7371"/>
          <w:tab w:val="right" w:pos="9071"/>
        </w:tabs>
        <w:rPr>
          <w:rFonts w:ascii="Arial" w:hAnsi="Arial" w:cs="Arial"/>
          <w:sz w:val="20"/>
          <w:szCs w:val="20"/>
          <w:lang w:eastAsia="tr-TR"/>
        </w:rPr>
      </w:pPr>
      <w:r w:rsidRPr="00DA25F4">
        <w:rPr>
          <w:rFonts w:ascii="Arial" w:hAnsi="Arial" w:cs="Arial"/>
          <w:sz w:val="20"/>
          <w:szCs w:val="20"/>
          <w:lang w:eastAsia="tr-TR"/>
        </w:rPr>
        <w:t>Diğer </w:t>
      </w:r>
      <w:r w:rsidRPr="00DA25F4">
        <w:rPr>
          <w:rFonts w:ascii="Arial" w:hAnsi="Arial" w:cs="Arial"/>
          <w:sz w:val="20"/>
          <w:szCs w:val="20"/>
          <w:lang w:eastAsia="tr-TR"/>
        </w:rPr>
        <w:tab/>
      </w:r>
      <w:r w:rsidR="00FD78E3" w:rsidRPr="00DA25F4">
        <w:rPr>
          <w:rFonts w:ascii="Arial" w:hAnsi="Arial" w:cs="Arial"/>
          <w:sz w:val="20"/>
          <w:szCs w:val="20"/>
          <w:lang w:eastAsia="tr-TR"/>
        </w:rPr>
        <w:t>34.194</w:t>
      </w:r>
      <w:r w:rsidR="00FD78E3" w:rsidRPr="00DA25F4">
        <w:rPr>
          <w:rFonts w:ascii="Arial" w:hAnsi="Arial" w:cs="Arial"/>
          <w:sz w:val="20"/>
          <w:szCs w:val="20"/>
          <w:lang w:eastAsia="tr-TR"/>
        </w:rPr>
        <w:tab/>
        <w:t>34.194</w:t>
      </w:r>
    </w:p>
    <w:p w:rsidR="00520105" w:rsidRPr="00DA25F4" w:rsidRDefault="003D4842" w:rsidP="00802227">
      <w:pPr>
        <w:tabs>
          <w:tab w:val="right" w:pos="7371"/>
          <w:tab w:val="right" w:pos="9071"/>
        </w:tabs>
        <w:rPr>
          <w:rFonts w:ascii="Arial" w:hAnsi="Arial" w:cs="Arial"/>
          <w:sz w:val="20"/>
          <w:szCs w:val="20"/>
          <w:lang w:eastAsia="tr-TR"/>
        </w:rPr>
      </w:pPr>
      <w:r w:rsidRPr="00DA25F4">
        <w:rPr>
          <w:rFonts w:ascii="Arial" w:hAnsi="Arial" w:cs="Arial"/>
          <w:sz w:val="20"/>
          <w:szCs w:val="20"/>
          <w:lang w:eastAsia="tr-TR"/>
        </w:rPr>
        <w:tab/>
      </w:r>
      <w:r w:rsidRPr="00DA25F4">
        <w:rPr>
          <w:rFonts w:ascii="Arial" w:hAnsi="Arial" w:cs="Arial"/>
          <w:sz w:val="20"/>
          <w:szCs w:val="20"/>
          <w:lang w:eastAsia="tr-TR"/>
        </w:rPr>
        <w:tab/>
      </w:r>
    </w:p>
    <w:p w:rsidR="00520105" w:rsidRPr="00DA25F4" w:rsidRDefault="003D4842" w:rsidP="00802227">
      <w:pPr>
        <w:pBdr>
          <w:bottom w:val="single" w:sz="12" w:space="1" w:color="auto"/>
        </w:pBdr>
        <w:tabs>
          <w:tab w:val="right" w:pos="7371"/>
          <w:tab w:val="right" w:pos="9071"/>
        </w:tabs>
        <w:rPr>
          <w:rFonts w:ascii="Arial" w:hAnsi="Arial" w:cs="Arial"/>
          <w:b/>
          <w:bCs/>
          <w:sz w:val="20"/>
          <w:szCs w:val="20"/>
          <w:lang w:eastAsia="tr-TR"/>
        </w:rPr>
      </w:pPr>
      <w:r w:rsidRPr="00DA25F4">
        <w:rPr>
          <w:rFonts w:ascii="Arial" w:hAnsi="Arial" w:cs="Arial"/>
          <w:sz w:val="20"/>
          <w:szCs w:val="20"/>
          <w:lang w:eastAsia="tr-TR"/>
        </w:rPr>
        <w:t>  </w:t>
      </w:r>
      <w:r w:rsidRPr="00DA25F4">
        <w:rPr>
          <w:rFonts w:ascii="Arial" w:hAnsi="Arial" w:cs="Arial"/>
          <w:sz w:val="20"/>
          <w:szCs w:val="20"/>
          <w:lang w:eastAsia="tr-TR"/>
        </w:rPr>
        <w:tab/>
      </w:r>
      <w:r w:rsidR="00861D85" w:rsidRPr="00DA25F4">
        <w:rPr>
          <w:rFonts w:ascii="Arial" w:hAnsi="Arial" w:cs="Arial"/>
          <w:b/>
          <w:sz w:val="20"/>
          <w:szCs w:val="20"/>
          <w:lang w:eastAsia="tr-TR"/>
        </w:rPr>
        <w:t>350.05</w:t>
      </w:r>
      <w:r w:rsidR="00917BB1" w:rsidRPr="00DA25F4">
        <w:rPr>
          <w:rFonts w:ascii="Arial" w:hAnsi="Arial" w:cs="Arial"/>
          <w:b/>
          <w:sz w:val="20"/>
          <w:szCs w:val="20"/>
          <w:lang w:eastAsia="tr-TR"/>
        </w:rPr>
        <w:t>3</w:t>
      </w:r>
      <w:r w:rsidR="00861D85" w:rsidRPr="00DA25F4">
        <w:rPr>
          <w:rFonts w:ascii="Arial" w:hAnsi="Arial" w:cs="Arial"/>
          <w:b/>
          <w:bCs/>
          <w:sz w:val="20"/>
          <w:szCs w:val="20"/>
          <w:lang w:eastAsia="tr-TR"/>
        </w:rPr>
        <w:tab/>
        <w:t>875.680</w:t>
      </w:r>
    </w:p>
    <w:p w:rsidR="003A21E3" w:rsidRPr="00DA25F4" w:rsidRDefault="003A21E3">
      <w:pPr>
        <w:rPr>
          <w:rFonts w:ascii="Arial" w:hAnsi="Arial" w:cs="Arial"/>
          <w:b/>
          <w:bCs/>
          <w:sz w:val="20"/>
          <w:szCs w:val="20"/>
          <w:lang w:eastAsia="tr-TR"/>
        </w:rPr>
      </w:pPr>
    </w:p>
    <w:p w:rsidR="00520105" w:rsidRPr="00DA25F4" w:rsidRDefault="003D4842" w:rsidP="00520105">
      <w:pPr>
        <w:widowControl w:val="0"/>
        <w:tabs>
          <w:tab w:val="decimal" w:pos="7088"/>
          <w:tab w:val="decimal" w:pos="9071"/>
        </w:tabs>
        <w:jc w:val="both"/>
        <w:outlineLvl w:val="0"/>
        <w:rPr>
          <w:rFonts w:ascii="Arial" w:hAnsi="Arial" w:cs="Arial"/>
          <w:b/>
          <w:bCs/>
          <w:sz w:val="20"/>
          <w:szCs w:val="20"/>
          <w:lang w:eastAsia="tr-TR"/>
        </w:rPr>
      </w:pPr>
      <w:r w:rsidRPr="00DA25F4">
        <w:rPr>
          <w:rFonts w:ascii="Arial" w:hAnsi="Arial" w:cs="Arial"/>
          <w:b/>
          <w:bCs/>
          <w:sz w:val="20"/>
          <w:szCs w:val="20"/>
          <w:lang w:eastAsia="tr-TR"/>
        </w:rPr>
        <w:t>İlişkili taraflara borçlar</w:t>
      </w:r>
    </w:p>
    <w:p w:rsidR="00520105" w:rsidRPr="00DA25F4" w:rsidRDefault="003D4842" w:rsidP="00802227">
      <w:pPr>
        <w:tabs>
          <w:tab w:val="right" w:pos="7371"/>
          <w:tab w:val="right" w:pos="9071"/>
        </w:tabs>
        <w:jc w:val="center"/>
        <w:rPr>
          <w:rFonts w:ascii="Arial" w:hAnsi="Arial" w:cs="Arial"/>
          <w:b/>
          <w:bCs/>
          <w:sz w:val="20"/>
          <w:szCs w:val="20"/>
          <w:lang w:eastAsia="tr-TR"/>
        </w:rPr>
      </w:pPr>
      <w:r w:rsidRPr="00DA25F4">
        <w:rPr>
          <w:rFonts w:ascii="Arial" w:hAnsi="Arial" w:cs="Arial"/>
          <w:b/>
          <w:bCs/>
          <w:sz w:val="20"/>
          <w:szCs w:val="20"/>
          <w:lang w:eastAsia="tr-TR"/>
        </w:rPr>
        <w:tab/>
      </w:r>
      <w:r w:rsidR="00195716" w:rsidRPr="00DA25F4">
        <w:rPr>
          <w:rFonts w:ascii="Arial" w:hAnsi="Arial" w:cs="Arial"/>
          <w:b/>
          <w:bCs/>
          <w:sz w:val="20"/>
          <w:szCs w:val="20"/>
          <w:lang w:eastAsia="tr-TR"/>
        </w:rPr>
        <w:t>31 Mart 2011</w:t>
      </w:r>
      <w:r w:rsidRPr="00DA25F4">
        <w:rPr>
          <w:rFonts w:ascii="Arial" w:hAnsi="Arial" w:cs="Arial"/>
          <w:b/>
          <w:bCs/>
          <w:sz w:val="20"/>
          <w:szCs w:val="20"/>
          <w:lang w:eastAsia="tr-TR"/>
        </w:rPr>
        <w:tab/>
        <w:t xml:space="preserve">31 Aralık </w:t>
      </w:r>
      <w:r w:rsidR="00195716" w:rsidRPr="00DA25F4">
        <w:rPr>
          <w:rFonts w:ascii="Arial" w:hAnsi="Arial" w:cs="Arial"/>
          <w:b/>
          <w:bCs/>
          <w:sz w:val="20"/>
          <w:szCs w:val="20"/>
          <w:lang w:eastAsia="tr-TR"/>
        </w:rPr>
        <w:t>2010</w:t>
      </w:r>
    </w:p>
    <w:p w:rsidR="00861D85" w:rsidRPr="00DA25F4" w:rsidRDefault="00861D85" w:rsidP="00861D85">
      <w:pPr>
        <w:widowControl w:val="0"/>
        <w:pBdr>
          <w:bottom w:val="single" w:sz="4" w:space="1" w:color="auto"/>
        </w:pBdr>
        <w:tabs>
          <w:tab w:val="decimal" w:pos="7088"/>
          <w:tab w:val="decimal" w:pos="9071"/>
        </w:tabs>
        <w:rPr>
          <w:rFonts w:ascii="Arial" w:hAnsi="Arial" w:cs="Arial"/>
          <w:b/>
          <w:i/>
          <w:sz w:val="20"/>
          <w:szCs w:val="20"/>
        </w:rPr>
      </w:pPr>
      <w:r w:rsidRPr="00DA25F4">
        <w:rPr>
          <w:rFonts w:ascii="Arial" w:hAnsi="Arial" w:cs="Arial"/>
          <w:b/>
          <w:i/>
          <w:sz w:val="20"/>
          <w:szCs w:val="20"/>
        </w:rPr>
        <w:t>Ortaklar</w:t>
      </w:r>
    </w:p>
    <w:p w:rsidR="00861D85" w:rsidRPr="00DA25F4" w:rsidRDefault="00861D85" w:rsidP="00861D85">
      <w:pPr>
        <w:widowControl w:val="0"/>
        <w:pBdr>
          <w:bottom w:val="single" w:sz="4" w:space="1" w:color="auto"/>
        </w:pBdr>
        <w:tabs>
          <w:tab w:val="decimal" w:pos="7371"/>
          <w:tab w:val="decimal" w:pos="9071"/>
        </w:tabs>
        <w:jc w:val="both"/>
        <w:rPr>
          <w:rFonts w:ascii="Arial" w:hAnsi="Arial" w:cs="Arial"/>
          <w:sz w:val="20"/>
          <w:szCs w:val="20"/>
        </w:rPr>
      </w:pPr>
      <w:r w:rsidRPr="00DA25F4">
        <w:rPr>
          <w:rFonts w:ascii="Arial" w:hAnsi="Arial" w:cs="Arial"/>
          <w:sz w:val="20"/>
          <w:szCs w:val="20"/>
        </w:rPr>
        <w:t xml:space="preserve">Yapı Kredi Bankası         </w:t>
      </w:r>
      <w:r w:rsidRPr="00DA25F4">
        <w:rPr>
          <w:rFonts w:ascii="Arial" w:hAnsi="Arial" w:cs="Arial"/>
          <w:sz w:val="20"/>
          <w:szCs w:val="20"/>
        </w:rPr>
        <w:tab/>
        <w:t>617.984</w:t>
      </w:r>
      <w:r w:rsidRPr="00DA25F4">
        <w:rPr>
          <w:rFonts w:ascii="Arial" w:hAnsi="Arial" w:cs="Arial"/>
          <w:sz w:val="20"/>
          <w:szCs w:val="20"/>
        </w:rPr>
        <w:tab/>
        <w:t>250.373</w:t>
      </w:r>
    </w:p>
    <w:p w:rsidR="00861D85" w:rsidRPr="00DA25F4" w:rsidRDefault="00861D85" w:rsidP="00861D85">
      <w:pPr>
        <w:widowControl w:val="0"/>
        <w:pBdr>
          <w:bottom w:val="single" w:sz="4" w:space="1" w:color="auto"/>
        </w:pBdr>
        <w:tabs>
          <w:tab w:val="decimal" w:pos="7371"/>
          <w:tab w:val="decimal" w:pos="9071"/>
        </w:tabs>
        <w:jc w:val="both"/>
        <w:rPr>
          <w:rFonts w:ascii="Arial" w:hAnsi="Arial" w:cs="Arial"/>
          <w:sz w:val="20"/>
          <w:szCs w:val="20"/>
        </w:rPr>
      </w:pPr>
      <w:r w:rsidRPr="00DA25F4">
        <w:rPr>
          <w:rFonts w:ascii="Arial" w:hAnsi="Arial" w:cs="Arial"/>
          <w:sz w:val="20"/>
          <w:szCs w:val="20"/>
        </w:rPr>
        <w:t>Koray Yapı Endüstrisi A.Ş.</w:t>
      </w:r>
      <w:r w:rsidRPr="00DA25F4">
        <w:rPr>
          <w:rFonts w:ascii="Arial" w:hAnsi="Arial" w:cs="Arial"/>
          <w:sz w:val="20"/>
          <w:szCs w:val="20"/>
        </w:rPr>
        <w:tab/>
        <w:t>218.736</w:t>
      </w:r>
      <w:r w:rsidRPr="00DA25F4">
        <w:rPr>
          <w:rFonts w:ascii="Arial" w:hAnsi="Arial" w:cs="Arial"/>
          <w:sz w:val="20"/>
          <w:szCs w:val="20"/>
        </w:rPr>
        <w:tab/>
        <w:t>218.736</w:t>
      </w:r>
    </w:p>
    <w:p w:rsidR="00861D85" w:rsidRPr="00DA25F4" w:rsidRDefault="00861D85" w:rsidP="00861D85">
      <w:pPr>
        <w:widowControl w:val="0"/>
        <w:pBdr>
          <w:bottom w:val="single" w:sz="4" w:space="1" w:color="auto"/>
        </w:pBdr>
        <w:tabs>
          <w:tab w:val="decimal" w:pos="7088"/>
          <w:tab w:val="decimal" w:pos="9071"/>
        </w:tabs>
        <w:rPr>
          <w:rFonts w:ascii="Arial" w:hAnsi="Arial" w:cs="Arial"/>
          <w:i/>
          <w:sz w:val="20"/>
          <w:szCs w:val="20"/>
        </w:rPr>
      </w:pPr>
      <w:r w:rsidRPr="00DA25F4">
        <w:rPr>
          <w:rFonts w:ascii="Arial" w:hAnsi="Arial" w:cs="Arial"/>
          <w:b/>
          <w:i/>
          <w:sz w:val="20"/>
          <w:szCs w:val="20"/>
        </w:rPr>
        <w:t>Diğer ilişkili kuruluşlar</w:t>
      </w:r>
    </w:p>
    <w:p w:rsidR="00861D85" w:rsidRPr="00DA25F4" w:rsidRDefault="00861D85" w:rsidP="00861D85">
      <w:pPr>
        <w:widowControl w:val="0"/>
        <w:pBdr>
          <w:bottom w:val="single" w:sz="4" w:space="1" w:color="auto"/>
        </w:pBdr>
        <w:tabs>
          <w:tab w:val="decimal" w:pos="7371"/>
          <w:tab w:val="decimal" w:pos="9071"/>
        </w:tabs>
        <w:jc w:val="both"/>
        <w:rPr>
          <w:rFonts w:ascii="Arial" w:hAnsi="Arial" w:cs="Arial"/>
          <w:sz w:val="20"/>
          <w:szCs w:val="20"/>
        </w:rPr>
      </w:pPr>
      <w:r w:rsidRPr="00DA25F4">
        <w:rPr>
          <w:rFonts w:ascii="Arial" w:hAnsi="Arial" w:cs="Arial"/>
          <w:sz w:val="20"/>
          <w:szCs w:val="20"/>
        </w:rPr>
        <w:t>Koray Sigorta Aracılık Hizmetleri A.Ş.</w:t>
      </w:r>
      <w:r w:rsidRPr="00DA25F4">
        <w:rPr>
          <w:rFonts w:ascii="Arial" w:hAnsi="Arial" w:cs="Arial"/>
          <w:sz w:val="20"/>
          <w:szCs w:val="20"/>
        </w:rPr>
        <w:tab/>
        <w:t>28.376</w:t>
      </w:r>
      <w:r w:rsidRPr="00DA25F4">
        <w:rPr>
          <w:rFonts w:ascii="Arial" w:hAnsi="Arial" w:cs="Arial"/>
          <w:sz w:val="20"/>
          <w:szCs w:val="20"/>
        </w:rPr>
        <w:tab/>
        <w:t>4.333</w:t>
      </w:r>
    </w:p>
    <w:p w:rsidR="00861D85" w:rsidRPr="00DA25F4" w:rsidRDefault="00861D85" w:rsidP="00861D85">
      <w:pPr>
        <w:widowControl w:val="0"/>
        <w:pBdr>
          <w:bottom w:val="single" w:sz="4" w:space="1" w:color="auto"/>
        </w:pBdr>
        <w:tabs>
          <w:tab w:val="decimal" w:pos="7371"/>
          <w:tab w:val="decimal" w:pos="9071"/>
        </w:tabs>
        <w:jc w:val="both"/>
        <w:rPr>
          <w:rFonts w:ascii="Arial" w:hAnsi="Arial" w:cs="Arial"/>
          <w:sz w:val="20"/>
          <w:szCs w:val="20"/>
        </w:rPr>
      </w:pPr>
      <w:r w:rsidRPr="00DA25F4">
        <w:rPr>
          <w:rFonts w:ascii="Arial" w:hAnsi="Arial" w:cs="Arial"/>
          <w:sz w:val="20"/>
          <w:szCs w:val="20"/>
        </w:rPr>
        <w:t>Zer A.Ş.</w:t>
      </w:r>
      <w:r w:rsidRPr="00DA25F4">
        <w:rPr>
          <w:rFonts w:ascii="Arial" w:hAnsi="Arial" w:cs="Arial"/>
          <w:sz w:val="20"/>
          <w:szCs w:val="20"/>
        </w:rPr>
        <w:tab/>
        <w:t>-</w:t>
      </w:r>
      <w:r w:rsidRPr="00DA25F4">
        <w:rPr>
          <w:rFonts w:ascii="Arial" w:hAnsi="Arial" w:cs="Arial"/>
          <w:sz w:val="20"/>
          <w:szCs w:val="20"/>
        </w:rPr>
        <w:tab/>
        <w:t>3.783</w:t>
      </w:r>
    </w:p>
    <w:p w:rsidR="00861D85" w:rsidRPr="00DA25F4" w:rsidRDefault="00861D85" w:rsidP="00861D85">
      <w:pPr>
        <w:widowControl w:val="0"/>
        <w:pBdr>
          <w:bottom w:val="single" w:sz="4" w:space="1" w:color="auto"/>
        </w:pBdr>
        <w:tabs>
          <w:tab w:val="decimal" w:pos="7371"/>
          <w:tab w:val="decimal" w:pos="9071"/>
        </w:tabs>
        <w:jc w:val="both"/>
        <w:rPr>
          <w:rFonts w:ascii="Arial" w:hAnsi="Arial" w:cs="Arial"/>
          <w:sz w:val="20"/>
          <w:szCs w:val="20"/>
        </w:rPr>
      </w:pPr>
      <w:r w:rsidRPr="00DA25F4">
        <w:rPr>
          <w:rFonts w:ascii="Arial" w:hAnsi="Arial" w:cs="Arial"/>
          <w:sz w:val="20"/>
          <w:szCs w:val="20"/>
        </w:rPr>
        <w:t>Yapı Kredi Sigorta A.Ş.</w:t>
      </w:r>
      <w:r w:rsidRPr="00DA25F4">
        <w:rPr>
          <w:rFonts w:ascii="Arial" w:hAnsi="Arial" w:cs="Arial"/>
          <w:sz w:val="20"/>
          <w:szCs w:val="20"/>
        </w:rPr>
        <w:tab/>
        <w:t>2.572</w:t>
      </w:r>
      <w:r w:rsidRPr="00DA25F4">
        <w:rPr>
          <w:rFonts w:ascii="Arial" w:hAnsi="Arial" w:cs="Arial"/>
          <w:sz w:val="20"/>
          <w:szCs w:val="20"/>
        </w:rPr>
        <w:tab/>
        <w:t>8.293</w:t>
      </w:r>
    </w:p>
    <w:p w:rsidR="00861D85" w:rsidRPr="00DA25F4" w:rsidRDefault="00861D85" w:rsidP="00861D85">
      <w:pPr>
        <w:widowControl w:val="0"/>
        <w:pBdr>
          <w:bottom w:val="single" w:sz="4" w:space="1" w:color="auto"/>
        </w:pBdr>
        <w:tabs>
          <w:tab w:val="decimal" w:pos="7371"/>
          <w:tab w:val="decimal" w:pos="9071"/>
        </w:tabs>
        <w:jc w:val="both"/>
        <w:rPr>
          <w:rFonts w:ascii="Arial" w:hAnsi="Arial" w:cs="Arial"/>
          <w:sz w:val="20"/>
          <w:szCs w:val="20"/>
        </w:rPr>
      </w:pPr>
      <w:r w:rsidRPr="00DA25F4">
        <w:rPr>
          <w:rFonts w:ascii="Arial" w:hAnsi="Arial" w:cs="Arial"/>
          <w:sz w:val="20"/>
          <w:szCs w:val="20"/>
        </w:rPr>
        <w:t>Yapı Kredi Finansal Kiralama</w:t>
      </w:r>
      <w:r w:rsidR="00741B6C" w:rsidRPr="00DA25F4">
        <w:rPr>
          <w:rFonts w:ascii="Arial" w:hAnsi="Arial" w:cs="Arial"/>
          <w:sz w:val="20"/>
          <w:szCs w:val="20"/>
        </w:rPr>
        <w:t xml:space="preserve"> A.O</w:t>
      </w:r>
      <w:r w:rsidRPr="00DA25F4">
        <w:rPr>
          <w:rFonts w:ascii="Arial" w:hAnsi="Arial" w:cs="Arial"/>
          <w:sz w:val="20"/>
          <w:szCs w:val="20"/>
        </w:rPr>
        <w:t xml:space="preserve">      </w:t>
      </w:r>
      <w:r w:rsidRPr="00DA25F4">
        <w:rPr>
          <w:rFonts w:ascii="Arial" w:hAnsi="Arial" w:cs="Arial"/>
          <w:sz w:val="20"/>
          <w:szCs w:val="20"/>
        </w:rPr>
        <w:tab/>
        <w:t>642</w:t>
      </w:r>
      <w:r w:rsidRPr="00DA25F4">
        <w:rPr>
          <w:rFonts w:ascii="Arial" w:hAnsi="Arial" w:cs="Arial"/>
          <w:sz w:val="20"/>
          <w:szCs w:val="20"/>
        </w:rPr>
        <w:tab/>
        <w:t>4.969</w:t>
      </w:r>
    </w:p>
    <w:p w:rsidR="00861D85" w:rsidRPr="00DA25F4" w:rsidRDefault="00741B6C" w:rsidP="00861D85">
      <w:pPr>
        <w:widowControl w:val="0"/>
        <w:pBdr>
          <w:bottom w:val="single" w:sz="4" w:space="1" w:color="auto"/>
        </w:pBdr>
        <w:tabs>
          <w:tab w:val="decimal" w:pos="7371"/>
          <w:tab w:val="decimal" w:pos="9071"/>
        </w:tabs>
        <w:jc w:val="both"/>
        <w:rPr>
          <w:rFonts w:ascii="Arial" w:hAnsi="Arial" w:cs="Arial"/>
          <w:sz w:val="20"/>
          <w:szCs w:val="20"/>
        </w:rPr>
      </w:pPr>
      <w:r w:rsidRPr="00DA25F4">
        <w:rPr>
          <w:rFonts w:ascii="Arial" w:hAnsi="Arial" w:cs="Arial"/>
          <w:sz w:val="20"/>
          <w:szCs w:val="20"/>
        </w:rPr>
        <w:t>Yapı Kredi Fak</w:t>
      </w:r>
      <w:r w:rsidR="00861D85" w:rsidRPr="00DA25F4">
        <w:rPr>
          <w:rFonts w:ascii="Arial" w:hAnsi="Arial" w:cs="Arial"/>
          <w:sz w:val="20"/>
          <w:szCs w:val="20"/>
        </w:rPr>
        <w:t>toring</w:t>
      </w:r>
      <w:r w:rsidRPr="00DA25F4">
        <w:rPr>
          <w:rFonts w:ascii="Arial" w:hAnsi="Arial" w:cs="Arial"/>
          <w:sz w:val="20"/>
          <w:szCs w:val="20"/>
        </w:rPr>
        <w:t xml:space="preserve"> A.Ş.</w:t>
      </w:r>
      <w:r w:rsidR="00861D85" w:rsidRPr="00DA25F4">
        <w:rPr>
          <w:rFonts w:ascii="Arial" w:hAnsi="Arial" w:cs="Arial"/>
          <w:sz w:val="20"/>
          <w:szCs w:val="20"/>
        </w:rPr>
        <w:tab/>
        <w:t>892</w:t>
      </w:r>
      <w:r w:rsidR="00861D85" w:rsidRPr="00DA25F4">
        <w:rPr>
          <w:rFonts w:ascii="Arial" w:hAnsi="Arial" w:cs="Arial"/>
          <w:sz w:val="20"/>
          <w:szCs w:val="20"/>
        </w:rPr>
        <w:tab/>
        <w:t>-</w:t>
      </w:r>
    </w:p>
    <w:p w:rsidR="00861D85" w:rsidRPr="00DA25F4" w:rsidRDefault="00861D85" w:rsidP="00802227">
      <w:pPr>
        <w:pBdr>
          <w:bottom w:val="single" w:sz="4" w:space="1" w:color="auto"/>
        </w:pBdr>
        <w:tabs>
          <w:tab w:val="right" w:pos="7371"/>
          <w:tab w:val="right" w:pos="9071"/>
        </w:tabs>
        <w:rPr>
          <w:rFonts w:ascii="Arial" w:hAnsi="Arial" w:cs="Arial"/>
          <w:sz w:val="20"/>
          <w:szCs w:val="20"/>
          <w:lang w:eastAsia="tr-TR"/>
        </w:rPr>
      </w:pPr>
      <w:r w:rsidRPr="00DA25F4">
        <w:rPr>
          <w:rFonts w:ascii="Arial" w:hAnsi="Arial" w:cs="Arial"/>
          <w:sz w:val="20"/>
          <w:szCs w:val="20"/>
        </w:rPr>
        <w:t>Diğer</w:t>
      </w:r>
      <w:r w:rsidRPr="00DA25F4">
        <w:rPr>
          <w:rFonts w:ascii="Arial" w:hAnsi="Arial" w:cs="Arial"/>
          <w:sz w:val="20"/>
          <w:szCs w:val="20"/>
        </w:rPr>
        <w:tab/>
        <w:t xml:space="preserve">                                          -</w:t>
      </w:r>
      <w:r w:rsidRPr="00DA25F4">
        <w:rPr>
          <w:rFonts w:ascii="Arial" w:hAnsi="Arial" w:cs="Arial"/>
          <w:sz w:val="20"/>
          <w:szCs w:val="20"/>
        </w:rPr>
        <w:tab/>
      </w:r>
      <w:r w:rsidR="00741B6C" w:rsidRPr="00DA25F4">
        <w:rPr>
          <w:rFonts w:ascii="Arial" w:hAnsi="Arial" w:cs="Arial"/>
          <w:sz w:val="20"/>
          <w:szCs w:val="20"/>
        </w:rPr>
        <w:t>8.161</w:t>
      </w:r>
    </w:p>
    <w:p w:rsidR="00520105" w:rsidRPr="00DA25F4" w:rsidRDefault="003D4842" w:rsidP="00802227">
      <w:pPr>
        <w:tabs>
          <w:tab w:val="right" w:pos="7371"/>
          <w:tab w:val="right" w:pos="9071"/>
        </w:tabs>
        <w:rPr>
          <w:rFonts w:ascii="Arial" w:hAnsi="Arial" w:cs="Arial"/>
          <w:sz w:val="20"/>
          <w:szCs w:val="20"/>
          <w:lang w:eastAsia="tr-TR"/>
        </w:rPr>
      </w:pPr>
      <w:r w:rsidRPr="00DA25F4">
        <w:rPr>
          <w:rFonts w:ascii="Arial" w:hAnsi="Arial" w:cs="Arial"/>
          <w:sz w:val="20"/>
          <w:szCs w:val="20"/>
          <w:lang w:eastAsia="tr-TR"/>
        </w:rPr>
        <w:tab/>
      </w:r>
      <w:r w:rsidRPr="00DA25F4">
        <w:rPr>
          <w:rFonts w:ascii="Arial" w:hAnsi="Arial" w:cs="Arial"/>
          <w:sz w:val="20"/>
          <w:szCs w:val="20"/>
          <w:lang w:eastAsia="tr-TR"/>
        </w:rPr>
        <w:tab/>
      </w:r>
    </w:p>
    <w:p w:rsidR="00520105" w:rsidRPr="00DA25F4" w:rsidRDefault="003D4842" w:rsidP="00861D85">
      <w:pPr>
        <w:pBdr>
          <w:bottom w:val="single" w:sz="12" w:space="1" w:color="auto"/>
        </w:pBdr>
        <w:tabs>
          <w:tab w:val="right" w:pos="7371"/>
          <w:tab w:val="right" w:pos="9071"/>
        </w:tabs>
        <w:rPr>
          <w:rFonts w:ascii="Arial" w:hAnsi="Arial" w:cs="Arial"/>
          <w:b/>
          <w:sz w:val="20"/>
          <w:szCs w:val="20"/>
          <w:lang w:eastAsia="tr-TR"/>
        </w:rPr>
      </w:pPr>
      <w:r w:rsidRPr="00DA25F4">
        <w:rPr>
          <w:rFonts w:ascii="Arial" w:hAnsi="Arial" w:cs="Arial"/>
          <w:b/>
          <w:sz w:val="20"/>
          <w:szCs w:val="20"/>
          <w:lang w:eastAsia="tr-TR"/>
        </w:rPr>
        <w:t>  </w:t>
      </w:r>
      <w:r w:rsidRPr="00DA25F4">
        <w:rPr>
          <w:rFonts w:ascii="Arial" w:hAnsi="Arial" w:cs="Arial"/>
          <w:b/>
          <w:sz w:val="20"/>
          <w:szCs w:val="20"/>
          <w:lang w:eastAsia="tr-TR"/>
        </w:rPr>
        <w:tab/>
      </w:r>
      <w:r w:rsidR="00861D85" w:rsidRPr="00DA25F4">
        <w:rPr>
          <w:rFonts w:ascii="Arial" w:hAnsi="Arial" w:cs="Arial"/>
          <w:b/>
          <w:sz w:val="20"/>
          <w:szCs w:val="20"/>
          <w:lang w:eastAsia="tr-TR"/>
        </w:rPr>
        <w:t>869.202</w:t>
      </w:r>
      <w:r w:rsidRPr="00DA25F4">
        <w:rPr>
          <w:rFonts w:ascii="Arial" w:hAnsi="Arial" w:cs="Arial"/>
          <w:b/>
          <w:sz w:val="20"/>
          <w:szCs w:val="20"/>
          <w:lang w:eastAsia="tr-TR"/>
        </w:rPr>
        <w:tab/>
      </w:r>
      <w:r w:rsidR="00861D85" w:rsidRPr="00DA25F4">
        <w:rPr>
          <w:rFonts w:ascii="Arial" w:hAnsi="Arial" w:cs="Arial"/>
          <w:b/>
          <w:sz w:val="20"/>
          <w:szCs w:val="20"/>
          <w:lang w:eastAsia="tr-TR"/>
        </w:rPr>
        <w:t>498.648</w:t>
      </w:r>
    </w:p>
    <w:p w:rsidR="00520105" w:rsidRPr="00DA25F4" w:rsidRDefault="003D4842" w:rsidP="00802227">
      <w:pPr>
        <w:tabs>
          <w:tab w:val="right" w:pos="7371"/>
          <w:tab w:val="right" w:pos="9071"/>
        </w:tabs>
        <w:rPr>
          <w:rFonts w:ascii="Arial" w:hAnsi="Arial" w:cs="Arial"/>
          <w:sz w:val="20"/>
          <w:szCs w:val="20"/>
          <w:lang w:eastAsia="tr-TR"/>
        </w:rPr>
      </w:pPr>
      <w:r w:rsidRPr="00DA25F4">
        <w:rPr>
          <w:rFonts w:ascii="Arial" w:hAnsi="Arial" w:cs="Arial"/>
          <w:sz w:val="20"/>
          <w:szCs w:val="20"/>
          <w:lang w:eastAsia="tr-TR"/>
        </w:rPr>
        <w:tab/>
      </w:r>
      <w:r w:rsidRPr="00DA25F4">
        <w:rPr>
          <w:rFonts w:ascii="Arial" w:hAnsi="Arial" w:cs="Arial"/>
          <w:sz w:val="20"/>
          <w:szCs w:val="20"/>
          <w:lang w:eastAsia="tr-TR"/>
        </w:rPr>
        <w:tab/>
      </w:r>
    </w:p>
    <w:p w:rsidR="00B13759" w:rsidRPr="00DA25F4" w:rsidRDefault="003D4842" w:rsidP="00802227">
      <w:pPr>
        <w:tabs>
          <w:tab w:val="right" w:pos="7371"/>
          <w:tab w:val="right" w:pos="9071"/>
        </w:tabs>
        <w:rPr>
          <w:rFonts w:ascii="Arial" w:hAnsi="Arial" w:cs="Arial"/>
          <w:sz w:val="20"/>
          <w:szCs w:val="20"/>
          <w:lang w:eastAsia="tr-TR"/>
        </w:rPr>
      </w:pPr>
      <w:r w:rsidRPr="00DA25F4">
        <w:rPr>
          <w:rFonts w:ascii="Arial" w:hAnsi="Arial" w:cs="Arial"/>
          <w:b/>
          <w:bCs/>
          <w:sz w:val="20"/>
          <w:szCs w:val="20"/>
          <w:lang w:eastAsia="tr-TR"/>
        </w:rPr>
        <w:t>Nakit ve nakit benzeri değerler</w:t>
      </w:r>
      <w:r w:rsidRPr="00DA25F4">
        <w:rPr>
          <w:rFonts w:ascii="Arial" w:hAnsi="Arial" w:cs="Arial"/>
          <w:sz w:val="20"/>
          <w:szCs w:val="20"/>
          <w:lang w:eastAsia="tr-TR"/>
        </w:rPr>
        <w:tab/>
      </w:r>
    </w:p>
    <w:p w:rsidR="00520105" w:rsidRPr="00DA25F4" w:rsidRDefault="00B13759" w:rsidP="00802227">
      <w:pPr>
        <w:tabs>
          <w:tab w:val="right" w:pos="7371"/>
          <w:tab w:val="right" w:pos="9071"/>
        </w:tabs>
        <w:rPr>
          <w:rFonts w:ascii="Arial" w:hAnsi="Arial" w:cs="Arial"/>
          <w:sz w:val="20"/>
          <w:szCs w:val="20"/>
          <w:lang w:eastAsia="tr-TR"/>
        </w:rPr>
      </w:pPr>
      <w:r w:rsidRPr="00DA25F4">
        <w:rPr>
          <w:rFonts w:ascii="Arial" w:hAnsi="Arial" w:cs="Arial"/>
          <w:sz w:val="20"/>
          <w:szCs w:val="20"/>
          <w:lang w:eastAsia="tr-TR"/>
        </w:rPr>
        <w:tab/>
      </w:r>
      <w:r w:rsidR="00741B6C" w:rsidRPr="00DA25F4">
        <w:rPr>
          <w:rFonts w:ascii="Arial" w:hAnsi="Arial" w:cs="Arial"/>
          <w:b/>
          <w:bCs/>
          <w:sz w:val="20"/>
          <w:szCs w:val="20"/>
          <w:lang w:eastAsia="tr-TR"/>
        </w:rPr>
        <w:t>31 Mart 2011</w:t>
      </w:r>
      <w:r w:rsidR="00741B6C" w:rsidRPr="00DA25F4">
        <w:rPr>
          <w:rFonts w:ascii="Arial" w:hAnsi="Arial" w:cs="Arial"/>
          <w:b/>
          <w:bCs/>
          <w:sz w:val="20"/>
          <w:szCs w:val="20"/>
          <w:lang w:eastAsia="tr-TR"/>
        </w:rPr>
        <w:tab/>
        <w:t>31 Aralık 2010</w:t>
      </w:r>
      <w:r w:rsidR="00741B6C" w:rsidRPr="00DA25F4">
        <w:rPr>
          <w:rFonts w:ascii="Arial" w:hAnsi="Arial" w:cs="Arial"/>
          <w:b/>
          <w:bCs/>
          <w:sz w:val="20"/>
          <w:szCs w:val="20"/>
          <w:lang w:eastAsia="tr-TR"/>
        </w:rPr>
        <w:tab/>
      </w:r>
      <w:r w:rsidR="003D4842" w:rsidRPr="00DA25F4">
        <w:rPr>
          <w:rFonts w:ascii="Arial" w:hAnsi="Arial" w:cs="Arial"/>
          <w:sz w:val="20"/>
          <w:szCs w:val="20"/>
          <w:lang w:eastAsia="tr-TR"/>
        </w:rPr>
        <w:tab/>
      </w:r>
    </w:p>
    <w:p w:rsidR="00520105" w:rsidRPr="00DA25F4" w:rsidRDefault="00520105" w:rsidP="00802227">
      <w:pPr>
        <w:tabs>
          <w:tab w:val="right" w:pos="7371"/>
          <w:tab w:val="right" w:pos="9071"/>
        </w:tabs>
        <w:rPr>
          <w:rFonts w:ascii="Arial" w:hAnsi="Arial" w:cs="Arial"/>
          <w:sz w:val="20"/>
          <w:szCs w:val="20"/>
          <w:lang w:eastAsia="tr-TR"/>
        </w:rPr>
      </w:pPr>
    </w:p>
    <w:p w:rsidR="00520105" w:rsidRPr="00DA25F4" w:rsidRDefault="003D4842" w:rsidP="00802227">
      <w:pPr>
        <w:tabs>
          <w:tab w:val="right" w:pos="7371"/>
          <w:tab w:val="right" w:pos="9071"/>
        </w:tabs>
        <w:rPr>
          <w:rFonts w:ascii="Arial" w:hAnsi="Arial" w:cs="Arial"/>
          <w:b/>
          <w:i/>
          <w:sz w:val="20"/>
          <w:szCs w:val="20"/>
          <w:lang w:eastAsia="tr-TR"/>
        </w:rPr>
      </w:pPr>
      <w:r w:rsidRPr="00DA25F4">
        <w:rPr>
          <w:rFonts w:ascii="Arial" w:hAnsi="Arial" w:cs="Arial"/>
          <w:b/>
          <w:i/>
          <w:sz w:val="20"/>
          <w:szCs w:val="20"/>
          <w:lang w:eastAsia="tr-TR"/>
        </w:rPr>
        <w:t>Ortaklar</w:t>
      </w:r>
      <w:r w:rsidRPr="00DA25F4">
        <w:rPr>
          <w:rFonts w:ascii="Arial" w:hAnsi="Arial" w:cs="Arial"/>
          <w:b/>
          <w:i/>
          <w:sz w:val="20"/>
          <w:szCs w:val="20"/>
          <w:lang w:eastAsia="tr-TR"/>
        </w:rPr>
        <w:tab/>
      </w:r>
      <w:r w:rsidRPr="00DA25F4">
        <w:rPr>
          <w:rFonts w:ascii="Arial" w:hAnsi="Arial" w:cs="Arial"/>
          <w:b/>
          <w:i/>
          <w:sz w:val="20"/>
          <w:szCs w:val="20"/>
          <w:lang w:eastAsia="tr-TR"/>
        </w:rPr>
        <w:tab/>
      </w:r>
    </w:p>
    <w:p w:rsidR="00520105" w:rsidRPr="00DA25F4" w:rsidRDefault="003D4842" w:rsidP="00802227">
      <w:pPr>
        <w:tabs>
          <w:tab w:val="right" w:pos="7371"/>
          <w:tab w:val="right" w:pos="9071"/>
        </w:tabs>
        <w:rPr>
          <w:rFonts w:ascii="Arial" w:hAnsi="Arial" w:cs="Arial"/>
          <w:sz w:val="20"/>
          <w:szCs w:val="20"/>
          <w:lang w:eastAsia="tr-TR"/>
        </w:rPr>
      </w:pPr>
      <w:r w:rsidRPr="00DA25F4">
        <w:rPr>
          <w:rFonts w:ascii="Arial" w:hAnsi="Arial" w:cs="Arial"/>
          <w:sz w:val="20"/>
          <w:szCs w:val="20"/>
          <w:lang w:eastAsia="tr-TR"/>
        </w:rPr>
        <w:t>Yapı Kredi Bankası A.Ş. vadesiz mevduatlar</w:t>
      </w:r>
      <w:r w:rsidRPr="00DA25F4">
        <w:rPr>
          <w:rFonts w:ascii="Arial" w:hAnsi="Arial" w:cs="Arial"/>
          <w:sz w:val="20"/>
          <w:szCs w:val="20"/>
          <w:lang w:eastAsia="tr-TR"/>
        </w:rPr>
        <w:tab/>
      </w:r>
      <w:r w:rsidR="00C72DAF" w:rsidRPr="00DA25F4">
        <w:rPr>
          <w:rFonts w:ascii="Arial" w:hAnsi="Arial" w:cs="Arial"/>
          <w:sz w:val="20"/>
          <w:szCs w:val="20"/>
          <w:lang w:eastAsia="tr-TR"/>
        </w:rPr>
        <w:t>77.661</w:t>
      </w:r>
      <w:r w:rsidRPr="00DA25F4">
        <w:rPr>
          <w:rFonts w:ascii="Arial" w:hAnsi="Arial" w:cs="Arial"/>
          <w:sz w:val="20"/>
          <w:szCs w:val="20"/>
          <w:lang w:eastAsia="tr-TR"/>
        </w:rPr>
        <w:tab/>
      </w:r>
      <w:r w:rsidR="00917BB1" w:rsidRPr="00DA25F4">
        <w:rPr>
          <w:rFonts w:ascii="Arial" w:hAnsi="Arial" w:cs="Arial"/>
          <w:sz w:val="20"/>
          <w:szCs w:val="20"/>
        </w:rPr>
        <w:t>83.250</w:t>
      </w:r>
    </w:p>
    <w:p w:rsidR="00520105" w:rsidRPr="00DA25F4" w:rsidRDefault="003D4842" w:rsidP="00802227">
      <w:pPr>
        <w:pBdr>
          <w:bottom w:val="single" w:sz="4" w:space="1" w:color="auto"/>
        </w:pBdr>
        <w:tabs>
          <w:tab w:val="right" w:pos="7371"/>
          <w:tab w:val="right" w:pos="9071"/>
        </w:tabs>
        <w:rPr>
          <w:rFonts w:ascii="Arial" w:hAnsi="Arial" w:cs="Arial"/>
          <w:sz w:val="20"/>
          <w:szCs w:val="20"/>
          <w:lang w:eastAsia="tr-TR"/>
        </w:rPr>
      </w:pPr>
      <w:r w:rsidRPr="00DA25F4">
        <w:rPr>
          <w:rFonts w:ascii="Arial" w:hAnsi="Arial" w:cs="Arial"/>
          <w:sz w:val="20"/>
          <w:szCs w:val="20"/>
          <w:lang w:eastAsia="tr-TR"/>
        </w:rPr>
        <w:t>Yapı Kredi Bankası A.Ş. vadeli mevduatlar</w:t>
      </w:r>
      <w:r w:rsidRPr="00DA25F4">
        <w:rPr>
          <w:rFonts w:ascii="Arial" w:hAnsi="Arial" w:cs="Arial"/>
          <w:sz w:val="20"/>
          <w:szCs w:val="20"/>
          <w:lang w:eastAsia="tr-TR"/>
        </w:rPr>
        <w:tab/>
      </w:r>
      <w:r w:rsidR="00917BB1" w:rsidRPr="00DA25F4">
        <w:rPr>
          <w:rFonts w:ascii="Arial" w:hAnsi="Arial" w:cs="Arial"/>
          <w:sz w:val="20"/>
          <w:szCs w:val="20"/>
          <w:lang w:eastAsia="tr-TR"/>
        </w:rPr>
        <w:t>130.020</w:t>
      </w:r>
      <w:r w:rsidRPr="00DA25F4">
        <w:rPr>
          <w:rFonts w:ascii="Arial" w:hAnsi="Arial" w:cs="Arial"/>
          <w:sz w:val="20"/>
          <w:szCs w:val="20"/>
          <w:lang w:eastAsia="tr-TR"/>
        </w:rPr>
        <w:tab/>
      </w:r>
      <w:r w:rsidR="00917BB1" w:rsidRPr="00DA25F4">
        <w:rPr>
          <w:rFonts w:ascii="Arial" w:hAnsi="Arial" w:cs="Arial"/>
          <w:sz w:val="20"/>
          <w:szCs w:val="20"/>
        </w:rPr>
        <w:t>454.414</w:t>
      </w:r>
    </w:p>
    <w:p w:rsidR="00520105" w:rsidRPr="00DA25F4" w:rsidRDefault="003D4842" w:rsidP="00802227">
      <w:pPr>
        <w:tabs>
          <w:tab w:val="right" w:pos="7371"/>
          <w:tab w:val="right" w:pos="9071"/>
        </w:tabs>
        <w:rPr>
          <w:rFonts w:ascii="Arial" w:hAnsi="Arial" w:cs="Arial"/>
          <w:sz w:val="20"/>
          <w:szCs w:val="20"/>
          <w:lang w:eastAsia="tr-TR"/>
        </w:rPr>
      </w:pPr>
      <w:r w:rsidRPr="00DA25F4">
        <w:rPr>
          <w:rFonts w:ascii="Arial" w:hAnsi="Arial" w:cs="Arial"/>
          <w:sz w:val="20"/>
          <w:szCs w:val="20"/>
          <w:lang w:eastAsia="tr-TR"/>
        </w:rPr>
        <w:t> </w:t>
      </w:r>
      <w:r w:rsidRPr="00DA25F4">
        <w:rPr>
          <w:rFonts w:ascii="Arial" w:hAnsi="Arial" w:cs="Arial"/>
          <w:sz w:val="20"/>
          <w:szCs w:val="20"/>
          <w:lang w:eastAsia="tr-TR"/>
        </w:rPr>
        <w:tab/>
      </w:r>
      <w:r w:rsidRPr="00DA25F4">
        <w:rPr>
          <w:rFonts w:ascii="Arial" w:hAnsi="Arial" w:cs="Arial"/>
          <w:sz w:val="20"/>
          <w:szCs w:val="20"/>
          <w:lang w:eastAsia="tr-TR"/>
        </w:rPr>
        <w:tab/>
      </w:r>
    </w:p>
    <w:p w:rsidR="00520105" w:rsidRPr="00DA25F4" w:rsidRDefault="003D4842" w:rsidP="00802227">
      <w:pPr>
        <w:pBdr>
          <w:bottom w:val="single" w:sz="12" w:space="1" w:color="auto"/>
        </w:pBdr>
        <w:tabs>
          <w:tab w:val="right" w:pos="7371"/>
          <w:tab w:val="right" w:pos="9071"/>
        </w:tabs>
        <w:rPr>
          <w:rFonts w:ascii="Arial" w:hAnsi="Arial" w:cs="Arial"/>
          <w:b/>
          <w:sz w:val="20"/>
          <w:szCs w:val="20"/>
          <w:lang w:eastAsia="tr-TR"/>
        </w:rPr>
      </w:pPr>
      <w:r w:rsidRPr="00DA25F4">
        <w:rPr>
          <w:rFonts w:ascii="Arial" w:hAnsi="Arial" w:cs="Arial"/>
          <w:b/>
          <w:sz w:val="20"/>
          <w:szCs w:val="20"/>
          <w:lang w:eastAsia="tr-TR"/>
        </w:rPr>
        <w:t>  </w:t>
      </w:r>
      <w:r w:rsidRPr="00DA25F4">
        <w:rPr>
          <w:rFonts w:ascii="Arial" w:hAnsi="Arial" w:cs="Arial"/>
          <w:b/>
          <w:sz w:val="20"/>
          <w:szCs w:val="20"/>
          <w:lang w:eastAsia="tr-TR"/>
        </w:rPr>
        <w:tab/>
      </w:r>
      <w:r w:rsidR="00917BB1" w:rsidRPr="00DA25F4">
        <w:rPr>
          <w:rFonts w:ascii="Arial" w:hAnsi="Arial" w:cs="Arial"/>
          <w:b/>
          <w:sz w:val="20"/>
          <w:szCs w:val="20"/>
          <w:lang w:eastAsia="tr-TR"/>
        </w:rPr>
        <w:t>207.681</w:t>
      </w:r>
      <w:r w:rsidRPr="00DA25F4">
        <w:rPr>
          <w:rFonts w:ascii="Arial" w:hAnsi="Arial" w:cs="Arial"/>
          <w:b/>
          <w:sz w:val="20"/>
          <w:szCs w:val="20"/>
          <w:lang w:eastAsia="tr-TR"/>
        </w:rPr>
        <w:tab/>
      </w:r>
      <w:r w:rsidR="00917BB1" w:rsidRPr="00DA25F4">
        <w:rPr>
          <w:rFonts w:ascii="Arial" w:hAnsi="Arial" w:cs="Arial"/>
          <w:b/>
          <w:sz w:val="20"/>
          <w:szCs w:val="20"/>
        </w:rPr>
        <w:t>537.664</w:t>
      </w:r>
    </w:p>
    <w:p w:rsidR="00520105" w:rsidRPr="00DA25F4" w:rsidRDefault="00520105" w:rsidP="00B13759">
      <w:pPr>
        <w:tabs>
          <w:tab w:val="right" w:pos="7371"/>
          <w:tab w:val="right" w:pos="9071"/>
        </w:tabs>
        <w:rPr>
          <w:rFonts w:ascii="Arial" w:hAnsi="Arial" w:cs="Arial"/>
          <w:b/>
          <w:bCs/>
          <w:sz w:val="20"/>
          <w:szCs w:val="20"/>
          <w:lang w:eastAsia="tr-TR"/>
        </w:rPr>
      </w:pPr>
    </w:p>
    <w:p w:rsidR="00B13759" w:rsidRPr="00DA25F4" w:rsidRDefault="003D4842" w:rsidP="00802227">
      <w:pPr>
        <w:tabs>
          <w:tab w:val="right" w:pos="7371"/>
          <w:tab w:val="right" w:pos="9071"/>
        </w:tabs>
        <w:rPr>
          <w:rFonts w:ascii="Arial" w:hAnsi="Arial" w:cs="Arial"/>
          <w:b/>
          <w:bCs/>
          <w:sz w:val="20"/>
          <w:szCs w:val="20"/>
          <w:lang w:eastAsia="tr-TR"/>
        </w:rPr>
      </w:pPr>
      <w:r w:rsidRPr="00DA25F4">
        <w:rPr>
          <w:rFonts w:ascii="Arial" w:hAnsi="Arial" w:cs="Arial"/>
          <w:b/>
          <w:bCs/>
          <w:sz w:val="20"/>
          <w:szCs w:val="20"/>
          <w:lang w:eastAsia="tr-TR"/>
        </w:rPr>
        <w:t>Yatırım Fonları</w:t>
      </w:r>
    </w:p>
    <w:p w:rsidR="00520105" w:rsidRPr="00DA25F4" w:rsidRDefault="00B13759" w:rsidP="00802227">
      <w:pPr>
        <w:tabs>
          <w:tab w:val="right" w:pos="7371"/>
          <w:tab w:val="right" w:pos="9071"/>
        </w:tabs>
        <w:rPr>
          <w:rFonts w:ascii="Arial" w:hAnsi="Arial" w:cs="Arial"/>
          <w:sz w:val="20"/>
          <w:szCs w:val="20"/>
          <w:lang w:eastAsia="tr-TR"/>
        </w:rPr>
      </w:pPr>
      <w:r w:rsidRPr="00DA25F4">
        <w:rPr>
          <w:rFonts w:ascii="Arial" w:hAnsi="Arial" w:cs="Arial"/>
          <w:b/>
          <w:bCs/>
          <w:sz w:val="20"/>
          <w:szCs w:val="20"/>
          <w:lang w:eastAsia="tr-TR"/>
        </w:rPr>
        <w:tab/>
        <w:t>31 Mart 2011</w:t>
      </w:r>
      <w:r w:rsidRPr="00DA25F4">
        <w:rPr>
          <w:rFonts w:ascii="Arial" w:hAnsi="Arial" w:cs="Arial"/>
          <w:b/>
          <w:bCs/>
          <w:sz w:val="20"/>
          <w:szCs w:val="20"/>
          <w:lang w:eastAsia="tr-TR"/>
        </w:rPr>
        <w:tab/>
        <w:t>31 Aralık 2010</w:t>
      </w:r>
      <w:r w:rsidR="003D4842" w:rsidRPr="00DA25F4">
        <w:rPr>
          <w:rFonts w:ascii="Arial" w:hAnsi="Arial" w:cs="Arial"/>
          <w:sz w:val="20"/>
          <w:szCs w:val="20"/>
          <w:lang w:eastAsia="tr-TR"/>
        </w:rPr>
        <w:tab/>
      </w:r>
      <w:r w:rsidR="003D4842" w:rsidRPr="00DA25F4">
        <w:rPr>
          <w:rFonts w:ascii="Arial" w:hAnsi="Arial" w:cs="Arial"/>
          <w:sz w:val="20"/>
          <w:szCs w:val="20"/>
          <w:lang w:eastAsia="tr-TR"/>
        </w:rPr>
        <w:tab/>
      </w:r>
    </w:p>
    <w:p w:rsidR="00520105" w:rsidRPr="00DA25F4" w:rsidRDefault="003D4842" w:rsidP="00802227">
      <w:pPr>
        <w:tabs>
          <w:tab w:val="right" w:pos="7371"/>
          <w:tab w:val="right" w:pos="9071"/>
        </w:tabs>
        <w:rPr>
          <w:rFonts w:ascii="Arial" w:hAnsi="Arial" w:cs="Arial"/>
          <w:sz w:val="20"/>
          <w:szCs w:val="20"/>
          <w:lang w:eastAsia="tr-TR"/>
        </w:rPr>
      </w:pPr>
      <w:r w:rsidRPr="00DA25F4">
        <w:rPr>
          <w:rFonts w:ascii="Arial" w:hAnsi="Arial" w:cs="Arial"/>
          <w:sz w:val="20"/>
          <w:szCs w:val="20"/>
          <w:lang w:eastAsia="tr-TR"/>
        </w:rPr>
        <w:tab/>
      </w:r>
      <w:r w:rsidRPr="00DA25F4">
        <w:rPr>
          <w:rFonts w:ascii="Arial" w:hAnsi="Arial" w:cs="Arial"/>
          <w:sz w:val="20"/>
          <w:szCs w:val="20"/>
          <w:lang w:eastAsia="tr-TR"/>
        </w:rPr>
        <w:tab/>
      </w:r>
    </w:p>
    <w:p w:rsidR="00520105" w:rsidRPr="00DA25F4" w:rsidRDefault="003D4842" w:rsidP="00802227">
      <w:pPr>
        <w:pBdr>
          <w:bottom w:val="single" w:sz="4" w:space="1" w:color="auto"/>
        </w:pBdr>
        <w:tabs>
          <w:tab w:val="right" w:pos="7371"/>
          <w:tab w:val="right" w:pos="9071"/>
        </w:tabs>
        <w:rPr>
          <w:rFonts w:ascii="Arial" w:hAnsi="Arial" w:cs="Arial"/>
          <w:b/>
          <w:i/>
          <w:sz w:val="20"/>
          <w:szCs w:val="20"/>
          <w:lang w:eastAsia="tr-TR"/>
        </w:rPr>
      </w:pPr>
      <w:r w:rsidRPr="00DA25F4">
        <w:rPr>
          <w:rFonts w:ascii="Arial" w:hAnsi="Arial" w:cs="Arial"/>
          <w:b/>
          <w:i/>
          <w:sz w:val="20"/>
          <w:szCs w:val="20"/>
          <w:lang w:eastAsia="tr-TR"/>
        </w:rPr>
        <w:t>Ortaklar</w:t>
      </w:r>
    </w:p>
    <w:p w:rsidR="00520105" w:rsidRPr="00DA25F4" w:rsidRDefault="003D4842" w:rsidP="00802227">
      <w:pPr>
        <w:pBdr>
          <w:bottom w:val="single" w:sz="4" w:space="1" w:color="auto"/>
        </w:pBdr>
        <w:tabs>
          <w:tab w:val="right" w:pos="7371"/>
          <w:tab w:val="right" w:pos="9071"/>
        </w:tabs>
        <w:rPr>
          <w:rFonts w:ascii="Arial" w:hAnsi="Arial" w:cs="Arial"/>
          <w:sz w:val="20"/>
          <w:szCs w:val="20"/>
          <w:lang w:eastAsia="tr-TR"/>
        </w:rPr>
      </w:pPr>
      <w:r w:rsidRPr="00DA25F4">
        <w:rPr>
          <w:rFonts w:ascii="Arial" w:hAnsi="Arial" w:cs="Arial"/>
          <w:sz w:val="20"/>
          <w:szCs w:val="20"/>
          <w:lang w:eastAsia="tr-TR"/>
        </w:rPr>
        <w:t>Yapı Kredi Bankası A.Ş.</w:t>
      </w:r>
      <w:r w:rsidRPr="00DA25F4">
        <w:rPr>
          <w:rFonts w:ascii="Arial" w:hAnsi="Arial" w:cs="Arial"/>
          <w:sz w:val="20"/>
          <w:szCs w:val="20"/>
          <w:lang w:eastAsia="tr-TR"/>
        </w:rPr>
        <w:tab/>
      </w:r>
      <w:r w:rsidR="00917BB1" w:rsidRPr="00DA25F4">
        <w:rPr>
          <w:rFonts w:ascii="Arial" w:hAnsi="Arial" w:cs="Arial"/>
          <w:sz w:val="20"/>
          <w:szCs w:val="20"/>
          <w:lang w:eastAsia="tr-TR"/>
        </w:rPr>
        <w:t>124.743</w:t>
      </w:r>
      <w:r w:rsidRPr="00DA25F4">
        <w:rPr>
          <w:rFonts w:ascii="Arial" w:hAnsi="Arial" w:cs="Arial"/>
          <w:sz w:val="20"/>
          <w:szCs w:val="20"/>
          <w:lang w:eastAsia="tr-TR"/>
        </w:rPr>
        <w:tab/>
      </w:r>
      <w:r w:rsidR="00917BB1" w:rsidRPr="00DA25F4">
        <w:rPr>
          <w:rFonts w:ascii="Arial" w:hAnsi="Arial" w:cs="Arial"/>
          <w:sz w:val="20"/>
          <w:szCs w:val="20"/>
        </w:rPr>
        <w:t>496.064</w:t>
      </w:r>
    </w:p>
    <w:p w:rsidR="00520105" w:rsidRPr="00DA25F4" w:rsidRDefault="003D4842" w:rsidP="00802227">
      <w:pPr>
        <w:tabs>
          <w:tab w:val="right" w:pos="7371"/>
          <w:tab w:val="right" w:pos="9071"/>
        </w:tabs>
        <w:rPr>
          <w:rFonts w:ascii="Arial" w:hAnsi="Arial" w:cs="Arial"/>
          <w:sz w:val="20"/>
          <w:szCs w:val="20"/>
          <w:lang w:eastAsia="tr-TR"/>
        </w:rPr>
      </w:pPr>
      <w:r w:rsidRPr="00DA25F4">
        <w:rPr>
          <w:rFonts w:ascii="Arial" w:hAnsi="Arial" w:cs="Arial"/>
          <w:sz w:val="20"/>
          <w:szCs w:val="20"/>
          <w:lang w:eastAsia="tr-TR"/>
        </w:rPr>
        <w:t>  </w:t>
      </w:r>
      <w:r w:rsidRPr="00DA25F4">
        <w:rPr>
          <w:rFonts w:ascii="Arial" w:hAnsi="Arial" w:cs="Arial"/>
          <w:sz w:val="20"/>
          <w:szCs w:val="20"/>
          <w:lang w:eastAsia="tr-TR"/>
        </w:rPr>
        <w:tab/>
      </w:r>
      <w:r w:rsidRPr="00DA25F4">
        <w:rPr>
          <w:rFonts w:ascii="Arial" w:hAnsi="Arial" w:cs="Arial"/>
          <w:sz w:val="20"/>
          <w:szCs w:val="20"/>
          <w:lang w:eastAsia="tr-TR"/>
        </w:rPr>
        <w:tab/>
      </w:r>
    </w:p>
    <w:p w:rsidR="00520105" w:rsidRPr="00DA25F4" w:rsidRDefault="003D4842" w:rsidP="00802227">
      <w:pPr>
        <w:pBdr>
          <w:bottom w:val="single" w:sz="12" w:space="1" w:color="auto"/>
        </w:pBdr>
        <w:tabs>
          <w:tab w:val="right" w:pos="7371"/>
          <w:tab w:val="right" w:pos="9071"/>
        </w:tabs>
        <w:rPr>
          <w:rFonts w:ascii="Arial" w:hAnsi="Arial" w:cs="Arial"/>
          <w:b/>
          <w:bCs/>
          <w:sz w:val="20"/>
          <w:szCs w:val="20"/>
          <w:lang w:eastAsia="tr-TR"/>
        </w:rPr>
      </w:pPr>
      <w:r w:rsidRPr="00DA25F4">
        <w:rPr>
          <w:rFonts w:ascii="Arial" w:hAnsi="Arial" w:cs="Arial"/>
          <w:sz w:val="20"/>
          <w:szCs w:val="20"/>
          <w:lang w:eastAsia="tr-TR"/>
        </w:rPr>
        <w:t>  </w:t>
      </w:r>
      <w:r w:rsidRPr="00DA25F4">
        <w:rPr>
          <w:rFonts w:ascii="Arial" w:hAnsi="Arial" w:cs="Arial"/>
          <w:sz w:val="20"/>
          <w:szCs w:val="20"/>
          <w:lang w:eastAsia="tr-TR"/>
        </w:rPr>
        <w:tab/>
      </w:r>
      <w:r w:rsidR="00917BB1" w:rsidRPr="00DA25F4">
        <w:rPr>
          <w:rFonts w:ascii="Arial" w:hAnsi="Arial" w:cs="Arial"/>
          <w:b/>
          <w:sz w:val="20"/>
          <w:szCs w:val="20"/>
          <w:lang w:eastAsia="tr-TR"/>
        </w:rPr>
        <w:t>124.743</w:t>
      </w:r>
      <w:r w:rsidRPr="00DA25F4">
        <w:rPr>
          <w:rFonts w:ascii="Arial" w:hAnsi="Arial" w:cs="Arial"/>
          <w:b/>
          <w:bCs/>
          <w:sz w:val="20"/>
          <w:szCs w:val="20"/>
          <w:lang w:eastAsia="tr-TR"/>
        </w:rPr>
        <w:tab/>
      </w:r>
      <w:r w:rsidR="00917BB1" w:rsidRPr="00DA25F4">
        <w:rPr>
          <w:rFonts w:ascii="Arial" w:hAnsi="Arial" w:cs="Arial"/>
          <w:b/>
          <w:bCs/>
          <w:sz w:val="20"/>
          <w:szCs w:val="20"/>
          <w:lang w:eastAsia="tr-TR"/>
        </w:rPr>
        <w:t>496.064</w:t>
      </w:r>
    </w:p>
    <w:p w:rsidR="00520105" w:rsidRPr="00DA25F4" w:rsidRDefault="003D4842" w:rsidP="00802227">
      <w:pPr>
        <w:tabs>
          <w:tab w:val="right" w:pos="7371"/>
          <w:tab w:val="right" w:pos="9071"/>
        </w:tabs>
        <w:rPr>
          <w:rFonts w:ascii="Arial" w:hAnsi="Arial" w:cs="Arial"/>
          <w:sz w:val="20"/>
          <w:szCs w:val="20"/>
          <w:lang w:eastAsia="tr-TR"/>
        </w:rPr>
      </w:pPr>
      <w:r w:rsidRPr="00DA25F4">
        <w:rPr>
          <w:rFonts w:ascii="Arial" w:hAnsi="Arial" w:cs="Arial"/>
          <w:b/>
          <w:bCs/>
          <w:sz w:val="20"/>
          <w:szCs w:val="20"/>
          <w:lang w:eastAsia="tr-TR"/>
        </w:rPr>
        <w:tab/>
      </w:r>
      <w:r w:rsidRPr="00DA25F4">
        <w:rPr>
          <w:rFonts w:ascii="Arial" w:hAnsi="Arial" w:cs="Arial"/>
          <w:sz w:val="20"/>
          <w:szCs w:val="20"/>
          <w:lang w:eastAsia="tr-TR"/>
        </w:rPr>
        <w:tab/>
      </w:r>
    </w:p>
    <w:p w:rsidR="00861D85" w:rsidRPr="00DA25F4" w:rsidRDefault="00861D85" w:rsidP="00861D85">
      <w:pPr>
        <w:pStyle w:val="Heading4"/>
        <w:keepNext w:val="0"/>
        <w:widowControl w:val="0"/>
        <w:tabs>
          <w:tab w:val="clear" w:pos="151"/>
          <w:tab w:val="clear" w:pos="288"/>
          <w:tab w:val="clear" w:pos="468"/>
          <w:tab w:val="clear" w:pos="7371"/>
          <w:tab w:val="clear" w:pos="8789"/>
        </w:tabs>
        <w:suppressAutoHyphens w:val="0"/>
        <w:rPr>
          <w:rFonts w:ascii="Arial" w:hAnsi="Arial" w:cs="Arial"/>
          <w:sz w:val="20"/>
        </w:rPr>
      </w:pPr>
    </w:p>
    <w:p w:rsidR="00DB7089" w:rsidRPr="00DA25F4" w:rsidRDefault="00DB7089">
      <w:pPr>
        <w:rPr>
          <w:rFonts w:ascii="Arial" w:hAnsi="Arial" w:cs="Arial"/>
          <w:b/>
          <w:sz w:val="20"/>
          <w:szCs w:val="20"/>
        </w:rPr>
      </w:pPr>
      <w:r w:rsidRPr="00DA25F4">
        <w:rPr>
          <w:rFonts w:ascii="Arial" w:hAnsi="Arial" w:cs="Arial"/>
          <w:sz w:val="20"/>
        </w:rPr>
        <w:br w:type="page"/>
      </w:r>
    </w:p>
    <w:p w:rsidR="00861D85" w:rsidRPr="00DA25F4" w:rsidRDefault="00861D85" w:rsidP="00861D85">
      <w:pPr>
        <w:pStyle w:val="Heading4"/>
        <w:keepNext w:val="0"/>
        <w:widowControl w:val="0"/>
        <w:tabs>
          <w:tab w:val="clear" w:pos="151"/>
          <w:tab w:val="clear" w:pos="288"/>
          <w:tab w:val="clear" w:pos="468"/>
          <w:tab w:val="clear" w:pos="7371"/>
          <w:tab w:val="clear" w:pos="8789"/>
        </w:tabs>
        <w:suppressAutoHyphens w:val="0"/>
        <w:rPr>
          <w:rFonts w:ascii="Arial" w:hAnsi="Arial" w:cs="Arial"/>
          <w:sz w:val="20"/>
        </w:rPr>
      </w:pPr>
      <w:r w:rsidRPr="00DA25F4">
        <w:rPr>
          <w:rFonts w:ascii="Arial" w:hAnsi="Arial" w:cs="Arial"/>
          <w:sz w:val="20"/>
        </w:rPr>
        <w:t>1</w:t>
      </w:r>
      <w:r w:rsidR="00892458" w:rsidRPr="00DA25F4">
        <w:rPr>
          <w:rFonts w:ascii="Arial" w:hAnsi="Arial" w:cs="Arial"/>
          <w:sz w:val="20"/>
        </w:rPr>
        <w:t>2</w:t>
      </w:r>
      <w:r w:rsidRPr="00DA25F4">
        <w:rPr>
          <w:rFonts w:ascii="Arial" w:hAnsi="Arial" w:cs="Arial"/>
          <w:sz w:val="20"/>
        </w:rPr>
        <w:t>.</w:t>
      </w:r>
      <w:r w:rsidRPr="00DA25F4">
        <w:rPr>
          <w:rFonts w:ascii="Arial" w:hAnsi="Arial" w:cs="Arial"/>
          <w:sz w:val="20"/>
        </w:rPr>
        <w:tab/>
        <w:t>İLİŞKİLİ TARAF AÇIKLAMALARI (Devamı)</w:t>
      </w:r>
    </w:p>
    <w:p w:rsidR="00861D85" w:rsidRPr="00DA25F4" w:rsidRDefault="00861D85" w:rsidP="00802227">
      <w:pPr>
        <w:tabs>
          <w:tab w:val="right" w:pos="7371"/>
          <w:tab w:val="right" w:pos="9071"/>
        </w:tabs>
        <w:rPr>
          <w:rFonts w:ascii="Arial" w:hAnsi="Arial" w:cs="Arial"/>
          <w:b/>
          <w:bCs/>
          <w:sz w:val="20"/>
          <w:szCs w:val="20"/>
          <w:lang w:eastAsia="tr-TR"/>
        </w:rPr>
      </w:pPr>
    </w:p>
    <w:p w:rsidR="00B13759" w:rsidRPr="00DA25F4" w:rsidRDefault="00B13759" w:rsidP="00B13759">
      <w:pPr>
        <w:widowControl w:val="0"/>
        <w:tabs>
          <w:tab w:val="decimal" w:pos="7088"/>
          <w:tab w:val="decimal" w:pos="9071"/>
        </w:tabs>
        <w:jc w:val="both"/>
        <w:outlineLvl w:val="0"/>
        <w:rPr>
          <w:rFonts w:ascii="Arial" w:hAnsi="Arial" w:cs="Arial"/>
          <w:b/>
          <w:bCs/>
          <w:sz w:val="20"/>
          <w:szCs w:val="20"/>
          <w:lang w:eastAsia="tr-TR"/>
        </w:rPr>
      </w:pPr>
      <w:r w:rsidRPr="00DA25F4">
        <w:rPr>
          <w:rFonts w:ascii="Arial" w:hAnsi="Arial" w:cs="Arial"/>
          <w:b/>
          <w:bCs/>
          <w:sz w:val="20"/>
          <w:szCs w:val="20"/>
          <w:lang w:eastAsia="tr-TR"/>
        </w:rPr>
        <w:t>Türev finansal araçlar, net</w:t>
      </w:r>
    </w:p>
    <w:p w:rsidR="00B13759" w:rsidRPr="00DA25F4" w:rsidRDefault="00B13759" w:rsidP="00DA25F4">
      <w:pPr>
        <w:tabs>
          <w:tab w:val="right" w:pos="7230"/>
          <w:tab w:val="right" w:pos="9071"/>
        </w:tabs>
        <w:rPr>
          <w:rFonts w:ascii="Arial" w:hAnsi="Arial" w:cs="Arial"/>
          <w:b/>
          <w:i/>
          <w:sz w:val="20"/>
          <w:szCs w:val="20"/>
          <w:lang w:eastAsia="tr-TR"/>
        </w:rPr>
      </w:pPr>
      <w:r w:rsidRPr="00DA25F4">
        <w:rPr>
          <w:rFonts w:ascii="Arial" w:hAnsi="Arial" w:cs="Arial"/>
          <w:b/>
          <w:i/>
          <w:sz w:val="20"/>
          <w:szCs w:val="20"/>
          <w:lang w:eastAsia="tr-TR"/>
        </w:rPr>
        <w:tab/>
      </w:r>
      <w:r w:rsidRPr="00DA25F4">
        <w:rPr>
          <w:rFonts w:ascii="Arial" w:hAnsi="Arial" w:cs="Arial"/>
          <w:b/>
          <w:bCs/>
          <w:sz w:val="20"/>
          <w:szCs w:val="20"/>
          <w:lang w:eastAsia="tr-TR"/>
        </w:rPr>
        <w:t>31 Mart 2011</w:t>
      </w:r>
      <w:r w:rsidRPr="00DA25F4">
        <w:rPr>
          <w:rFonts w:ascii="Arial" w:hAnsi="Arial" w:cs="Arial"/>
          <w:b/>
          <w:bCs/>
          <w:sz w:val="20"/>
          <w:szCs w:val="20"/>
          <w:lang w:eastAsia="tr-TR"/>
        </w:rPr>
        <w:tab/>
        <w:t>31 Aralık 2010</w:t>
      </w:r>
    </w:p>
    <w:p w:rsidR="00B13759" w:rsidRPr="00DA25F4" w:rsidRDefault="00B13759" w:rsidP="00B13759">
      <w:pPr>
        <w:tabs>
          <w:tab w:val="right" w:pos="7371"/>
          <w:tab w:val="right" w:pos="9071"/>
        </w:tabs>
        <w:rPr>
          <w:rFonts w:ascii="Arial" w:hAnsi="Arial" w:cs="Arial"/>
          <w:b/>
          <w:i/>
          <w:sz w:val="20"/>
          <w:szCs w:val="20"/>
          <w:lang w:eastAsia="tr-TR"/>
        </w:rPr>
      </w:pPr>
      <w:r w:rsidRPr="00DA25F4">
        <w:rPr>
          <w:rFonts w:ascii="Arial" w:hAnsi="Arial" w:cs="Arial"/>
          <w:b/>
          <w:i/>
          <w:sz w:val="20"/>
          <w:szCs w:val="20"/>
          <w:lang w:eastAsia="tr-TR"/>
        </w:rPr>
        <w:t>Ortaklar</w:t>
      </w:r>
    </w:p>
    <w:p w:rsidR="00B13759" w:rsidRPr="00DA25F4" w:rsidRDefault="00B13759" w:rsidP="00B13759">
      <w:pPr>
        <w:widowControl w:val="0"/>
        <w:pBdr>
          <w:bottom w:val="single" w:sz="4" w:space="0" w:color="auto"/>
        </w:pBdr>
        <w:tabs>
          <w:tab w:val="decimal" w:pos="7088"/>
          <w:tab w:val="decimal" w:pos="9071"/>
        </w:tabs>
        <w:jc w:val="both"/>
        <w:rPr>
          <w:rFonts w:ascii="Arial" w:hAnsi="Arial" w:cs="Arial"/>
          <w:sz w:val="20"/>
          <w:szCs w:val="20"/>
        </w:rPr>
      </w:pPr>
      <w:r w:rsidRPr="00DA25F4">
        <w:rPr>
          <w:rFonts w:ascii="Arial" w:hAnsi="Arial" w:cs="Arial"/>
          <w:sz w:val="20"/>
          <w:szCs w:val="20"/>
          <w:lang w:eastAsia="tr-TR"/>
        </w:rPr>
        <w:t>Yapı Kredi Bankası A.Ş.</w:t>
      </w:r>
      <w:r w:rsidRPr="00DA25F4">
        <w:rPr>
          <w:rFonts w:ascii="Arial" w:hAnsi="Arial" w:cs="Arial"/>
          <w:sz w:val="20"/>
          <w:szCs w:val="20"/>
        </w:rPr>
        <w:t xml:space="preserve">     </w:t>
      </w:r>
      <w:r w:rsidRPr="00DA25F4">
        <w:rPr>
          <w:rFonts w:ascii="Arial" w:hAnsi="Arial" w:cs="Arial"/>
          <w:sz w:val="20"/>
          <w:szCs w:val="20"/>
        </w:rPr>
        <w:tab/>
        <w:t xml:space="preserve">    -</w:t>
      </w:r>
      <w:r w:rsidRPr="00DA25F4">
        <w:rPr>
          <w:rFonts w:ascii="Arial" w:hAnsi="Arial" w:cs="Arial"/>
          <w:sz w:val="20"/>
          <w:szCs w:val="20"/>
        </w:rPr>
        <w:tab/>
        <w:t>532.494</w:t>
      </w:r>
    </w:p>
    <w:p w:rsidR="00B13759" w:rsidRPr="00DA25F4" w:rsidRDefault="00B13759" w:rsidP="00B13759">
      <w:pPr>
        <w:widowControl w:val="0"/>
        <w:tabs>
          <w:tab w:val="decimal" w:pos="7088"/>
          <w:tab w:val="decimal" w:pos="9071"/>
        </w:tabs>
        <w:rPr>
          <w:rFonts w:ascii="Arial" w:hAnsi="Arial" w:cs="Arial"/>
          <w:sz w:val="20"/>
          <w:szCs w:val="20"/>
        </w:rPr>
      </w:pPr>
    </w:p>
    <w:p w:rsidR="00B13759" w:rsidRPr="00DA25F4" w:rsidRDefault="00B13759" w:rsidP="00B13759">
      <w:pPr>
        <w:widowControl w:val="0"/>
        <w:pBdr>
          <w:bottom w:val="single" w:sz="12" w:space="1" w:color="auto"/>
        </w:pBdr>
        <w:tabs>
          <w:tab w:val="decimal" w:pos="7088"/>
          <w:tab w:val="decimal" w:pos="9071"/>
        </w:tabs>
        <w:jc w:val="both"/>
        <w:rPr>
          <w:rFonts w:ascii="Arial" w:hAnsi="Arial" w:cs="Arial"/>
          <w:b/>
          <w:sz w:val="20"/>
          <w:szCs w:val="20"/>
        </w:rPr>
      </w:pPr>
      <w:r w:rsidRPr="00DA25F4">
        <w:rPr>
          <w:rFonts w:ascii="Arial" w:hAnsi="Arial" w:cs="Arial"/>
          <w:b/>
          <w:sz w:val="20"/>
          <w:szCs w:val="20"/>
        </w:rPr>
        <w:tab/>
        <w:t>-</w:t>
      </w:r>
      <w:r w:rsidRPr="00DA25F4">
        <w:rPr>
          <w:rFonts w:ascii="Arial" w:hAnsi="Arial" w:cs="Arial"/>
          <w:b/>
          <w:sz w:val="20"/>
          <w:szCs w:val="20"/>
        </w:rPr>
        <w:tab/>
        <w:t>532.494</w:t>
      </w:r>
    </w:p>
    <w:p w:rsidR="00B13759" w:rsidRPr="00DA25F4" w:rsidRDefault="00B13759" w:rsidP="00802227">
      <w:pPr>
        <w:tabs>
          <w:tab w:val="right" w:pos="7371"/>
          <w:tab w:val="right" w:pos="9071"/>
        </w:tabs>
        <w:rPr>
          <w:rFonts w:ascii="Arial" w:hAnsi="Arial" w:cs="Arial"/>
          <w:b/>
          <w:bCs/>
          <w:sz w:val="20"/>
          <w:szCs w:val="20"/>
          <w:lang w:eastAsia="tr-TR"/>
        </w:rPr>
      </w:pPr>
    </w:p>
    <w:p w:rsidR="00B13759" w:rsidRPr="00DA25F4" w:rsidRDefault="00B13759" w:rsidP="00802227">
      <w:pPr>
        <w:tabs>
          <w:tab w:val="right" w:pos="7371"/>
          <w:tab w:val="right" w:pos="9071"/>
        </w:tabs>
        <w:rPr>
          <w:rFonts w:ascii="Arial" w:hAnsi="Arial" w:cs="Arial"/>
          <w:b/>
          <w:bCs/>
          <w:sz w:val="20"/>
          <w:szCs w:val="20"/>
          <w:lang w:eastAsia="tr-TR"/>
        </w:rPr>
      </w:pPr>
    </w:p>
    <w:p w:rsidR="00520105" w:rsidRPr="00DA25F4" w:rsidRDefault="003D4842" w:rsidP="00802227">
      <w:pPr>
        <w:tabs>
          <w:tab w:val="right" w:pos="7371"/>
          <w:tab w:val="right" w:pos="9071"/>
        </w:tabs>
        <w:rPr>
          <w:rFonts w:ascii="Arial" w:hAnsi="Arial" w:cs="Arial"/>
          <w:sz w:val="20"/>
          <w:szCs w:val="20"/>
          <w:lang w:eastAsia="tr-TR"/>
        </w:rPr>
      </w:pPr>
      <w:r w:rsidRPr="00DA25F4">
        <w:rPr>
          <w:rFonts w:ascii="Arial" w:hAnsi="Arial" w:cs="Arial"/>
          <w:b/>
          <w:bCs/>
          <w:sz w:val="20"/>
          <w:szCs w:val="20"/>
          <w:lang w:eastAsia="tr-TR"/>
        </w:rPr>
        <w:t>İlişkili taraflardan alınan krediler</w:t>
      </w:r>
      <w:r w:rsidRPr="00DA25F4">
        <w:rPr>
          <w:rFonts w:ascii="Arial" w:hAnsi="Arial" w:cs="Arial"/>
          <w:b/>
          <w:bCs/>
          <w:sz w:val="20"/>
          <w:szCs w:val="20"/>
          <w:lang w:eastAsia="tr-TR"/>
        </w:rPr>
        <w:tab/>
      </w:r>
      <w:r w:rsidRPr="00DA25F4">
        <w:rPr>
          <w:rFonts w:ascii="Arial" w:hAnsi="Arial" w:cs="Arial"/>
          <w:sz w:val="20"/>
          <w:szCs w:val="20"/>
          <w:lang w:eastAsia="tr-TR"/>
        </w:rPr>
        <w:tab/>
      </w:r>
    </w:p>
    <w:p w:rsidR="00520105" w:rsidRPr="00DA25F4" w:rsidRDefault="008723F7" w:rsidP="00802227">
      <w:pPr>
        <w:tabs>
          <w:tab w:val="right" w:pos="7371"/>
          <w:tab w:val="right" w:pos="9071"/>
        </w:tabs>
        <w:rPr>
          <w:rFonts w:ascii="Arial" w:hAnsi="Arial" w:cs="Arial"/>
          <w:b/>
          <w:i/>
          <w:sz w:val="20"/>
          <w:szCs w:val="20"/>
          <w:lang w:eastAsia="tr-TR"/>
        </w:rPr>
      </w:pPr>
      <w:r w:rsidRPr="00DA25F4">
        <w:rPr>
          <w:rFonts w:ascii="Arial" w:hAnsi="Arial" w:cs="Arial"/>
          <w:b/>
          <w:i/>
          <w:sz w:val="20"/>
          <w:szCs w:val="20"/>
          <w:lang w:eastAsia="tr-TR"/>
        </w:rPr>
        <w:t>Ortaklar</w:t>
      </w:r>
      <w:r w:rsidRPr="00DA25F4">
        <w:rPr>
          <w:rFonts w:ascii="Arial" w:hAnsi="Arial" w:cs="Arial"/>
          <w:b/>
          <w:i/>
          <w:sz w:val="20"/>
          <w:szCs w:val="20"/>
          <w:lang w:eastAsia="tr-TR"/>
        </w:rPr>
        <w:tab/>
      </w:r>
      <w:r w:rsidRPr="00DA25F4">
        <w:rPr>
          <w:rFonts w:ascii="Arial" w:hAnsi="Arial" w:cs="Arial"/>
          <w:b/>
          <w:i/>
          <w:sz w:val="20"/>
          <w:szCs w:val="20"/>
          <w:lang w:eastAsia="tr-TR"/>
        </w:rPr>
        <w:tab/>
      </w:r>
    </w:p>
    <w:p w:rsidR="00520105" w:rsidRPr="00DA25F4" w:rsidRDefault="00B13759" w:rsidP="00802227">
      <w:pPr>
        <w:pBdr>
          <w:bottom w:val="single" w:sz="4" w:space="1" w:color="auto"/>
        </w:pBdr>
        <w:tabs>
          <w:tab w:val="right" w:pos="7371"/>
          <w:tab w:val="right" w:pos="9071"/>
        </w:tabs>
        <w:rPr>
          <w:rFonts w:ascii="Arial" w:hAnsi="Arial" w:cs="Arial"/>
          <w:sz w:val="20"/>
          <w:szCs w:val="20"/>
          <w:lang w:eastAsia="tr-TR"/>
        </w:rPr>
      </w:pPr>
      <w:r w:rsidRPr="00DA25F4">
        <w:rPr>
          <w:rFonts w:ascii="Arial" w:hAnsi="Arial" w:cs="Arial"/>
          <w:sz w:val="20"/>
          <w:szCs w:val="20"/>
          <w:lang w:eastAsia="tr-TR"/>
        </w:rPr>
        <w:t xml:space="preserve">Yapı Kredi Bankası A.Ş. </w:t>
      </w:r>
      <w:r w:rsidR="003D4842" w:rsidRPr="00DA25F4">
        <w:rPr>
          <w:rFonts w:ascii="Arial" w:hAnsi="Arial" w:cs="Arial"/>
          <w:sz w:val="20"/>
          <w:szCs w:val="20"/>
          <w:lang w:eastAsia="tr-TR"/>
        </w:rPr>
        <w:tab/>
      </w:r>
      <w:r w:rsidR="00D366DD" w:rsidRPr="00DA25F4">
        <w:rPr>
          <w:rFonts w:ascii="Arial" w:hAnsi="Arial" w:cs="Arial"/>
          <w:sz w:val="20"/>
          <w:szCs w:val="20"/>
          <w:lang w:eastAsia="tr-TR"/>
        </w:rPr>
        <w:t>16.096.923</w:t>
      </w:r>
      <w:r w:rsidR="003D4842" w:rsidRPr="00DA25F4">
        <w:rPr>
          <w:rFonts w:ascii="Arial" w:hAnsi="Arial" w:cs="Arial"/>
          <w:sz w:val="20"/>
          <w:szCs w:val="20"/>
          <w:lang w:eastAsia="tr-TR"/>
        </w:rPr>
        <w:tab/>
      </w:r>
      <w:r w:rsidR="00D366DD" w:rsidRPr="00DA25F4">
        <w:rPr>
          <w:rFonts w:ascii="Arial" w:hAnsi="Arial" w:cs="Arial"/>
          <w:sz w:val="20"/>
          <w:szCs w:val="20"/>
        </w:rPr>
        <w:t>15.632.049</w:t>
      </w:r>
    </w:p>
    <w:p w:rsidR="00520105" w:rsidRPr="00DA25F4" w:rsidRDefault="003D4842" w:rsidP="00802227">
      <w:pPr>
        <w:tabs>
          <w:tab w:val="right" w:pos="7371"/>
          <w:tab w:val="right" w:pos="9071"/>
        </w:tabs>
        <w:rPr>
          <w:rFonts w:ascii="Arial" w:hAnsi="Arial" w:cs="Arial"/>
          <w:sz w:val="20"/>
          <w:szCs w:val="20"/>
          <w:lang w:eastAsia="tr-TR"/>
        </w:rPr>
      </w:pPr>
      <w:r w:rsidRPr="00DA25F4">
        <w:rPr>
          <w:rFonts w:ascii="Arial" w:hAnsi="Arial" w:cs="Arial"/>
          <w:sz w:val="20"/>
          <w:szCs w:val="20"/>
          <w:lang w:eastAsia="tr-TR"/>
        </w:rPr>
        <w:t>  </w:t>
      </w:r>
      <w:r w:rsidRPr="00DA25F4">
        <w:rPr>
          <w:rFonts w:ascii="Arial" w:hAnsi="Arial" w:cs="Arial"/>
          <w:sz w:val="20"/>
          <w:szCs w:val="20"/>
          <w:lang w:eastAsia="tr-TR"/>
        </w:rPr>
        <w:tab/>
      </w:r>
      <w:r w:rsidRPr="00DA25F4">
        <w:rPr>
          <w:rFonts w:ascii="Arial" w:hAnsi="Arial" w:cs="Arial"/>
          <w:sz w:val="20"/>
          <w:szCs w:val="20"/>
          <w:lang w:eastAsia="tr-TR"/>
        </w:rPr>
        <w:tab/>
      </w:r>
    </w:p>
    <w:p w:rsidR="00520105" w:rsidRPr="00DA25F4" w:rsidRDefault="003D4842" w:rsidP="00802227">
      <w:pPr>
        <w:pBdr>
          <w:bottom w:val="single" w:sz="12" w:space="1" w:color="auto"/>
        </w:pBdr>
        <w:tabs>
          <w:tab w:val="right" w:pos="7371"/>
          <w:tab w:val="right" w:pos="9071"/>
        </w:tabs>
        <w:rPr>
          <w:rFonts w:ascii="Arial" w:hAnsi="Arial" w:cs="Arial"/>
          <w:b/>
          <w:bCs/>
          <w:sz w:val="20"/>
          <w:szCs w:val="20"/>
          <w:lang w:eastAsia="tr-TR"/>
        </w:rPr>
      </w:pPr>
      <w:r w:rsidRPr="00DA25F4">
        <w:rPr>
          <w:rFonts w:ascii="Arial" w:hAnsi="Arial" w:cs="Arial"/>
          <w:sz w:val="20"/>
          <w:szCs w:val="20"/>
          <w:lang w:eastAsia="tr-TR"/>
        </w:rPr>
        <w:t>  </w:t>
      </w:r>
      <w:r w:rsidRPr="00DA25F4">
        <w:rPr>
          <w:rFonts w:ascii="Arial" w:hAnsi="Arial" w:cs="Arial"/>
          <w:sz w:val="20"/>
          <w:szCs w:val="20"/>
          <w:lang w:eastAsia="tr-TR"/>
        </w:rPr>
        <w:tab/>
      </w:r>
      <w:r w:rsidR="00D366DD" w:rsidRPr="00DA25F4">
        <w:rPr>
          <w:rFonts w:ascii="Arial" w:hAnsi="Arial" w:cs="Arial"/>
          <w:b/>
          <w:sz w:val="20"/>
          <w:szCs w:val="20"/>
          <w:lang w:eastAsia="tr-TR"/>
        </w:rPr>
        <w:t>16.096.923</w:t>
      </w:r>
      <w:r w:rsidR="00D366DD" w:rsidRPr="00DA25F4">
        <w:rPr>
          <w:rFonts w:ascii="Arial" w:hAnsi="Arial" w:cs="Arial"/>
          <w:b/>
          <w:bCs/>
          <w:sz w:val="20"/>
          <w:szCs w:val="20"/>
          <w:lang w:eastAsia="tr-TR"/>
        </w:rPr>
        <w:tab/>
        <w:t>15.632.049</w:t>
      </w:r>
    </w:p>
    <w:p w:rsidR="00ED61D5" w:rsidRPr="00DA25F4" w:rsidRDefault="00ED61D5" w:rsidP="00B13759">
      <w:pPr>
        <w:widowControl w:val="0"/>
        <w:tabs>
          <w:tab w:val="decimal" w:pos="7088"/>
          <w:tab w:val="decimal" w:pos="9071"/>
        </w:tabs>
        <w:jc w:val="both"/>
        <w:outlineLvl w:val="0"/>
        <w:rPr>
          <w:rFonts w:ascii="Arial" w:hAnsi="Arial" w:cs="Arial"/>
          <w:sz w:val="20"/>
          <w:szCs w:val="20"/>
          <w:lang w:eastAsia="tr-TR"/>
        </w:rPr>
      </w:pPr>
    </w:p>
    <w:p w:rsidR="000550C6" w:rsidRPr="00DA25F4" w:rsidRDefault="00195716" w:rsidP="000550C6">
      <w:pPr>
        <w:widowControl w:val="0"/>
        <w:tabs>
          <w:tab w:val="decimal" w:pos="7088"/>
          <w:tab w:val="decimal" w:pos="9071"/>
        </w:tabs>
        <w:jc w:val="both"/>
        <w:outlineLvl w:val="0"/>
        <w:rPr>
          <w:rFonts w:ascii="Arial" w:hAnsi="Arial" w:cs="Arial"/>
          <w:sz w:val="20"/>
          <w:szCs w:val="20"/>
          <w:lang w:eastAsia="tr-TR"/>
        </w:rPr>
      </w:pPr>
      <w:r w:rsidRPr="00DA25F4">
        <w:rPr>
          <w:rFonts w:ascii="Arial" w:hAnsi="Arial" w:cs="Arial"/>
          <w:sz w:val="20"/>
          <w:szCs w:val="20"/>
          <w:lang w:eastAsia="tr-TR"/>
        </w:rPr>
        <w:t>31 Mart 2011</w:t>
      </w:r>
      <w:r w:rsidR="000550C6" w:rsidRPr="00DA25F4">
        <w:rPr>
          <w:rFonts w:ascii="Arial" w:hAnsi="Arial" w:cs="Arial"/>
          <w:sz w:val="20"/>
          <w:szCs w:val="20"/>
          <w:lang w:eastAsia="tr-TR"/>
        </w:rPr>
        <w:t xml:space="preserve"> ve </w:t>
      </w:r>
      <w:r w:rsidRPr="00DA25F4">
        <w:rPr>
          <w:rFonts w:ascii="Arial" w:hAnsi="Arial" w:cs="Arial"/>
          <w:sz w:val="20"/>
          <w:szCs w:val="20"/>
          <w:lang w:eastAsia="tr-TR"/>
        </w:rPr>
        <w:t>31 Mart</w:t>
      </w:r>
      <w:r w:rsidR="000550C6" w:rsidRPr="00DA25F4">
        <w:rPr>
          <w:rFonts w:ascii="Arial" w:hAnsi="Arial" w:cs="Arial"/>
          <w:sz w:val="20"/>
          <w:szCs w:val="20"/>
          <w:lang w:eastAsia="tr-TR"/>
        </w:rPr>
        <w:t xml:space="preserve"> </w:t>
      </w:r>
      <w:r w:rsidRPr="00DA25F4">
        <w:rPr>
          <w:rFonts w:ascii="Arial" w:hAnsi="Arial" w:cs="Arial"/>
          <w:sz w:val="20"/>
          <w:szCs w:val="20"/>
          <w:lang w:eastAsia="tr-TR"/>
        </w:rPr>
        <w:t>2010</w:t>
      </w:r>
      <w:r w:rsidR="000550C6" w:rsidRPr="00DA25F4">
        <w:rPr>
          <w:rFonts w:ascii="Arial" w:hAnsi="Arial" w:cs="Arial"/>
          <w:sz w:val="20"/>
          <w:szCs w:val="20"/>
          <w:lang w:eastAsia="tr-TR"/>
        </w:rPr>
        <w:t xml:space="preserve"> tarihlerinde sona eren </w:t>
      </w:r>
      <w:r w:rsidR="00D366DD" w:rsidRPr="00DA25F4">
        <w:rPr>
          <w:rFonts w:ascii="Arial" w:hAnsi="Arial" w:cs="Arial"/>
          <w:sz w:val="20"/>
          <w:szCs w:val="20"/>
          <w:lang w:eastAsia="tr-TR"/>
        </w:rPr>
        <w:t>üç</w:t>
      </w:r>
      <w:r w:rsidR="000550C6" w:rsidRPr="00DA25F4">
        <w:rPr>
          <w:rFonts w:ascii="Arial" w:hAnsi="Arial" w:cs="Arial"/>
          <w:sz w:val="20"/>
          <w:szCs w:val="20"/>
          <w:lang w:eastAsia="tr-TR"/>
        </w:rPr>
        <w:t xml:space="preserve"> aylık dönemlere ait ilişkili taraflarla yapılan önemli işlemlerin özeti aşağıda verilmiştir:</w:t>
      </w:r>
    </w:p>
    <w:p w:rsidR="000550C6" w:rsidRPr="00DA25F4" w:rsidRDefault="000550C6" w:rsidP="00520105">
      <w:pPr>
        <w:widowControl w:val="0"/>
        <w:jc w:val="both"/>
        <w:outlineLvl w:val="0"/>
        <w:rPr>
          <w:rFonts w:ascii="Arial" w:hAnsi="Arial" w:cs="Arial"/>
          <w:b/>
          <w:sz w:val="20"/>
          <w:szCs w:val="20"/>
        </w:rPr>
      </w:pPr>
    </w:p>
    <w:p w:rsidR="00520105" w:rsidRPr="00DA25F4" w:rsidRDefault="003D4842" w:rsidP="00520105">
      <w:pPr>
        <w:widowControl w:val="0"/>
        <w:jc w:val="both"/>
        <w:outlineLvl w:val="0"/>
        <w:rPr>
          <w:rFonts w:ascii="Arial" w:hAnsi="Arial" w:cs="Arial"/>
          <w:b/>
          <w:sz w:val="20"/>
          <w:szCs w:val="20"/>
        </w:rPr>
      </w:pPr>
      <w:r w:rsidRPr="00DA25F4">
        <w:rPr>
          <w:rFonts w:ascii="Arial" w:hAnsi="Arial" w:cs="Arial"/>
          <w:b/>
          <w:sz w:val="20"/>
          <w:szCs w:val="20"/>
        </w:rPr>
        <w:t>İlişkili taraflara yapılan satışlar</w:t>
      </w:r>
    </w:p>
    <w:p w:rsidR="00520105" w:rsidRPr="00DA25F4" w:rsidRDefault="00520105" w:rsidP="00520105">
      <w:pPr>
        <w:widowControl w:val="0"/>
        <w:tabs>
          <w:tab w:val="right" w:pos="7088"/>
          <w:tab w:val="right" w:pos="9071"/>
        </w:tabs>
        <w:jc w:val="both"/>
        <w:rPr>
          <w:rFonts w:ascii="Arial" w:hAnsi="Arial" w:cs="Arial"/>
          <w:b/>
          <w:sz w:val="20"/>
          <w:szCs w:val="20"/>
        </w:rPr>
      </w:pPr>
    </w:p>
    <w:tbl>
      <w:tblPr>
        <w:tblW w:w="9092" w:type="dxa"/>
        <w:tblInd w:w="70" w:type="dxa"/>
        <w:tblCellMar>
          <w:left w:w="70" w:type="dxa"/>
          <w:right w:w="70" w:type="dxa"/>
        </w:tblCellMar>
        <w:tblLook w:val="04A0"/>
      </w:tblPr>
      <w:tblGrid>
        <w:gridCol w:w="5670"/>
        <w:gridCol w:w="1701"/>
        <w:gridCol w:w="1721"/>
      </w:tblGrid>
      <w:tr w:rsidR="00520105" w:rsidRPr="00DA25F4" w:rsidTr="00565DBD">
        <w:trPr>
          <w:trHeight w:val="113"/>
        </w:trPr>
        <w:tc>
          <w:tcPr>
            <w:tcW w:w="5670" w:type="dxa"/>
            <w:tcBorders>
              <w:left w:val="nil"/>
              <w:right w:val="nil"/>
            </w:tcBorders>
            <w:shd w:val="clear" w:color="auto" w:fill="auto"/>
            <w:noWrap/>
            <w:vAlign w:val="bottom"/>
            <w:hideMark/>
          </w:tcPr>
          <w:p w:rsidR="00085B7C" w:rsidRPr="00DA25F4" w:rsidRDefault="00085B7C" w:rsidP="00F141DE">
            <w:pPr>
              <w:ind w:left="-70"/>
              <w:rPr>
                <w:rFonts w:ascii="Arial" w:hAnsi="Arial" w:cs="Arial"/>
                <w:b/>
                <w:bCs/>
                <w:i/>
                <w:sz w:val="19"/>
                <w:szCs w:val="19"/>
                <w:lang w:eastAsia="tr-TR"/>
              </w:rPr>
            </w:pPr>
          </w:p>
        </w:tc>
        <w:tc>
          <w:tcPr>
            <w:tcW w:w="1701" w:type="dxa"/>
            <w:tcBorders>
              <w:left w:val="nil"/>
              <w:right w:val="nil"/>
            </w:tcBorders>
            <w:shd w:val="clear" w:color="auto" w:fill="auto"/>
            <w:noWrap/>
            <w:vAlign w:val="bottom"/>
            <w:hideMark/>
          </w:tcPr>
          <w:p w:rsidR="00520105" w:rsidRPr="00DA25F4" w:rsidRDefault="00195716" w:rsidP="003F0DC3">
            <w:pPr>
              <w:ind w:right="71"/>
              <w:jc w:val="right"/>
              <w:rPr>
                <w:rFonts w:ascii="Arial" w:hAnsi="Arial" w:cs="Arial"/>
                <w:b/>
                <w:bCs/>
                <w:sz w:val="19"/>
                <w:szCs w:val="19"/>
                <w:lang w:eastAsia="tr-TR"/>
              </w:rPr>
            </w:pPr>
            <w:r w:rsidRPr="00DA25F4">
              <w:rPr>
                <w:rFonts w:ascii="Arial" w:hAnsi="Arial" w:cs="Arial"/>
                <w:b/>
                <w:bCs/>
                <w:sz w:val="19"/>
                <w:szCs w:val="19"/>
                <w:lang w:eastAsia="tr-TR"/>
              </w:rPr>
              <w:t>31 Mart 2011</w:t>
            </w:r>
          </w:p>
        </w:tc>
        <w:tc>
          <w:tcPr>
            <w:tcW w:w="1721" w:type="dxa"/>
            <w:tcBorders>
              <w:left w:val="nil"/>
              <w:right w:val="nil"/>
            </w:tcBorders>
            <w:shd w:val="clear" w:color="auto" w:fill="auto"/>
            <w:noWrap/>
            <w:vAlign w:val="bottom"/>
            <w:hideMark/>
          </w:tcPr>
          <w:p w:rsidR="00520105" w:rsidRPr="00DA25F4" w:rsidRDefault="00195716" w:rsidP="003F0DC3">
            <w:pPr>
              <w:ind w:right="71"/>
              <w:jc w:val="right"/>
              <w:rPr>
                <w:rFonts w:ascii="Arial" w:hAnsi="Arial" w:cs="Arial"/>
                <w:b/>
                <w:bCs/>
                <w:sz w:val="19"/>
                <w:szCs w:val="19"/>
                <w:lang w:eastAsia="tr-TR"/>
              </w:rPr>
            </w:pPr>
            <w:r w:rsidRPr="00DA25F4">
              <w:rPr>
                <w:rFonts w:ascii="Arial" w:hAnsi="Arial" w:cs="Arial"/>
                <w:b/>
                <w:bCs/>
                <w:sz w:val="19"/>
                <w:szCs w:val="19"/>
                <w:lang w:eastAsia="tr-TR"/>
              </w:rPr>
              <w:t>31 Mart</w:t>
            </w:r>
            <w:r w:rsidR="003D4842" w:rsidRPr="00DA25F4">
              <w:rPr>
                <w:rFonts w:ascii="Arial" w:hAnsi="Arial" w:cs="Arial"/>
                <w:b/>
                <w:bCs/>
                <w:sz w:val="19"/>
                <w:szCs w:val="19"/>
                <w:lang w:eastAsia="tr-TR"/>
              </w:rPr>
              <w:t xml:space="preserve"> </w:t>
            </w:r>
            <w:r w:rsidRPr="00DA25F4">
              <w:rPr>
                <w:rFonts w:ascii="Arial" w:hAnsi="Arial" w:cs="Arial"/>
                <w:b/>
                <w:bCs/>
                <w:sz w:val="19"/>
                <w:szCs w:val="19"/>
                <w:lang w:eastAsia="tr-TR"/>
              </w:rPr>
              <w:t>2010</w:t>
            </w:r>
          </w:p>
        </w:tc>
      </w:tr>
      <w:tr w:rsidR="00520105" w:rsidRPr="00DA25F4" w:rsidTr="00565DBD">
        <w:trPr>
          <w:trHeight w:val="113"/>
        </w:trPr>
        <w:tc>
          <w:tcPr>
            <w:tcW w:w="5670" w:type="dxa"/>
            <w:tcBorders>
              <w:left w:val="nil"/>
              <w:bottom w:val="nil"/>
              <w:right w:val="nil"/>
            </w:tcBorders>
            <w:shd w:val="clear" w:color="auto" w:fill="auto"/>
            <w:noWrap/>
            <w:vAlign w:val="bottom"/>
            <w:hideMark/>
          </w:tcPr>
          <w:p w:rsidR="00520105" w:rsidRPr="00DA25F4" w:rsidRDefault="008723F7" w:rsidP="00F141DE">
            <w:pPr>
              <w:ind w:left="-70"/>
              <w:rPr>
                <w:rFonts w:ascii="Arial" w:hAnsi="Arial" w:cs="Arial"/>
                <w:b/>
                <w:i/>
                <w:sz w:val="19"/>
                <w:szCs w:val="19"/>
                <w:lang w:eastAsia="tr-TR"/>
              </w:rPr>
            </w:pPr>
            <w:r w:rsidRPr="00DA25F4">
              <w:rPr>
                <w:rFonts w:ascii="Arial" w:hAnsi="Arial" w:cs="Arial"/>
                <w:b/>
                <w:i/>
                <w:sz w:val="19"/>
                <w:szCs w:val="19"/>
                <w:lang w:eastAsia="tr-TR"/>
              </w:rPr>
              <w:t>Ortaklar</w:t>
            </w:r>
          </w:p>
        </w:tc>
        <w:tc>
          <w:tcPr>
            <w:tcW w:w="1701" w:type="dxa"/>
            <w:tcBorders>
              <w:left w:val="nil"/>
              <w:bottom w:val="nil"/>
              <w:right w:val="nil"/>
            </w:tcBorders>
            <w:shd w:val="clear" w:color="auto" w:fill="auto"/>
            <w:noWrap/>
            <w:vAlign w:val="bottom"/>
            <w:hideMark/>
          </w:tcPr>
          <w:p w:rsidR="00520105" w:rsidRPr="00DA25F4" w:rsidRDefault="00520105" w:rsidP="003F0DC3">
            <w:pPr>
              <w:ind w:right="71"/>
              <w:jc w:val="right"/>
              <w:rPr>
                <w:rFonts w:ascii="Arial" w:hAnsi="Arial" w:cs="Arial"/>
                <w:b/>
                <w:sz w:val="19"/>
                <w:szCs w:val="19"/>
                <w:lang w:eastAsia="tr-TR"/>
              </w:rPr>
            </w:pPr>
          </w:p>
        </w:tc>
        <w:tc>
          <w:tcPr>
            <w:tcW w:w="1721" w:type="dxa"/>
            <w:tcBorders>
              <w:left w:val="nil"/>
              <w:bottom w:val="nil"/>
              <w:right w:val="nil"/>
            </w:tcBorders>
            <w:shd w:val="clear" w:color="auto" w:fill="auto"/>
            <w:noWrap/>
            <w:vAlign w:val="bottom"/>
            <w:hideMark/>
          </w:tcPr>
          <w:p w:rsidR="00520105" w:rsidRPr="00DA25F4" w:rsidRDefault="00520105" w:rsidP="003F0DC3">
            <w:pPr>
              <w:ind w:right="71"/>
              <w:jc w:val="right"/>
              <w:rPr>
                <w:rFonts w:ascii="Arial" w:hAnsi="Arial" w:cs="Arial"/>
                <w:b/>
                <w:sz w:val="19"/>
                <w:szCs w:val="19"/>
                <w:lang w:eastAsia="tr-TR"/>
              </w:rPr>
            </w:pPr>
          </w:p>
        </w:tc>
      </w:tr>
      <w:tr w:rsidR="00520105" w:rsidRPr="00DA25F4" w:rsidTr="00565DBD">
        <w:trPr>
          <w:trHeight w:val="113"/>
        </w:trPr>
        <w:tc>
          <w:tcPr>
            <w:tcW w:w="5670" w:type="dxa"/>
            <w:tcBorders>
              <w:top w:val="nil"/>
              <w:left w:val="nil"/>
              <w:bottom w:val="nil"/>
              <w:right w:val="nil"/>
            </w:tcBorders>
            <w:shd w:val="clear" w:color="auto" w:fill="auto"/>
            <w:noWrap/>
            <w:vAlign w:val="bottom"/>
            <w:hideMark/>
          </w:tcPr>
          <w:p w:rsidR="00520105" w:rsidRPr="00DA25F4" w:rsidRDefault="003D4842" w:rsidP="00F141DE">
            <w:pPr>
              <w:ind w:left="-70"/>
              <w:rPr>
                <w:rFonts w:ascii="Arial" w:hAnsi="Arial" w:cs="Arial"/>
                <w:sz w:val="19"/>
                <w:szCs w:val="19"/>
                <w:lang w:eastAsia="tr-TR"/>
              </w:rPr>
            </w:pPr>
            <w:r w:rsidRPr="00DA25F4">
              <w:rPr>
                <w:rFonts w:ascii="Arial" w:hAnsi="Arial" w:cs="Arial"/>
                <w:sz w:val="19"/>
                <w:szCs w:val="19"/>
                <w:lang w:eastAsia="tr-TR"/>
              </w:rPr>
              <w:t>Yapı Kredi Bankası A.Ş.</w:t>
            </w:r>
          </w:p>
        </w:tc>
        <w:tc>
          <w:tcPr>
            <w:tcW w:w="1701" w:type="dxa"/>
            <w:tcBorders>
              <w:top w:val="nil"/>
              <w:left w:val="nil"/>
              <w:bottom w:val="nil"/>
              <w:right w:val="nil"/>
            </w:tcBorders>
            <w:shd w:val="clear" w:color="auto" w:fill="auto"/>
            <w:noWrap/>
            <w:vAlign w:val="bottom"/>
            <w:hideMark/>
          </w:tcPr>
          <w:p w:rsidR="00520105" w:rsidRPr="00DA25F4" w:rsidRDefault="001C54DC" w:rsidP="003F0DC3">
            <w:pPr>
              <w:ind w:right="71"/>
              <w:jc w:val="right"/>
              <w:rPr>
                <w:rFonts w:ascii="Arial" w:hAnsi="Arial" w:cs="Arial"/>
                <w:sz w:val="19"/>
                <w:szCs w:val="19"/>
                <w:lang w:eastAsia="tr-TR"/>
              </w:rPr>
            </w:pPr>
            <w:r w:rsidRPr="00DA25F4">
              <w:rPr>
                <w:rFonts w:ascii="Arial" w:hAnsi="Arial" w:cs="Arial"/>
                <w:sz w:val="19"/>
                <w:szCs w:val="19"/>
                <w:lang w:eastAsia="tr-TR"/>
              </w:rPr>
              <w:t>171.191</w:t>
            </w:r>
          </w:p>
        </w:tc>
        <w:tc>
          <w:tcPr>
            <w:tcW w:w="1721" w:type="dxa"/>
            <w:tcBorders>
              <w:top w:val="nil"/>
              <w:left w:val="nil"/>
              <w:bottom w:val="nil"/>
              <w:right w:val="nil"/>
            </w:tcBorders>
            <w:shd w:val="clear" w:color="auto" w:fill="auto"/>
            <w:noWrap/>
            <w:vAlign w:val="bottom"/>
            <w:hideMark/>
          </w:tcPr>
          <w:p w:rsidR="00520105" w:rsidRPr="00DA25F4" w:rsidRDefault="001C54DC" w:rsidP="003F0DC3">
            <w:pPr>
              <w:ind w:right="71"/>
              <w:jc w:val="right"/>
              <w:rPr>
                <w:rFonts w:ascii="Arial" w:hAnsi="Arial" w:cs="Arial"/>
                <w:sz w:val="19"/>
                <w:szCs w:val="19"/>
                <w:lang w:eastAsia="tr-TR"/>
              </w:rPr>
            </w:pPr>
            <w:r w:rsidRPr="00DA25F4">
              <w:rPr>
                <w:rFonts w:ascii="Arial" w:hAnsi="Arial" w:cs="Arial"/>
                <w:sz w:val="19"/>
                <w:szCs w:val="19"/>
              </w:rPr>
              <w:t>139.384</w:t>
            </w:r>
          </w:p>
        </w:tc>
      </w:tr>
      <w:tr w:rsidR="00760FF8" w:rsidRPr="00DA25F4" w:rsidTr="00565DBD">
        <w:trPr>
          <w:trHeight w:val="113"/>
        </w:trPr>
        <w:tc>
          <w:tcPr>
            <w:tcW w:w="5670" w:type="dxa"/>
            <w:tcBorders>
              <w:top w:val="nil"/>
              <w:left w:val="nil"/>
              <w:bottom w:val="nil"/>
              <w:right w:val="nil"/>
            </w:tcBorders>
            <w:shd w:val="clear" w:color="auto" w:fill="auto"/>
            <w:noWrap/>
            <w:vAlign w:val="bottom"/>
            <w:hideMark/>
          </w:tcPr>
          <w:p w:rsidR="00760FF8" w:rsidRPr="00DA25F4" w:rsidRDefault="00760FF8" w:rsidP="00C17413">
            <w:pPr>
              <w:ind w:left="-70"/>
              <w:rPr>
                <w:rFonts w:ascii="Arial" w:hAnsi="Arial" w:cs="Arial"/>
                <w:sz w:val="19"/>
                <w:szCs w:val="19"/>
                <w:lang w:eastAsia="tr-TR"/>
              </w:rPr>
            </w:pPr>
            <w:r w:rsidRPr="00DA25F4">
              <w:rPr>
                <w:rFonts w:ascii="Arial" w:hAnsi="Arial" w:cs="Arial"/>
                <w:sz w:val="19"/>
                <w:szCs w:val="19"/>
                <w:lang w:eastAsia="tr-TR"/>
              </w:rPr>
              <w:t xml:space="preserve">Koray İnşaat </w:t>
            </w:r>
            <w:proofErr w:type="spellStart"/>
            <w:r w:rsidRPr="00DA25F4">
              <w:rPr>
                <w:rFonts w:ascii="Arial" w:hAnsi="Arial" w:cs="Arial"/>
                <w:sz w:val="19"/>
                <w:szCs w:val="19"/>
                <w:lang w:eastAsia="tr-TR"/>
              </w:rPr>
              <w:t>Sanayii</w:t>
            </w:r>
            <w:proofErr w:type="spellEnd"/>
            <w:r w:rsidRPr="00DA25F4">
              <w:rPr>
                <w:rFonts w:ascii="Arial" w:hAnsi="Arial" w:cs="Arial"/>
                <w:sz w:val="19"/>
                <w:szCs w:val="19"/>
                <w:lang w:eastAsia="tr-TR"/>
              </w:rPr>
              <w:t xml:space="preserve"> ve Ticaret A.Ş.</w:t>
            </w:r>
          </w:p>
        </w:tc>
        <w:tc>
          <w:tcPr>
            <w:tcW w:w="1701" w:type="dxa"/>
            <w:tcBorders>
              <w:top w:val="nil"/>
              <w:left w:val="nil"/>
              <w:bottom w:val="nil"/>
              <w:right w:val="nil"/>
            </w:tcBorders>
            <w:shd w:val="clear" w:color="auto" w:fill="auto"/>
            <w:noWrap/>
            <w:vAlign w:val="bottom"/>
            <w:hideMark/>
          </w:tcPr>
          <w:p w:rsidR="00760FF8" w:rsidRPr="00DA25F4" w:rsidRDefault="001C54DC" w:rsidP="003F0DC3">
            <w:pPr>
              <w:ind w:right="71"/>
              <w:jc w:val="right"/>
              <w:rPr>
                <w:rFonts w:ascii="Arial" w:hAnsi="Arial" w:cs="Arial"/>
                <w:sz w:val="19"/>
                <w:szCs w:val="19"/>
                <w:lang w:eastAsia="tr-TR"/>
              </w:rPr>
            </w:pPr>
            <w:r w:rsidRPr="00DA25F4">
              <w:rPr>
                <w:rFonts w:ascii="Arial" w:hAnsi="Arial" w:cs="Arial"/>
                <w:sz w:val="19"/>
                <w:szCs w:val="19"/>
                <w:lang w:eastAsia="tr-TR"/>
              </w:rPr>
              <w:t>20.615</w:t>
            </w:r>
          </w:p>
        </w:tc>
        <w:tc>
          <w:tcPr>
            <w:tcW w:w="1721" w:type="dxa"/>
            <w:tcBorders>
              <w:top w:val="nil"/>
              <w:left w:val="nil"/>
              <w:bottom w:val="nil"/>
              <w:right w:val="nil"/>
            </w:tcBorders>
            <w:shd w:val="clear" w:color="auto" w:fill="auto"/>
            <w:noWrap/>
            <w:vAlign w:val="bottom"/>
            <w:hideMark/>
          </w:tcPr>
          <w:p w:rsidR="00760FF8" w:rsidRPr="00DA25F4" w:rsidRDefault="001C54DC" w:rsidP="003F0DC3">
            <w:pPr>
              <w:ind w:right="71"/>
              <w:jc w:val="right"/>
              <w:rPr>
                <w:rFonts w:ascii="Arial" w:hAnsi="Arial" w:cs="Arial"/>
                <w:sz w:val="19"/>
                <w:szCs w:val="19"/>
                <w:lang w:eastAsia="tr-TR"/>
              </w:rPr>
            </w:pPr>
            <w:r w:rsidRPr="00DA25F4">
              <w:rPr>
                <w:rFonts w:ascii="Arial" w:hAnsi="Arial" w:cs="Arial"/>
                <w:sz w:val="19"/>
                <w:szCs w:val="19"/>
              </w:rPr>
              <w:t>27.479</w:t>
            </w:r>
          </w:p>
        </w:tc>
      </w:tr>
      <w:tr w:rsidR="00760FF8" w:rsidRPr="00DA25F4" w:rsidTr="00565DBD">
        <w:trPr>
          <w:trHeight w:val="113"/>
        </w:trPr>
        <w:tc>
          <w:tcPr>
            <w:tcW w:w="5670" w:type="dxa"/>
            <w:tcBorders>
              <w:top w:val="nil"/>
              <w:left w:val="nil"/>
              <w:bottom w:val="nil"/>
              <w:right w:val="nil"/>
            </w:tcBorders>
            <w:shd w:val="clear" w:color="auto" w:fill="auto"/>
            <w:noWrap/>
            <w:vAlign w:val="bottom"/>
            <w:hideMark/>
          </w:tcPr>
          <w:p w:rsidR="00760FF8" w:rsidRPr="00DA25F4" w:rsidRDefault="00760FF8" w:rsidP="00C17413">
            <w:pPr>
              <w:ind w:left="-70"/>
              <w:rPr>
                <w:rFonts w:ascii="Arial" w:hAnsi="Arial" w:cs="Arial"/>
                <w:sz w:val="19"/>
                <w:szCs w:val="19"/>
                <w:lang w:eastAsia="tr-TR"/>
              </w:rPr>
            </w:pPr>
            <w:r w:rsidRPr="00DA25F4">
              <w:rPr>
                <w:rFonts w:ascii="Arial" w:hAnsi="Arial" w:cs="Arial"/>
                <w:sz w:val="19"/>
                <w:szCs w:val="19"/>
                <w:lang w:eastAsia="tr-TR"/>
              </w:rPr>
              <w:t>Koray Yapı Endüstrisi ve Ticaret A.Ş.</w:t>
            </w:r>
          </w:p>
        </w:tc>
        <w:tc>
          <w:tcPr>
            <w:tcW w:w="1701" w:type="dxa"/>
            <w:tcBorders>
              <w:top w:val="nil"/>
              <w:left w:val="nil"/>
              <w:bottom w:val="nil"/>
              <w:right w:val="nil"/>
            </w:tcBorders>
            <w:shd w:val="clear" w:color="auto" w:fill="auto"/>
            <w:noWrap/>
            <w:vAlign w:val="bottom"/>
            <w:hideMark/>
          </w:tcPr>
          <w:p w:rsidR="00760FF8" w:rsidRPr="00DA25F4" w:rsidRDefault="001C54DC" w:rsidP="003F0DC3">
            <w:pPr>
              <w:ind w:right="71"/>
              <w:jc w:val="right"/>
              <w:rPr>
                <w:rFonts w:ascii="Arial" w:hAnsi="Arial" w:cs="Arial"/>
                <w:sz w:val="19"/>
                <w:szCs w:val="19"/>
                <w:lang w:eastAsia="tr-TR"/>
              </w:rPr>
            </w:pPr>
            <w:r w:rsidRPr="00DA25F4">
              <w:rPr>
                <w:rFonts w:ascii="Arial" w:hAnsi="Arial" w:cs="Arial"/>
                <w:sz w:val="19"/>
                <w:szCs w:val="19"/>
                <w:lang w:eastAsia="tr-TR"/>
              </w:rPr>
              <w:t>29.872</w:t>
            </w:r>
          </w:p>
        </w:tc>
        <w:tc>
          <w:tcPr>
            <w:tcW w:w="1721" w:type="dxa"/>
            <w:tcBorders>
              <w:top w:val="nil"/>
              <w:left w:val="nil"/>
              <w:bottom w:val="nil"/>
              <w:right w:val="nil"/>
            </w:tcBorders>
            <w:shd w:val="clear" w:color="auto" w:fill="auto"/>
            <w:noWrap/>
            <w:vAlign w:val="bottom"/>
            <w:hideMark/>
          </w:tcPr>
          <w:p w:rsidR="00760FF8" w:rsidRPr="00DA25F4" w:rsidRDefault="001C54DC" w:rsidP="003F0DC3">
            <w:pPr>
              <w:ind w:right="71"/>
              <w:jc w:val="right"/>
              <w:rPr>
                <w:rFonts w:ascii="Arial" w:hAnsi="Arial" w:cs="Arial"/>
                <w:sz w:val="19"/>
                <w:szCs w:val="19"/>
                <w:lang w:eastAsia="tr-TR"/>
              </w:rPr>
            </w:pPr>
            <w:r w:rsidRPr="00DA25F4">
              <w:rPr>
                <w:rFonts w:ascii="Arial" w:hAnsi="Arial" w:cs="Arial"/>
                <w:sz w:val="19"/>
                <w:szCs w:val="19"/>
              </w:rPr>
              <w:t>30.325</w:t>
            </w:r>
          </w:p>
        </w:tc>
      </w:tr>
      <w:tr w:rsidR="00085B7C" w:rsidRPr="00DA25F4" w:rsidTr="00565DBD">
        <w:trPr>
          <w:trHeight w:val="113"/>
        </w:trPr>
        <w:tc>
          <w:tcPr>
            <w:tcW w:w="5670" w:type="dxa"/>
            <w:tcBorders>
              <w:top w:val="nil"/>
              <w:left w:val="nil"/>
              <w:bottom w:val="nil"/>
              <w:right w:val="nil"/>
            </w:tcBorders>
            <w:shd w:val="clear" w:color="auto" w:fill="auto"/>
            <w:noWrap/>
            <w:vAlign w:val="bottom"/>
            <w:hideMark/>
          </w:tcPr>
          <w:p w:rsidR="00874A85" w:rsidRPr="00DA25F4" w:rsidRDefault="003D4842" w:rsidP="00760FF8">
            <w:pPr>
              <w:ind w:left="-70"/>
              <w:rPr>
                <w:rFonts w:ascii="Arial" w:hAnsi="Arial" w:cs="Arial"/>
                <w:b/>
                <w:i/>
                <w:sz w:val="19"/>
                <w:szCs w:val="19"/>
                <w:lang w:eastAsia="tr-TR"/>
              </w:rPr>
            </w:pPr>
            <w:r w:rsidRPr="00DA25F4">
              <w:rPr>
                <w:rFonts w:ascii="Arial" w:hAnsi="Arial" w:cs="Arial"/>
                <w:b/>
                <w:i/>
                <w:sz w:val="19"/>
                <w:szCs w:val="19"/>
                <w:lang w:eastAsia="tr-TR"/>
              </w:rPr>
              <w:t>Diğer</w:t>
            </w:r>
          </w:p>
        </w:tc>
        <w:tc>
          <w:tcPr>
            <w:tcW w:w="1701" w:type="dxa"/>
            <w:tcBorders>
              <w:top w:val="nil"/>
              <w:left w:val="nil"/>
              <w:bottom w:val="nil"/>
              <w:right w:val="nil"/>
            </w:tcBorders>
            <w:shd w:val="clear" w:color="auto" w:fill="auto"/>
            <w:noWrap/>
            <w:vAlign w:val="bottom"/>
            <w:hideMark/>
          </w:tcPr>
          <w:p w:rsidR="00085B7C" w:rsidRPr="00DA25F4" w:rsidRDefault="00085B7C" w:rsidP="003F0DC3">
            <w:pPr>
              <w:ind w:right="71"/>
              <w:jc w:val="right"/>
              <w:rPr>
                <w:rFonts w:ascii="Arial" w:hAnsi="Arial" w:cs="Arial"/>
                <w:b/>
                <w:sz w:val="19"/>
                <w:szCs w:val="19"/>
                <w:lang w:eastAsia="tr-TR"/>
              </w:rPr>
            </w:pPr>
          </w:p>
        </w:tc>
        <w:tc>
          <w:tcPr>
            <w:tcW w:w="1721" w:type="dxa"/>
            <w:tcBorders>
              <w:top w:val="nil"/>
              <w:left w:val="nil"/>
              <w:bottom w:val="nil"/>
              <w:right w:val="nil"/>
            </w:tcBorders>
            <w:shd w:val="clear" w:color="auto" w:fill="auto"/>
            <w:noWrap/>
            <w:vAlign w:val="bottom"/>
            <w:hideMark/>
          </w:tcPr>
          <w:p w:rsidR="00085B7C" w:rsidRPr="00DA25F4" w:rsidRDefault="00085B7C" w:rsidP="003F0DC3">
            <w:pPr>
              <w:ind w:right="71"/>
              <w:jc w:val="right"/>
              <w:rPr>
                <w:rFonts w:ascii="Arial" w:hAnsi="Arial" w:cs="Arial"/>
                <w:b/>
                <w:sz w:val="19"/>
                <w:szCs w:val="19"/>
                <w:lang w:eastAsia="tr-TR"/>
              </w:rPr>
            </w:pPr>
          </w:p>
        </w:tc>
      </w:tr>
      <w:tr w:rsidR="00520105" w:rsidRPr="00DA25F4" w:rsidTr="00565DBD">
        <w:trPr>
          <w:trHeight w:val="113"/>
        </w:trPr>
        <w:tc>
          <w:tcPr>
            <w:tcW w:w="5670" w:type="dxa"/>
            <w:tcBorders>
              <w:top w:val="nil"/>
              <w:left w:val="nil"/>
              <w:bottom w:val="nil"/>
              <w:right w:val="nil"/>
            </w:tcBorders>
            <w:shd w:val="clear" w:color="auto" w:fill="auto"/>
            <w:noWrap/>
            <w:vAlign w:val="bottom"/>
            <w:hideMark/>
          </w:tcPr>
          <w:p w:rsidR="00520105" w:rsidRPr="00DA25F4" w:rsidRDefault="003D4842" w:rsidP="00F141DE">
            <w:pPr>
              <w:ind w:left="-70"/>
              <w:rPr>
                <w:rFonts w:ascii="Arial" w:hAnsi="Arial" w:cs="Arial"/>
                <w:sz w:val="19"/>
                <w:szCs w:val="19"/>
                <w:lang w:eastAsia="tr-TR"/>
              </w:rPr>
            </w:pPr>
            <w:r w:rsidRPr="00DA25F4">
              <w:rPr>
                <w:rFonts w:ascii="Arial" w:hAnsi="Arial" w:cs="Arial"/>
                <w:sz w:val="19"/>
                <w:szCs w:val="19"/>
                <w:lang w:eastAsia="tr-TR"/>
              </w:rPr>
              <w:t>Yapı Kredi Sigorta A.Ş.</w:t>
            </w:r>
          </w:p>
        </w:tc>
        <w:tc>
          <w:tcPr>
            <w:tcW w:w="1701" w:type="dxa"/>
            <w:tcBorders>
              <w:top w:val="nil"/>
              <w:left w:val="nil"/>
              <w:bottom w:val="nil"/>
              <w:right w:val="nil"/>
            </w:tcBorders>
            <w:shd w:val="clear" w:color="auto" w:fill="auto"/>
            <w:noWrap/>
            <w:vAlign w:val="bottom"/>
            <w:hideMark/>
          </w:tcPr>
          <w:p w:rsidR="00520105" w:rsidRPr="00DA25F4" w:rsidRDefault="001C54DC" w:rsidP="003F0DC3">
            <w:pPr>
              <w:ind w:right="71"/>
              <w:jc w:val="right"/>
              <w:rPr>
                <w:rFonts w:ascii="Arial" w:hAnsi="Arial" w:cs="Arial"/>
                <w:sz w:val="19"/>
                <w:szCs w:val="19"/>
                <w:lang w:eastAsia="tr-TR"/>
              </w:rPr>
            </w:pPr>
            <w:r w:rsidRPr="00DA25F4">
              <w:rPr>
                <w:rFonts w:ascii="Arial" w:hAnsi="Arial" w:cs="Arial"/>
                <w:sz w:val="19"/>
                <w:szCs w:val="19"/>
                <w:lang w:eastAsia="tr-TR"/>
              </w:rPr>
              <w:t>140.880</w:t>
            </w:r>
          </w:p>
        </w:tc>
        <w:tc>
          <w:tcPr>
            <w:tcW w:w="1721" w:type="dxa"/>
            <w:tcBorders>
              <w:top w:val="nil"/>
              <w:left w:val="nil"/>
              <w:bottom w:val="nil"/>
              <w:right w:val="nil"/>
            </w:tcBorders>
            <w:shd w:val="clear" w:color="auto" w:fill="auto"/>
            <w:noWrap/>
            <w:vAlign w:val="bottom"/>
            <w:hideMark/>
          </w:tcPr>
          <w:p w:rsidR="00520105" w:rsidRPr="00DA25F4" w:rsidRDefault="001C54DC" w:rsidP="003F0DC3">
            <w:pPr>
              <w:ind w:right="71"/>
              <w:jc w:val="right"/>
              <w:rPr>
                <w:rFonts w:ascii="Arial" w:hAnsi="Arial" w:cs="Arial"/>
                <w:sz w:val="19"/>
                <w:szCs w:val="19"/>
                <w:lang w:eastAsia="tr-TR"/>
              </w:rPr>
            </w:pPr>
            <w:r w:rsidRPr="00DA25F4">
              <w:rPr>
                <w:rFonts w:ascii="Arial" w:hAnsi="Arial" w:cs="Arial"/>
                <w:sz w:val="19"/>
                <w:szCs w:val="19"/>
              </w:rPr>
              <w:t>218.010</w:t>
            </w:r>
          </w:p>
        </w:tc>
      </w:tr>
      <w:tr w:rsidR="00520105" w:rsidRPr="00DA25F4" w:rsidTr="00565DBD">
        <w:trPr>
          <w:trHeight w:val="113"/>
        </w:trPr>
        <w:tc>
          <w:tcPr>
            <w:tcW w:w="5670" w:type="dxa"/>
            <w:tcBorders>
              <w:top w:val="nil"/>
              <w:left w:val="nil"/>
              <w:bottom w:val="nil"/>
              <w:right w:val="nil"/>
            </w:tcBorders>
            <w:shd w:val="clear" w:color="auto" w:fill="auto"/>
            <w:noWrap/>
            <w:vAlign w:val="bottom"/>
            <w:hideMark/>
          </w:tcPr>
          <w:p w:rsidR="00520105" w:rsidRPr="00DA25F4" w:rsidRDefault="003D4842" w:rsidP="00F141DE">
            <w:pPr>
              <w:ind w:left="-70"/>
              <w:rPr>
                <w:rFonts w:ascii="Arial" w:hAnsi="Arial" w:cs="Arial"/>
                <w:sz w:val="19"/>
                <w:szCs w:val="19"/>
                <w:lang w:eastAsia="tr-TR"/>
              </w:rPr>
            </w:pPr>
            <w:r w:rsidRPr="00DA25F4">
              <w:rPr>
                <w:rFonts w:ascii="Arial" w:hAnsi="Arial" w:cs="Arial"/>
                <w:sz w:val="19"/>
                <w:szCs w:val="19"/>
                <w:lang w:eastAsia="tr-TR"/>
              </w:rPr>
              <w:t>Yapı Kredi Emeklilik A.Ş.</w:t>
            </w:r>
          </w:p>
        </w:tc>
        <w:tc>
          <w:tcPr>
            <w:tcW w:w="1701" w:type="dxa"/>
            <w:tcBorders>
              <w:top w:val="nil"/>
              <w:left w:val="nil"/>
              <w:bottom w:val="nil"/>
              <w:right w:val="nil"/>
            </w:tcBorders>
            <w:shd w:val="clear" w:color="auto" w:fill="auto"/>
            <w:noWrap/>
            <w:vAlign w:val="bottom"/>
            <w:hideMark/>
          </w:tcPr>
          <w:p w:rsidR="00520105" w:rsidRPr="00DA25F4" w:rsidRDefault="001C54DC" w:rsidP="003F0DC3">
            <w:pPr>
              <w:ind w:right="71"/>
              <w:jc w:val="right"/>
              <w:rPr>
                <w:rFonts w:ascii="Arial" w:hAnsi="Arial" w:cs="Arial"/>
                <w:sz w:val="19"/>
                <w:szCs w:val="19"/>
                <w:lang w:eastAsia="tr-TR"/>
              </w:rPr>
            </w:pPr>
            <w:r w:rsidRPr="00DA25F4">
              <w:rPr>
                <w:rFonts w:ascii="Arial" w:hAnsi="Arial" w:cs="Arial"/>
                <w:sz w:val="19"/>
                <w:szCs w:val="19"/>
                <w:lang w:eastAsia="tr-TR"/>
              </w:rPr>
              <w:t>73.384</w:t>
            </w:r>
          </w:p>
        </w:tc>
        <w:tc>
          <w:tcPr>
            <w:tcW w:w="1721" w:type="dxa"/>
            <w:tcBorders>
              <w:top w:val="nil"/>
              <w:left w:val="nil"/>
              <w:bottom w:val="nil"/>
              <w:right w:val="nil"/>
            </w:tcBorders>
            <w:shd w:val="clear" w:color="auto" w:fill="auto"/>
            <w:noWrap/>
            <w:vAlign w:val="bottom"/>
            <w:hideMark/>
          </w:tcPr>
          <w:p w:rsidR="00520105" w:rsidRPr="00DA25F4" w:rsidRDefault="001C54DC" w:rsidP="003F0DC3">
            <w:pPr>
              <w:ind w:right="71"/>
              <w:jc w:val="right"/>
              <w:rPr>
                <w:rFonts w:ascii="Arial" w:hAnsi="Arial" w:cs="Arial"/>
                <w:sz w:val="19"/>
                <w:szCs w:val="19"/>
                <w:lang w:eastAsia="tr-TR"/>
              </w:rPr>
            </w:pPr>
            <w:r w:rsidRPr="00DA25F4">
              <w:rPr>
                <w:rFonts w:ascii="Arial" w:hAnsi="Arial" w:cs="Arial"/>
                <w:sz w:val="19"/>
                <w:szCs w:val="19"/>
              </w:rPr>
              <w:t>155.809</w:t>
            </w:r>
          </w:p>
        </w:tc>
      </w:tr>
      <w:tr w:rsidR="00520105" w:rsidRPr="00DA25F4" w:rsidTr="00565DBD">
        <w:trPr>
          <w:trHeight w:val="113"/>
        </w:trPr>
        <w:tc>
          <w:tcPr>
            <w:tcW w:w="5670" w:type="dxa"/>
            <w:tcBorders>
              <w:top w:val="nil"/>
              <w:left w:val="nil"/>
              <w:bottom w:val="nil"/>
              <w:right w:val="nil"/>
            </w:tcBorders>
            <w:shd w:val="clear" w:color="auto" w:fill="auto"/>
            <w:noWrap/>
            <w:vAlign w:val="bottom"/>
            <w:hideMark/>
          </w:tcPr>
          <w:p w:rsidR="00520105" w:rsidRPr="00DA25F4" w:rsidRDefault="003D4842" w:rsidP="00F141DE">
            <w:pPr>
              <w:ind w:left="-70"/>
              <w:rPr>
                <w:rFonts w:ascii="Arial" w:hAnsi="Arial" w:cs="Arial"/>
                <w:sz w:val="19"/>
                <w:szCs w:val="19"/>
                <w:lang w:eastAsia="tr-TR"/>
              </w:rPr>
            </w:pPr>
            <w:r w:rsidRPr="00DA25F4">
              <w:rPr>
                <w:rFonts w:ascii="Arial" w:hAnsi="Arial" w:cs="Arial"/>
                <w:sz w:val="19"/>
                <w:szCs w:val="19"/>
                <w:lang w:eastAsia="tr-TR"/>
              </w:rPr>
              <w:t>Yapı Kredi Yatırım Menkul Değerler A.Ş.</w:t>
            </w:r>
          </w:p>
        </w:tc>
        <w:tc>
          <w:tcPr>
            <w:tcW w:w="1701" w:type="dxa"/>
            <w:tcBorders>
              <w:top w:val="nil"/>
              <w:left w:val="nil"/>
              <w:bottom w:val="nil"/>
              <w:right w:val="nil"/>
            </w:tcBorders>
            <w:shd w:val="clear" w:color="auto" w:fill="auto"/>
            <w:noWrap/>
            <w:vAlign w:val="bottom"/>
            <w:hideMark/>
          </w:tcPr>
          <w:p w:rsidR="00520105" w:rsidRPr="00DA25F4" w:rsidRDefault="001C54DC" w:rsidP="003F0DC3">
            <w:pPr>
              <w:ind w:right="71"/>
              <w:jc w:val="right"/>
              <w:rPr>
                <w:rFonts w:ascii="Arial" w:hAnsi="Arial" w:cs="Arial"/>
                <w:sz w:val="19"/>
                <w:szCs w:val="19"/>
                <w:lang w:eastAsia="tr-TR"/>
              </w:rPr>
            </w:pPr>
            <w:r w:rsidRPr="00DA25F4">
              <w:rPr>
                <w:rFonts w:ascii="Arial" w:hAnsi="Arial" w:cs="Arial"/>
                <w:sz w:val="19"/>
                <w:szCs w:val="19"/>
                <w:lang w:eastAsia="tr-TR"/>
              </w:rPr>
              <w:t>65.542</w:t>
            </w:r>
          </w:p>
        </w:tc>
        <w:tc>
          <w:tcPr>
            <w:tcW w:w="1721" w:type="dxa"/>
            <w:tcBorders>
              <w:top w:val="nil"/>
              <w:left w:val="nil"/>
              <w:bottom w:val="nil"/>
              <w:right w:val="nil"/>
            </w:tcBorders>
            <w:shd w:val="clear" w:color="auto" w:fill="auto"/>
            <w:noWrap/>
            <w:vAlign w:val="bottom"/>
            <w:hideMark/>
          </w:tcPr>
          <w:p w:rsidR="00520105" w:rsidRPr="00DA25F4" w:rsidRDefault="001C54DC" w:rsidP="003F0DC3">
            <w:pPr>
              <w:ind w:right="71"/>
              <w:jc w:val="right"/>
              <w:rPr>
                <w:rFonts w:ascii="Arial" w:hAnsi="Arial" w:cs="Arial"/>
                <w:sz w:val="19"/>
                <w:szCs w:val="19"/>
                <w:lang w:eastAsia="tr-TR"/>
              </w:rPr>
            </w:pPr>
            <w:r w:rsidRPr="00DA25F4">
              <w:rPr>
                <w:rFonts w:ascii="Arial" w:hAnsi="Arial" w:cs="Arial"/>
                <w:sz w:val="19"/>
                <w:szCs w:val="19"/>
              </w:rPr>
              <w:t>83.157</w:t>
            </w:r>
          </w:p>
        </w:tc>
      </w:tr>
      <w:tr w:rsidR="00520105" w:rsidRPr="00DA25F4" w:rsidTr="00565DBD">
        <w:trPr>
          <w:trHeight w:val="113"/>
        </w:trPr>
        <w:tc>
          <w:tcPr>
            <w:tcW w:w="5670" w:type="dxa"/>
            <w:tcBorders>
              <w:top w:val="nil"/>
              <w:left w:val="nil"/>
              <w:bottom w:val="nil"/>
              <w:right w:val="nil"/>
            </w:tcBorders>
            <w:shd w:val="clear" w:color="auto" w:fill="auto"/>
            <w:noWrap/>
            <w:vAlign w:val="bottom"/>
            <w:hideMark/>
          </w:tcPr>
          <w:p w:rsidR="00520105" w:rsidRPr="00DA25F4" w:rsidRDefault="003D4842" w:rsidP="00F141DE">
            <w:pPr>
              <w:ind w:left="-70"/>
              <w:rPr>
                <w:rFonts w:ascii="Arial" w:hAnsi="Arial" w:cs="Arial"/>
                <w:sz w:val="19"/>
                <w:szCs w:val="19"/>
                <w:lang w:eastAsia="tr-TR"/>
              </w:rPr>
            </w:pPr>
            <w:r w:rsidRPr="00DA25F4">
              <w:rPr>
                <w:rFonts w:ascii="Arial" w:hAnsi="Arial" w:cs="Arial"/>
                <w:sz w:val="19"/>
                <w:szCs w:val="19"/>
                <w:lang w:eastAsia="tr-TR"/>
              </w:rPr>
              <w:t>Yapı Kredi Portföy Yönetimi A.Ş.</w:t>
            </w:r>
          </w:p>
        </w:tc>
        <w:tc>
          <w:tcPr>
            <w:tcW w:w="1701" w:type="dxa"/>
            <w:tcBorders>
              <w:top w:val="nil"/>
              <w:left w:val="nil"/>
              <w:bottom w:val="nil"/>
              <w:right w:val="nil"/>
            </w:tcBorders>
            <w:shd w:val="clear" w:color="auto" w:fill="auto"/>
            <w:noWrap/>
            <w:vAlign w:val="bottom"/>
            <w:hideMark/>
          </w:tcPr>
          <w:p w:rsidR="00520105" w:rsidRPr="00DA25F4" w:rsidRDefault="001C54DC" w:rsidP="003F0DC3">
            <w:pPr>
              <w:ind w:right="71"/>
              <w:jc w:val="right"/>
              <w:rPr>
                <w:rFonts w:ascii="Arial" w:hAnsi="Arial" w:cs="Arial"/>
                <w:sz w:val="19"/>
                <w:szCs w:val="19"/>
                <w:lang w:eastAsia="tr-TR"/>
              </w:rPr>
            </w:pPr>
            <w:r w:rsidRPr="00DA25F4">
              <w:rPr>
                <w:rFonts w:ascii="Arial" w:hAnsi="Arial" w:cs="Arial"/>
                <w:sz w:val="19"/>
                <w:szCs w:val="19"/>
                <w:lang w:eastAsia="tr-TR"/>
              </w:rPr>
              <w:t>23.983</w:t>
            </w:r>
          </w:p>
        </w:tc>
        <w:tc>
          <w:tcPr>
            <w:tcW w:w="1721" w:type="dxa"/>
            <w:tcBorders>
              <w:top w:val="nil"/>
              <w:left w:val="nil"/>
              <w:bottom w:val="nil"/>
              <w:right w:val="nil"/>
            </w:tcBorders>
            <w:shd w:val="clear" w:color="auto" w:fill="auto"/>
            <w:noWrap/>
            <w:vAlign w:val="bottom"/>
            <w:hideMark/>
          </w:tcPr>
          <w:p w:rsidR="00520105" w:rsidRPr="00DA25F4" w:rsidRDefault="001C54DC" w:rsidP="003F0DC3">
            <w:pPr>
              <w:ind w:right="71"/>
              <w:jc w:val="right"/>
              <w:rPr>
                <w:rFonts w:ascii="Arial" w:hAnsi="Arial" w:cs="Arial"/>
                <w:sz w:val="19"/>
                <w:szCs w:val="19"/>
                <w:lang w:eastAsia="tr-TR"/>
              </w:rPr>
            </w:pPr>
            <w:r w:rsidRPr="00DA25F4">
              <w:rPr>
                <w:rFonts w:ascii="Arial" w:hAnsi="Arial" w:cs="Arial"/>
                <w:sz w:val="19"/>
                <w:szCs w:val="19"/>
              </w:rPr>
              <w:t>37.222</w:t>
            </w:r>
          </w:p>
        </w:tc>
      </w:tr>
      <w:tr w:rsidR="00520105" w:rsidRPr="00DA25F4" w:rsidTr="00565DBD">
        <w:trPr>
          <w:trHeight w:val="113"/>
        </w:trPr>
        <w:tc>
          <w:tcPr>
            <w:tcW w:w="5670" w:type="dxa"/>
            <w:tcBorders>
              <w:top w:val="nil"/>
              <w:left w:val="nil"/>
              <w:bottom w:val="nil"/>
              <w:right w:val="nil"/>
            </w:tcBorders>
            <w:shd w:val="clear" w:color="auto" w:fill="auto"/>
            <w:noWrap/>
            <w:vAlign w:val="bottom"/>
            <w:hideMark/>
          </w:tcPr>
          <w:p w:rsidR="00520105" w:rsidRPr="00DA25F4" w:rsidRDefault="003D4842" w:rsidP="00F141DE">
            <w:pPr>
              <w:ind w:left="-70"/>
              <w:rPr>
                <w:rFonts w:ascii="Arial" w:hAnsi="Arial" w:cs="Arial"/>
                <w:sz w:val="19"/>
                <w:szCs w:val="19"/>
                <w:lang w:eastAsia="tr-TR"/>
              </w:rPr>
            </w:pPr>
            <w:r w:rsidRPr="00DA25F4">
              <w:rPr>
                <w:rFonts w:ascii="Arial" w:hAnsi="Arial" w:cs="Arial"/>
                <w:sz w:val="19"/>
                <w:szCs w:val="19"/>
                <w:lang w:eastAsia="tr-TR"/>
              </w:rPr>
              <w:t>Yapı Kredi Faktoring A.Ş.</w:t>
            </w:r>
          </w:p>
        </w:tc>
        <w:tc>
          <w:tcPr>
            <w:tcW w:w="1701" w:type="dxa"/>
            <w:tcBorders>
              <w:top w:val="nil"/>
              <w:left w:val="nil"/>
              <w:bottom w:val="nil"/>
              <w:right w:val="nil"/>
            </w:tcBorders>
            <w:shd w:val="clear" w:color="auto" w:fill="auto"/>
            <w:noWrap/>
            <w:vAlign w:val="bottom"/>
            <w:hideMark/>
          </w:tcPr>
          <w:p w:rsidR="00520105" w:rsidRPr="00DA25F4" w:rsidRDefault="001C54DC" w:rsidP="003F0DC3">
            <w:pPr>
              <w:ind w:right="71"/>
              <w:jc w:val="right"/>
              <w:rPr>
                <w:rFonts w:ascii="Arial" w:hAnsi="Arial" w:cs="Arial"/>
                <w:sz w:val="19"/>
                <w:szCs w:val="19"/>
                <w:lang w:eastAsia="tr-TR"/>
              </w:rPr>
            </w:pPr>
            <w:r w:rsidRPr="00DA25F4">
              <w:rPr>
                <w:rFonts w:ascii="Arial" w:hAnsi="Arial" w:cs="Arial"/>
                <w:sz w:val="19"/>
                <w:szCs w:val="19"/>
                <w:lang w:eastAsia="tr-TR"/>
              </w:rPr>
              <w:t>19.239</w:t>
            </w:r>
          </w:p>
        </w:tc>
        <w:tc>
          <w:tcPr>
            <w:tcW w:w="1721" w:type="dxa"/>
            <w:tcBorders>
              <w:top w:val="nil"/>
              <w:left w:val="nil"/>
              <w:bottom w:val="nil"/>
              <w:right w:val="nil"/>
            </w:tcBorders>
            <w:shd w:val="clear" w:color="auto" w:fill="auto"/>
            <w:noWrap/>
            <w:vAlign w:val="bottom"/>
            <w:hideMark/>
          </w:tcPr>
          <w:p w:rsidR="00520105" w:rsidRPr="00DA25F4" w:rsidRDefault="007C18CA" w:rsidP="003F0DC3">
            <w:pPr>
              <w:ind w:right="71"/>
              <w:jc w:val="right"/>
              <w:rPr>
                <w:rFonts w:ascii="Arial" w:hAnsi="Arial" w:cs="Arial"/>
                <w:sz w:val="19"/>
                <w:szCs w:val="19"/>
                <w:lang w:eastAsia="tr-TR"/>
              </w:rPr>
            </w:pPr>
            <w:r w:rsidRPr="00DA25F4">
              <w:rPr>
                <w:rFonts w:ascii="Arial" w:hAnsi="Arial" w:cs="Arial"/>
                <w:sz w:val="19"/>
                <w:szCs w:val="19"/>
                <w:lang w:eastAsia="tr-TR"/>
              </w:rPr>
              <w:t>-</w:t>
            </w:r>
          </w:p>
        </w:tc>
      </w:tr>
      <w:tr w:rsidR="00BC65A4" w:rsidRPr="00DA25F4" w:rsidTr="00565DBD">
        <w:trPr>
          <w:trHeight w:val="113"/>
        </w:trPr>
        <w:tc>
          <w:tcPr>
            <w:tcW w:w="5670" w:type="dxa"/>
            <w:tcBorders>
              <w:top w:val="nil"/>
              <w:left w:val="nil"/>
              <w:bottom w:val="nil"/>
              <w:right w:val="nil"/>
            </w:tcBorders>
            <w:shd w:val="clear" w:color="auto" w:fill="auto"/>
            <w:noWrap/>
            <w:vAlign w:val="bottom"/>
            <w:hideMark/>
          </w:tcPr>
          <w:p w:rsidR="00BC65A4" w:rsidRPr="00DA25F4" w:rsidRDefault="00BC65A4" w:rsidP="00F141DE">
            <w:pPr>
              <w:ind w:left="-70"/>
              <w:rPr>
                <w:rFonts w:ascii="Arial" w:hAnsi="Arial" w:cs="Arial"/>
                <w:sz w:val="19"/>
                <w:szCs w:val="19"/>
                <w:lang w:eastAsia="tr-TR"/>
              </w:rPr>
            </w:pPr>
            <w:r w:rsidRPr="00DA25F4">
              <w:rPr>
                <w:rFonts w:ascii="Arial" w:hAnsi="Arial" w:cs="Arial"/>
                <w:sz w:val="19"/>
                <w:szCs w:val="19"/>
                <w:lang w:eastAsia="tr-TR"/>
              </w:rPr>
              <w:t>Yapı Kredi Leasing A.Ş.</w:t>
            </w:r>
          </w:p>
        </w:tc>
        <w:tc>
          <w:tcPr>
            <w:tcW w:w="1701" w:type="dxa"/>
            <w:tcBorders>
              <w:top w:val="nil"/>
              <w:left w:val="nil"/>
              <w:bottom w:val="nil"/>
              <w:right w:val="nil"/>
            </w:tcBorders>
            <w:shd w:val="clear" w:color="auto" w:fill="auto"/>
            <w:noWrap/>
            <w:vAlign w:val="bottom"/>
            <w:hideMark/>
          </w:tcPr>
          <w:p w:rsidR="00BC65A4" w:rsidRPr="00DA25F4" w:rsidRDefault="001C54DC" w:rsidP="003F0DC3">
            <w:pPr>
              <w:ind w:right="71"/>
              <w:jc w:val="right"/>
              <w:rPr>
                <w:rFonts w:ascii="Arial" w:hAnsi="Arial" w:cs="Arial"/>
                <w:sz w:val="19"/>
                <w:szCs w:val="19"/>
                <w:lang w:eastAsia="tr-TR"/>
              </w:rPr>
            </w:pPr>
            <w:r w:rsidRPr="00DA25F4">
              <w:rPr>
                <w:rFonts w:ascii="Arial" w:hAnsi="Arial" w:cs="Arial"/>
                <w:sz w:val="19"/>
                <w:szCs w:val="19"/>
                <w:lang w:eastAsia="tr-TR"/>
              </w:rPr>
              <w:t>32.098</w:t>
            </w:r>
          </w:p>
        </w:tc>
        <w:tc>
          <w:tcPr>
            <w:tcW w:w="1721" w:type="dxa"/>
            <w:tcBorders>
              <w:top w:val="nil"/>
              <w:left w:val="nil"/>
              <w:bottom w:val="nil"/>
              <w:right w:val="nil"/>
            </w:tcBorders>
            <w:shd w:val="clear" w:color="auto" w:fill="auto"/>
            <w:noWrap/>
            <w:vAlign w:val="bottom"/>
            <w:hideMark/>
          </w:tcPr>
          <w:p w:rsidR="00BC65A4" w:rsidRPr="00DA25F4" w:rsidRDefault="00E447F4" w:rsidP="003F0DC3">
            <w:pPr>
              <w:ind w:right="71"/>
              <w:jc w:val="right"/>
              <w:rPr>
                <w:rFonts w:ascii="Arial" w:hAnsi="Arial" w:cs="Arial"/>
                <w:sz w:val="19"/>
                <w:szCs w:val="19"/>
                <w:lang w:eastAsia="tr-TR"/>
              </w:rPr>
            </w:pPr>
            <w:r w:rsidRPr="00DA25F4">
              <w:rPr>
                <w:rFonts w:ascii="Arial" w:hAnsi="Arial" w:cs="Arial"/>
                <w:sz w:val="19"/>
                <w:szCs w:val="19"/>
                <w:lang w:eastAsia="tr-TR"/>
              </w:rPr>
              <w:t>-</w:t>
            </w:r>
          </w:p>
        </w:tc>
      </w:tr>
      <w:tr w:rsidR="00520105" w:rsidRPr="00DA25F4" w:rsidTr="00565DBD">
        <w:trPr>
          <w:trHeight w:val="113"/>
        </w:trPr>
        <w:tc>
          <w:tcPr>
            <w:tcW w:w="5670" w:type="dxa"/>
            <w:tcBorders>
              <w:top w:val="nil"/>
              <w:left w:val="nil"/>
              <w:bottom w:val="nil"/>
              <w:right w:val="nil"/>
            </w:tcBorders>
            <w:shd w:val="clear" w:color="auto" w:fill="auto"/>
            <w:noWrap/>
            <w:vAlign w:val="bottom"/>
            <w:hideMark/>
          </w:tcPr>
          <w:p w:rsidR="00520105" w:rsidRPr="00DA25F4" w:rsidRDefault="003D4842" w:rsidP="00F141DE">
            <w:pPr>
              <w:ind w:left="-70"/>
              <w:rPr>
                <w:rFonts w:ascii="Arial" w:hAnsi="Arial" w:cs="Arial"/>
                <w:sz w:val="19"/>
                <w:szCs w:val="19"/>
                <w:lang w:eastAsia="tr-TR"/>
              </w:rPr>
            </w:pPr>
            <w:r w:rsidRPr="00DA25F4">
              <w:rPr>
                <w:rFonts w:ascii="Arial" w:hAnsi="Arial" w:cs="Arial"/>
                <w:sz w:val="19"/>
                <w:szCs w:val="19"/>
                <w:lang w:eastAsia="tr-TR"/>
              </w:rPr>
              <w:t>Koray Sigorta Aracılık Hizmetleri A.Ş.</w:t>
            </w:r>
          </w:p>
        </w:tc>
        <w:tc>
          <w:tcPr>
            <w:tcW w:w="1701" w:type="dxa"/>
            <w:tcBorders>
              <w:top w:val="nil"/>
              <w:left w:val="nil"/>
              <w:bottom w:val="nil"/>
              <w:right w:val="nil"/>
            </w:tcBorders>
            <w:shd w:val="clear" w:color="auto" w:fill="auto"/>
            <w:noWrap/>
            <w:vAlign w:val="bottom"/>
            <w:hideMark/>
          </w:tcPr>
          <w:p w:rsidR="00520105" w:rsidRPr="00DA25F4" w:rsidRDefault="001C54DC" w:rsidP="003F0DC3">
            <w:pPr>
              <w:ind w:right="71"/>
              <w:jc w:val="right"/>
              <w:rPr>
                <w:rFonts w:ascii="Arial" w:hAnsi="Arial" w:cs="Arial"/>
                <w:sz w:val="19"/>
                <w:szCs w:val="19"/>
                <w:lang w:eastAsia="tr-TR"/>
              </w:rPr>
            </w:pPr>
            <w:r w:rsidRPr="00DA25F4">
              <w:rPr>
                <w:rFonts w:ascii="Arial" w:hAnsi="Arial" w:cs="Arial"/>
                <w:sz w:val="19"/>
                <w:szCs w:val="19"/>
                <w:lang w:eastAsia="tr-TR"/>
              </w:rPr>
              <w:t>-</w:t>
            </w:r>
          </w:p>
        </w:tc>
        <w:tc>
          <w:tcPr>
            <w:tcW w:w="1721" w:type="dxa"/>
            <w:tcBorders>
              <w:top w:val="nil"/>
              <w:left w:val="nil"/>
              <w:bottom w:val="nil"/>
              <w:right w:val="nil"/>
            </w:tcBorders>
            <w:shd w:val="clear" w:color="auto" w:fill="auto"/>
            <w:noWrap/>
            <w:vAlign w:val="bottom"/>
            <w:hideMark/>
          </w:tcPr>
          <w:p w:rsidR="00520105" w:rsidRPr="00DA25F4" w:rsidRDefault="007C18CA" w:rsidP="003F0DC3">
            <w:pPr>
              <w:ind w:right="71"/>
              <w:jc w:val="right"/>
              <w:rPr>
                <w:rFonts w:ascii="Arial" w:hAnsi="Arial" w:cs="Arial"/>
                <w:sz w:val="19"/>
                <w:szCs w:val="19"/>
                <w:lang w:eastAsia="tr-TR"/>
              </w:rPr>
            </w:pPr>
            <w:r w:rsidRPr="00DA25F4">
              <w:rPr>
                <w:rFonts w:ascii="Arial" w:hAnsi="Arial" w:cs="Arial"/>
                <w:sz w:val="19"/>
                <w:szCs w:val="19"/>
                <w:lang w:eastAsia="tr-TR"/>
              </w:rPr>
              <w:t>-</w:t>
            </w:r>
          </w:p>
        </w:tc>
      </w:tr>
      <w:tr w:rsidR="00520105" w:rsidRPr="00DA25F4" w:rsidTr="00565DBD">
        <w:trPr>
          <w:trHeight w:val="113"/>
        </w:trPr>
        <w:tc>
          <w:tcPr>
            <w:tcW w:w="5670" w:type="dxa"/>
            <w:tcBorders>
              <w:top w:val="nil"/>
              <w:left w:val="nil"/>
              <w:bottom w:val="nil"/>
              <w:right w:val="nil"/>
            </w:tcBorders>
            <w:shd w:val="clear" w:color="auto" w:fill="auto"/>
            <w:noWrap/>
            <w:vAlign w:val="bottom"/>
            <w:hideMark/>
          </w:tcPr>
          <w:p w:rsidR="00520105" w:rsidRPr="00DA25F4" w:rsidRDefault="003D4842" w:rsidP="00F141DE">
            <w:pPr>
              <w:ind w:left="-70"/>
              <w:rPr>
                <w:rFonts w:ascii="Arial" w:hAnsi="Arial" w:cs="Arial"/>
                <w:sz w:val="19"/>
                <w:szCs w:val="19"/>
                <w:lang w:eastAsia="tr-TR"/>
              </w:rPr>
            </w:pPr>
            <w:r w:rsidRPr="00DA25F4">
              <w:rPr>
                <w:rFonts w:ascii="Arial" w:hAnsi="Arial" w:cs="Arial"/>
                <w:sz w:val="19"/>
                <w:szCs w:val="19"/>
                <w:lang w:eastAsia="tr-TR"/>
              </w:rPr>
              <w:t>Yapı Kredi Kültür Sanat A.Ş.</w:t>
            </w:r>
          </w:p>
        </w:tc>
        <w:tc>
          <w:tcPr>
            <w:tcW w:w="1701" w:type="dxa"/>
            <w:tcBorders>
              <w:top w:val="nil"/>
              <w:left w:val="nil"/>
              <w:bottom w:val="nil"/>
              <w:right w:val="nil"/>
            </w:tcBorders>
            <w:shd w:val="clear" w:color="auto" w:fill="auto"/>
            <w:noWrap/>
            <w:vAlign w:val="bottom"/>
            <w:hideMark/>
          </w:tcPr>
          <w:p w:rsidR="00520105" w:rsidRPr="00DA25F4" w:rsidRDefault="001C54DC" w:rsidP="003F0DC3">
            <w:pPr>
              <w:ind w:right="71"/>
              <w:jc w:val="right"/>
              <w:rPr>
                <w:rFonts w:ascii="Arial" w:hAnsi="Arial" w:cs="Arial"/>
                <w:sz w:val="19"/>
                <w:szCs w:val="19"/>
                <w:lang w:eastAsia="tr-TR"/>
              </w:rPr>
            </w:pPr>
            <w:r w:rsidRPr="00DA25F4">
              <w:rPr>
                <w:rFonts w:ascii="Arial" w:hAnsi="Arial" w:cs="Arial"/>
                <w:sz w:val="19"/>
                <w:szCs w:val="19"/>
                <w:lang w:eastAsia="tr-TR"/>
              </w:rPr>
              <w:t>-</w:t>
            </w:r>
          </w:p>
        </w:tc>
        <w:tc>
          <w:tcPr>
            <w:tcW w:w="1721" w:type="dxa"/>
            <w:tcBorders>
              <w:top w:val="nil"/>
              <w:left w:val="nil"/>
              <w:bottom w:val="nil"/>
              <w:right w:val="nil"/>
            </w:tcBorders>
            <w:shd w:val="clear" w:color="auto" w:fill="auto"/>
            <w:noWrap/>
            <w:vAlign w:val="bottom"/>
            <w:hideMark/>
          </w:tcPr>
          <w:p w:rsidR="00520105" w:rsidRPr="00DA25F4" w:rsidRDefault="001C54DC" w:rsidP="003F0DC3">
            <w:pPr>
              <w:ind w:right="71"/>
              <w:jc w:val="right"/>
              <w:rPr>
                <w:rFonts w:ascii="Arial" w:hAnsi="Arial" w:cs="Arial"/>
                <w:sz w:val="19"/>
                <w:szCs w:val="19"/>
                <w:lang w:eastAsia="tr-TR"/>
              </w:rPr>
            </w:pPr>
            <w:r w:rsidRPr="00DA25F4">
              <w:rPr>
                <w:rFonts w:ascii="Arial" w:eastAsia="Batang" w:hAnsi="Arial" w:cs="Arial"/>
                <w:sz w:val="19"/>
                <w:szCs w:val="19"/>
              </w:rPr>
              <w:t>-</w:t>
            </w:r>
          </w:p>
        </w:tc>
      </w:tr>
      <w:tr w:rsidR="00520105" w:rsidRPr="00DA25F4" w:rsidTr="00565DBD">
        <w:trPr>
          <w:trHeight w:val="113"/>
        </w:trPr>
        <w:tc>
          <w:tcPr>
            <w:tcW w:w="5670" w:type="dxa"/>
            <w:tcBorders>
              <w:top w:val="nil"/>
              <w:left w:val="nil"/>
              <w:bottom w:val="nil"/>
              <w:right w:val="nil"/>
            </w:tcBorders>
            <w:shd w:val="clear" w:color="auto" w:fill="auto"/>
            <w:noWrap/>
            <w:vAlign w:val="bottom"/>
            <w:hideMark/>
          </w:tcPr>
          <w:p w:rsidR="00520105" w:rsidRPr="00DA25F4" w:rsidRDefault="003D4842" w:rsidP="00F141DE">
            <w:pPr>
              <w:ind w:left="-70"/>
              <w:rPr>
                <w:rFonts w:ascii="Arial" w:hAnsi="Arial" w:cs="Arial"/>
                <w:sz w:val="19"/>
                <w:szCs w:val="19"/>
                <w:lang w:eastAsia="tr-TR"/>
              </w:rPr>
            </w:pPr>
            <w:r w:rsidRPr="00DA25F4">
              <w:rPr>
                <w:rFonts w:ascii="Arial" w:hAnsi="Arial" w:cs="Arial"/>
                <w:sz w:val="19"/>
                <w:szCs w:val="19"/>
                <w:lang w:eastAsia="tr-TR"/>
              </w:rPr>
              <w:t>Diğer</w:t>
            </w:r>
          </w:p>
        </w:tc>
        <w:tc>
          <w:tcPr>
            <w:tcW w:w="1701" w:type="dxa"/>
            <w:tcBorders>
              <w:top w:val="nil"/>
              <w:left w:val="nil"/>
              <w:bottom w:val="single" w:sz="4" w:space="0" w:color="auto"/>
              <w:right w:val="nil"/>
            </w:tcBorders>
            <w:shd w:val="clear" w:color="auto" w:fill="auto"/>
            <w:noWrap/>
            <w:vAlign w:val="bottom"/>
            <w:hideMark/>
          </w:tcPr>
          <w:p w:rsidR="00520105" w:rsidRPr="00DA25F4" w:rsidRDefault="001C54DC" w:rsidP="003F0DC3">
            <w:pPr>
              <w:ind w:right="71"/>
              <w:jc w:val="right"/>
              <w:rPr>
                <w:rFonts w:ascii="Arial" w:hAnsi="Arial" w:cs="Arial"/>
                <w:sz w:val="19"/>
                <w:szCs w:val="19"/>
                <w:lang w:eastAsia="tr-TR"/>
              </w:rPr>
            </w:pPr>
            <w:r w:rsidRPr="00DA25F4">
              <w:rPr>
                <w:rFonts w:ascii="Arial" w:hAnsi="Arial" w:cs="Arial"/>
                <w:sz w:val="19"/>
                <w:szCs w:val="19"/>
                <w:lang w:eastAsia="tr-TR"/>
              </w:rPr>
              <w:t>37.432</w:t>
            </w:r>
          </w:p>
        </w:tc>
        <w:tc>
          <w:tcPr>
            <w:tcW w:w="1721" w:type="dxa"/>
            <w:tcBorders>
              <w:top w:val="nil"/>
              <w:left w:val="nil"/>
              <w:bottom w:val="single" w:sz="4" w:space="0" w:color="auto"/>
              <w:right w:val="nil"/>
            </w:tcBorders>
            <w:shd w:val="clear" w:color="auto" w:fill="auto"/>
            <w:noWrap/>
            <w:vAlign w:val="bottom"/>
            <w:hideMark/>
          </w:tcPr>
          <w:p w:rsidR="00520105" w:rsidRPr="00DA25F4" w:rsidRDefault="001C54DC" w:rsidP="003F0DC3">
            <w:pPr>
              <w:ind w:right="71"/>
              <w:jc w:val="right"/>
              <w:rPr>
                <w:rFonts w:ascii="Arial" w:hAnsi="Arial" w:cs="Arial"/>
                <w:sz w:val="19"/>
                <w:szCs w:val="19"/>
                <w:lang w:eastAsia="tr-TR"/>
              </w:rPr>
            </w:pPr>
            <w:r w:rsidRPr="00DA25F4">
              <w:rPr>
                <w:rFonts w:ascii="Arial" w:hAnsi="Arial" w:cs="Arial"/>
                <w:sz w:val="19"/>
                <w:szCs w:val="19"/>
              </w:rPr>
              <w:t>45.706</w:t>
            </w:r>
          </w:p>
        </w:tc>
      </w:tr>
      <w:tr w:rsidR="00520105" w:rsidRPr="00DA25F4" w:rsidTr="00565DBD">
        <w:trPr>
          <w:trHeight w:val="113"/>
        </w:trPr>
        <w:tc>
          <w:tcPr>
            <w:tcW w:w="5670" w:type="dxa"/>
            <w:tcBorders>
              <w:top w:val="single" w:sz="4" w:space="0" w:color="auto"/>
              <w:left w:val="nil"/>
              <w:right w:val="nil"/>
            </w:tcBorders>
            <w:shd w:val="clear" w:color="auto" w:fill="auto"/>
            <w:noWrap/>
            <w:vAlign w:val="bottom"/>
            <w:hideMark/>
          </w:tcPr>
          <w:p w:rsidR="00520105" w:rsidRPr="00DA25F4" w:rsidRDefault="003D4842" w:rsidP="00F141DE">
            <w:pPr>
              <w:ind w:left="-70"/>
              <w:rPr>
                <w:rFonts w:ascii="Arial" w:hAnsi="Arial" w:cs="Arial"/>
                <w:sz w:val="19"/>
                <w:szCs w:val="19"/>
                <w:lang w:eastAsia="tr-TR"/>
              </w:rPr>
            </w:pPr>
            <w:r w:rsidRPr="00DA25F4">
              <w:rPr>
                <w:rFonts w:ascii="Arial" w:hAnsi="Arial" w:cs="Arial"/>
                <w:sz w:val="19"/>
                <w:szCs w:val="19"/>
                <w:lang w:eastAsia="tr-TR"/>
              </w:rPr>
              <w:t>  </w:t>
            </w:r>
          </w:p>
        </w:tc>
        <w:tc>
          <w:tcPr>
            <w:tcW w:w="1701" w:type="dxa"/>
            <w:tcBorders>
              <w:top w:val="nil"/>
              <w:left w:val="nil"/>
              <w:right w:val="nil"/>
            </w:tcBorders>
            <w:shd w:val="clear" w:color="auto" w:fill="auto"/>
            <w:noWrap/>
            <w:vAlign w:val="bottom"/>
            <w:hideMark/>
          </w:tcPr>
          <w:p w:rsidR="00520105" w:rsidRPr="00DA25F4" w:rsidRDefault="00520105" w:rsidP="003F0DC3">
            <w:pPr>
              <w:ind w:right="71"/>
              <w:jc w:val="right"/>
              <w:rPr>
                <w:rFonts w:ascii="Arial" w:hAnsi="Arial" w:cs="Arial"/>
                <w:sz w:val="19"/>
                <w:szCs w:val="19"/>
                <w:lang w:eastAsia="tr-TR"/>
              </w:rPr>
            </w:pPr>
          </w:p>
        </w:tc>
        <w:tc>
          <w:tcPr>
            <w:tcW w:w="1721" w:type="dxa"/>
            <w:tcBorders>
              <w:top w:val="nil"/>
              <w:left w:val="nil"/>
              <w:right w:val="nil"/>
            </w:tcBorders>
            <w:shd w:val="clear" w:color="auto" w:fill="auto"/>
            <w:noWrap/>
            <w:vAlign w:val="bottom"/>
            <w:hideMark/>
          </w:tcPr>
          <w:p w:rsidR="00520105" w:rsidRPr="00DA25F4" w:rsidRDefault="00520105" w:rsidP="003F0DC3">
            <w:pPr>
              <w:ind w:right="71"/>
              <w:jc w:val="right"/>
              <w:rPr>
                <w:rFonts w:ascii="Arial" w:hAnsi="Arial" w:cs="Arial"/>
                <w:sz w:val="19"/>
                <w:szCs w:val="19"/>
                <w:lang w:eastAsia="tr-TR"/>
              </w:rPr>
            </w:pPr>
          </w:p>
        </w:tc>
      </w:tr>
      <w:tr w:rsidR="00520105" w:rsidRPr="00DA25F4" w:rsidTr="00565DBD">
        <w:trPr>
          <w:trHeight w:val="113"/>
        </w:trPr>
        <w:tc>
          <w:tcPr>
            <w:tcW w:w="5670" w:type="dxa"/>
            <w:tcBorders>
              <w:top w:val="nil"/>
              <w:left w:val="nil"/>
              <w:bottom w:val="single" w:sz="12" w:space="0" w:color="auto"/>
              <w:right w:val="nil"/>
            </w:tcBorders>
            <w:shd w:val="clear" w:color="auto" w:fill="auto"/>
            <w:noWrap/>
            <w:vAlign w:val="bottom"/>
            <w:hideMark/>
          </w:tcPr>
          <w:p w:rsidR="00520105" w:rsidRPr="00DA25F4" w:rsidRDefault="003D4842" w:rsidP="00F141DE">
            <w:pPr>
              <w:ind w:left="-70"/>
              <w:rPr>
                <w:rFonts w:ascii="Arial" w:hAnsi="Arial" w:cs="Arial"/>
                <w:sz w:val="19"/>
                <w:szCs w:val="19"/>
                <w:lang w:eastAsia="tr-TR"/>
              </w:rPr>
            </w:pPr>
            <w:r w:rsidRPr="00DA25F4">
              <w:rPr>
                <w:rFonts w:ascii="Arial" w:hAnsi="Arial" w:cs="Arial"/>
                <w:sz w:val="19"/>
                <w:szCs w:val="19"/>
                <w:lang w:eastAsia="tr-TR"/>
              </w:rPr>
              <w:t>  </w:t>
            </w:r>
          </w:p>
        </w:tc>
        <w:tc>
          <w:tcPr>
            <w:tcW w:w="1701" w:type="dxa"/>
            <w:tcBorders>
              <w:top w:val="nil"/>
              <w:left w:val="nil"/>
              <w:bottom w:val="single" w:sz="12" w:space="0" w:color="auto"/>
              <w:right w:val="nil"/>
            </w:tcBorders>
            <w:shd w:val="clear" w:color="auto" w:fill="auto"/>
            <w:noWrap/>
            <w:vAlign w:val="bottom"/>
            <w:hideMark/>
          </w:tcPr>
          <w:p w:rsidR="00520105" w:rsidRPr="00DA25F4" w:rsidRDefault="001C54DC" w:rsidP="003F0DC3">
            <w:pPr>
              <w:ind w:right="71"/>
              <w:jc w:val="right"/>
              <w:rPr>
                <w:rFonts w:ascii="Arial" w:hAnsi="Arial" w:cs="Arial"/>
                <w:b/>
                <w:bCs/>
                <w:sz w:val="19"/>
                <w:szCs w:val="19"/>
                <w:lang w:eastAsia="tr-TR"/>
              </w:rPr>
            </w:pPr>
            <w:r w:rsidRPr="00DA25F4">
              <w:rPr>
                <w:rFonts w:ascii="Arial" w:hAnsi="Arial" w:cs="Arial"/>
                <w:b/>
                <w:bCs/>
                <w:sz w:val="19"/>
                <w:szCs w:val="19"/>
                <w:lang w:eastAsia="tr-TR"/>
              </w:rPr>
              <w:t>614.236</w:t>
            </w:r>
          </w:p>
        </w:tc>
        <w:tc>
          <w:tcPr>
            <w:tcW w:w="1721" w:type="dxa"/>
            <w:tcBorders>
              <w:top w:val="nil"/>
              <w:left w:val="nil"/>
              <w:bottom w:val="single" w:sz="12" w:space="0" w:color="auto"/>
              <w:right w:val="nil"/>
            </w:tcBorders>
            <w:shd w:val="clear" w:color="auto" w:fill="auto"/>
            <w:noWrap/>
            <w:vAlign w:val="bottom"/>
            <w:hideMark/>
          </w:tcPr>
          <w:p w:rsidR="00520105" w:rsidRPr="00DA25F4" w:rsidRDefault="001C54DC" w:rsidP="003F0DC3">
            <w:pPr>
              <w:ind w:right="71"/>
              <w:jc w:val="right"/>
              <w:rPr>
                <w:rFonts w:ascii="Arial" w:hAnsi="Arial" w:cs="Arial"/>
                <w:b/>
                <w:bCs/>
                <w:sz w:val="19"/>
                <w:szCs w:val="19"/>
                <w:lang w:eastAsia="tr-TR"/>
              </w:rPr>
            </w:pPr>
            <w:r w:rsidRPr="00DA25F4">
              <w:rPr>
                <w:rFonts w:ascii="Arial" w:hAnsi="Arial" w:cs="Arial"/>
                <w:b/>
                <w:sz w:val="22"/>
                <w:szCs w:val="22"/>
              </w:rPr>
              <w:t>737.092</w:t>
            </w:r>
          </w:p>
        </w:tc>
      </w:tr>
    </w:tbl>
    <w:p w:rsidR="00DB7089" w:rsidRPr="00DA25F4" w:rsidRDefault="00DB7089" w:rsidP="00520105">
      <w:pPr>
        <w:widowControl w:val="0"/>
        <w:tabs>
          <w:tab w:val="right" w:pos="7088"/>
          <w:tab w:val="right" w:pos="9071"/>
        </w:tabs>
        <w:jc w:val="both"/>
        <w:rPr>
          <w:rFonts w:ascii="Arial" w:hAnsi="Arial" w:cs="Arial"/>
          <w:b/>
          <w:sz w:val="20"/>
          <w:szCs w:val="20"/>
        </w:rPr>
      </w:pPr>
    </w:p>
    <w:p w:rsidR="00DB7089" w:rsidRPr="00DA25F4" w:rsidRDefault="00DB7089">
      <w:pPr>
        <w:rPr>
          <w:rFonts w:ascii="Arial" w:hAnsi="Arial" w:cs="Arial"/>
          <w:b/>
          <w:sz w:val="20"/>
          <w:szCs w:val="20"/>
        </w:rPr>
      </w:pPr>
      <w:r w:rsidRPr="00DA25F4">
        <w:rPr>
          <w:rFonts w:ascii="Arial" w:hAnsi="Arial" w:cs="Arial"/>
          <w:b/>
          <w:sz w:val="20"/>
          <w:szCs w:val="20"/>
        </w:rPr>
        <w:br w:type="page"/>
      </w:r>
    </w:p>
    <w:p w:rsidR="00DB7089" w:rsidRPr="00DA25F4" w:rsidRDefault="00DB7089" w:rsidP="00DB7089">
      <w:pPr>
        <w:pStyle w:val="Heading4"/>
        <w:keepNext w:val="0"/>
        <w:widowControl w:val="0"/>
        <w:tabs>
          <w:tab w:val="clear" w:pos="151"/>
          <w:tab w:val="clear" w:pos="288"/>
          <w:tab w:val="clear" w:pos="468"/>
          <w:tab w:val="clear" w:pos="7371"/>
          <w:tab w:val="clear" w:pos="8789"/>
        </w:tabs>
        <w:suppressAutoHyphens w:val="0"/>
        <w:rPr>
          <w:rFonts w:ascii="Arial" w:hAnsi="Arial" w:cs="Arial"/>
          <w:sz w:val="20"/>
        </w:rPr>
      </w:pPr>
      <w:r w:rsidRPr="00DA25F4">
        <w:rPr>
          <w:rFonts w:ascii="Arial" w:hAnsi="Arial" w:cs="Arial"/>
          <w:sz w:val="20"/>
        </w:rPr>
        <w:t>12.</w:t>
      </w:r>
      <w:r w:rsidRPr="00DA25F4">
        <w:rPr>
          <w:rFonts w:ascii="Arial" w:hAnsi="Arial" w:cs="Arial"/>
          <w:sz w:val="20"/>
        </w:rPr>
        <w:tab/>
        <w:t>İLİŞKİLİ TARAF AÇIKLAMALARI (Devamı)</w:t>
      </w:r>
    </w:p>
    <w:p w:rsidR="00C42C00" w:rsidRPr="00DA25F4" w:rsidRDefault="00C42C00" w:rsidP="00520105">
      <w:pPr>
        <w:widowControl w:val="0"/>
        <w:tabs>
          <w:tab w:val="right" w:pos="7088"/>
          <w:tab w:val="right" w:pos="9071"/>
        </w:tabs>
        <w:jc w:val="both"/>
        <w:rPr>
          <w:rFonts w:ascii="Arial" w:hAnsi="Arial" w:cs="Arial"/>
          <w:b/>
          <w:sz w:val="20"/>
          <w:szCs w:val="20"/>
        </w:rPr>
      </w:pPr>
    </w:p>
    <w:p w:rsidR="00520105" w:rsidRPr="00DA25F4" w:rsidRDefault="003D4842" w:rsidP="00520105">
      <w:pPr>
        <w:widowControl w:val="0"/>
        <w:tabs>
          <w:tab w:val="right" w:pos="3969"/>
          <w:tab w:val="right" w:pos="5670"/>
          <w:tab w:val="right" w:pos="7371"/>
          <w:tab w:val="right" w:pos="9071"/>
        </w:tabs>
        <w:jc w:val="both"/>
        <w:outlineLvl w:val="0"/>
        <w:rPr>
          <w:rFonts w:ascii="Arial" w:hAnsi="Arial" w:cs="Arial"/>
          <w:b/>
          <w:bCs/>
          <w:sz w:val="20"/>
          <w:szCs w:val="20"/>
          <w:lang w:eastAsia="tr-TR"/>
        </w:rPr>
      </w:pPr>
      <w:r w:rsidRPr="00DA25F4">
        <w:rPr>
          <w:rFonts w:ascii="Arial" w:hAnsi="Arial" w:cs="Arial"/>
          <w:b/>
          <w:bCs/>
          <w:sz w:val="20"/>
          <w:szCs w:val="20"/>
          <w:lang w:eastAsia="tr-TR"/>
        </w:rPr>
        <w:t>İlişkili taraflardan yapılan alımlar</w:t>
      </w:r>
    </w:p>
    <w:p w:rsidR="00520105" w:rsidRPr="00DA25F4" w:rsidRDefault="00520105" w:rsidP="00520105">
      <w:pPr>
        <w:widowControl w:val="0"/>
        <w:tabs>
          <w:tab w:val="right" w:pos="3969"/>
          <w:tab w:val="right" w:pos="5670"/>
          <w:tab w:val="right" w:pos="7371"/>
          <w:tab w:val="right" w:pos="9071"/>
        </w:tabs>
        <w:jc w:val="both"/>
        <w:outlineLvl w:val="0"/>
        <w:rPr>
          <w:rFonts w:ascii="Arial" w:hAnsi="Arial" w:cs="Arial"/>
          <w:b/>
          <w:sz w:val="20"/>
          <w:szCs w:val="20"/>
        </w:rPr>
      </w:pPr>
    </w:p>
    <w:tbl>
      <w:tblPr>
        <w:tblW w:w="9000" w:type="dxa"/>
        <w:tblInd w:w="70" w:type="dxa"/>
        <w:tblCellMar>
          <w:left w:w="70" w:type="dxa"/>
          <w:right w:w="70" w:type="dxa"/>
        </w:tblCellMar>
        <w:tblLook w:val="04A0"/>
      </w:tblPr>
      <w:tblGrid>
        <w:gridCol w:w="5670"/>
        <w:gridCol w:w="1701"/>
        <w:gridCol w:w="1629"/>
      </w:tblGrid>
      <w:tr w:rsidR="00520105" w:rsidRPr="00DA25F4" w:rsidTr="00565DBD">
        <w:trPr>
          <w:trHeight w:val="113"/>
        </w:trPr>
        <w:tc>
          <w:tcPr>
            <w:tcW w:w="5670" w:type="dxa"/>
            <w:tcBorders>
              <w:top w:val="nil"/>
              <w:left w:val="nil"/>
              <w:right w:val="nil"/>
            </w:tcBorders>
            <w:shd w:val="clear" w:color="auto" w:fill="auto"/>
            <w:noWrap/>
            <w:vAlign w:val="bottom"/>
            <w:hideMark/>
          </w:tcPr>
          <w:p w:rsidR="00520105" w:rsidRPr="00DA25F4" w:rsidRDefault="00520105" w:rsidP="00F141DE">
            <w:pPr>
              <w:ind w:left="-70"/>
              <w:rPr>
                <w:rFonts w:ascii="Arial" w:hAnsi="Arial" w:cs="Arial"/>
                <w:b/>
                <w:bCs/>
                <w:sz w:val="19"/>
                <w:szCs w:val="19"/>
                <w:lang w:eastAsia="tr-TR"/>
              </w:rPr>
            </w:pPr>
          </w:p>
        </w:tc>
        <w:tc>
          <w:tcPr>
            <w:tcW w:w="1701" w:type="dxa"/>
            <w:tcBorders>
              <w:top w:val="nil"/>
              <w:left w:val="nil"/>
              <w:right w:val="nil"/>
            </w:tcBorders>
            <w:shd w:val="clear" w:color="auto" w:fill="auto"/>
            <w:noWrap/>
            <w:vAlign w:val="bottom"/>
            <w:hideMark/>
          </w:tcPr>
          <w:p w:rsidR="00520105" w:rsidRPr="00DA25F4" w:rsidRDefault="00195716" w:rsidP="003F0DC3">
            <w:pPr>
              <w:ind w:right="71"/>
              <w:jc w:val="right"/>
              <w:rPr>
                <w:rFonts w:ascii="Arial" w:hAnsi="Arial" w:cs="Arial"/>
                <w:b/>
                <w:bCs/>
                <w:sz w:val="19"/>
                <w:szCs w:val="19"/>
                <w:lang w:eastAsia="tr-TR"/>
              </w:rPr>
            </w:pPr>
            <w:r w:rsidRPr="00DA25F4">
              <w:rPr>
                <w:rFonts w:ascii="Arial" w:hAnsi="Arial" w:cs="Arial"/>
                <w:b/>
                <w:bCs/>
                <w:sz w:val="19"/>
                <w:szCs w:val="19"/>
                <w:lang w:eastAsia="tr-TR"/>
              </w:rPr>
              <w:t>31 Mart 2011</w:t>
            </w:r>
          </w:p>
        </w:tc>
        <w:tc>
          <w:tcPr>
            <w:tcW w:w="1629" w:type="dxa"/>
            <w:tcBorders>
              <w:top w:val="nil"/>
              <w:left w:val="nil"/>
              <w:right w:val="nil"/>
            </w:tcBorders>
            <w:shd w:val="clear" w:color="auto" w:fill="auto"/>
            <w:noWrap/>
            <w:vAlign w:val="bottom"/>
            <w:hideMark/>
          </w:tcPr>
          <w:p w:rsidR="00520105" w:rsidRPr="00DA25F4" w:rsidRDefault="00195716" w:rsidP="003F0DC3">
            <w:pPr>
              <w:ind w:right="71"/>
              <w:jc w:val="right"/>
              <w:rPr>
                <w:rFonts w:ascii="Arial" w:hAnsi="Arial" w:cs="Arial"/>
                <w:b/>
                <w:bCs/>
                <w:sz w:val="19"/>
                <w:szCs w:val="19"/>
                <w:lang w:eastAsia="tr-TR"/>
              </w:rPr>
            </w:pPr>
            <w:r w:rsidRPr="00DA25F4">
              <w:rPr>
                <w:rFonts w:ascii="Arial" w:hAnsi="Arial" w:cs="Arial"/>
                <w:b/>
                <w:bCs/>
                <w:sz w:val="19"/>
                <w:szCs w:val="19"/>
                <w:lang w:eastAsia="tr-TR"/>
              </w:rPr>
              <w:t>31 Mart</w:t>
            </w:r>
            <w:r w:rsidR="003D4842" w:rsidRPr="00DA25F4">
              <w:rPr>
                <w:rFonts w:ascii="Arial" w:hAnsi="Arial" w:cs="Arial"/>
                <w:b/>
                <w:bCs/>
                <w:sz w:val="19"/>
                <w:szCs w:val="19"/>
                <w:lang w:eastAsia="tr-TR"/>
              </w:rPr>
              <w:t xml:space="preserve"> </w:t>
            </w:r>
            <w:r w:rsidRPr="00DA25F4">
              <w:rPr>
                <w:rFonts w:ascii="Arial" w:hAnsi="Arial" w:cs="Arial"/>
                <w:b/>
                <w:bCs/>
                <w:sz w:val="19"/>
                <w:szCs w:val="19"/>
                <w:lang w:eastAsia="tr-TR"/>
              </w:rPr>
              <w:t>2010</w:t>
            </w:r>
          </w:p>
        </w:tc>
      </w:tr>
      <w:tr w:rsidR="001D70D2" w:rsidRPr="00DA25F4" w:rsidTr="00565DBD">
        <w:trPr>
          <w:trHeight w:val="113"/>
        </w:trPr>
        <w:tc>
          <w:tcPr>
            <w:tcW w:w="5670" w:type="dxa"/>
            <w:tcBorders>
              <w:top w:val="nil"/>
              <w:left w:val="nil"/>
              <w:bottom w:val="nil"/>
              <w:right w:val="nil"/>
            </w:tcBorders>
            <w:shd w:val="clear" w:color="auto" w:fill="auto"/>
            <w:noWrap/>
            <w:vAlign w:val="bottom"/>
            <w:hideMark/>
          </w:tcPr>
          <w:p w:rsidR="001D70D2" w:rsidRPr="00DA25F4" w:rsidRDefault="003D4842" w:rsidP="00760FF8">
            <w:pPr>
              <w:ind w:left="-70"/>
              <w:rPr>
                <w:rFonts w:ascii="Arial" w:hAnsi="Arial" w:cs="Arial"/>
                <w:b/>
                <w:i/>
                <w:sz w:val="19"/>
                <w:szCs w:val="19"/>
                <w:lang w:eastAsia="tr-TR"/>
              </w:rPr>
            </w:pPr>
            <w:r w:rsidRPr="00DA25F4">
              <w:rPr>
                <w:rFonts w:ascii="Arial" w:hAnsi="Arial" w:cs="Arial"/>
                <w:b/>
                <w:i/>
                <w:sz w:val="19"/>
                <w:szCs w:val="19"/>
                <w:lang w:eastAsia="tr-TR"/>
              </w:rPr>
              <w:t>Ortaklar</w:t>
            </w:r>
          </w:p>
        </w:tc>
        <w:tc>
          <w:tcPr>
            <w:tcW w:w="1701" w:type="dxa"/>
            <w:tcBorders>
              <w:top w:val="nil"/>
              <w:left w:val="nil"/>
              <w:bottom w:val="nil"/>
              <w:right w:val="nil"/>
            </w:tcBorders>
            <w:shd w:val="clear" w:color="auto" w:fill="auto"/>
            <w:noWrap/>
            <w:vAlign w:val="bottom"/>
            <w:hideMark/>
          </w:tcPr>
          <w:p w:rsidR="001D70D2" w:rsidRPr="00DA25F4" w:rsidRDefault="001D70D2" w:rsidP="003F0DC3">
            <w:pPr>
              <w:ind w:right="71"/>
              <w:jc w:val="right"/>
              <w:rPr>
                <w:rFonts w:ascii="Arial" w:hAnsi="Arial" w:cs="Arial"/>
                <w:sz w:val="19"/>
                <w:szCs w:val="19"/>
                <w:lang w:eastAsia="tr-TR"/>
              </w:rPr>
            </w:pPr>
          </w:p>
        </w:tc>
        <w:tc>
          <w:tcPr>
            <w:tcW w:w="1629" w:type="dxa"/>
            <w:tcBorders>
              <w:top w:val="nil"/>
              <w:left w:val="nil"/>
              <w:bottom w:val="nil"/>
              <w:right w:val="nil"/>
            </w:tcBorders>
            <w:shd w:val="clear" w:color="auto" w:fill="auto"/>
            <w:noWrap/>
            <w:vAlign w:val="bottom"/>
            <w:hideMark/>
          </w:tcPr>
          <w:p w:rsidR="001D70D2" w:rsidRPr="00DA25F4" w:rsidRDefault="001D70D2" w:rsidP="003F0DC3">
            <w:pPr>
              <w:ind w:right="71"/>
              <w:jc w:val="right"/>
              <w:rPr>
                <w:rFonts w:ascii="Arial" w:hAnsi="Arial" w:cs="Arial"/>
                <w:sz w:val="19"/>
                <w:szCs w:val="19"/>
                <w:lang w:eastAsia="tr-TR"/>
              </w:rPr>
            </w:pPr>
          </w:p>
        </w:tc>
      </w:tr>
      <w:tr w:rsidR="00D8280B" w:rsidRPr="00DA25F4" w:rsidTr="00C05746">
        <w:trPr>
          <w:trHeight w:val="113"/>
        </w:trPr>
        <w:tc>
          <w:tcPr>
            <w:tcW w:w="5670" w:type="dxa"/>
            <w:tcBorders>
              <w:top w:val="nil"/>
              <w:left w:val="nil"/>
              <w:bottom w:val="nil"/>
              <w:right w:val="nil"/>
            </w:tcBorders>
            <w:shd w:val="clear" w:color="auto" w:fill="auto"/>
            <w:noWrap/>
            <w:vAlign w:val="bottom"/>
            <w:hideMark/>
          </w:tcPr>
          <w:p w:rsidR="00D8280B" w:rsidRPr="00DA25F4" w:rsidRDefault="00D8280B" w:rsidP="00C05746">
            <w:pPr>
              <w:ind w:left="-70"/>
              <w:rPr>
                <w:rFonts w:ascii="Arial" w:hAnsi="Arial" w:cs="Arial"/>
                <w:sz w:val="19"/>
                <w:szCs w:val="19"/>
                <w:lang w:eastAsia="tr-TR"/>
              </w:rPr>
            </w:pPr>
            <w:r w:rsidRPr="00DA25F4">
              <w:rPr>
                <w:rFonts w:ascii="Arial" w:hAnsi="Arial" w:cs="Arial"/>
                <w:sz w:val="19"/>
                <w:szCs w:val="19"/>
                <w:lang w:eastAsia="tr-TR"/>
              </w:rPr>
              <w:t>Koray Yapı Endüstrisi ve Ticaret A.Ş.</w:t>
            </w:r>
          </w:p>
        </w:tc>
        <w:tc>
          <w:tcPr>
            <w:tcW w:w="1701" w:type="dxa"/>
            <w:tcBorders>
              <w:top w:val="nil"/>
              <w:left w:val="nil"/>
              <w:right w:val="nil"/>
            </w:tcBorders>
            <w:shd w:val="clear" w:color="auto" w:fill="auto"/>
            <w:noWrap/>
            <w:vAlign w:val="bottom"/>
            <w:hideMark/>
          </w:tcPr>
          <w:p w:rsidR="00D8280B" w:rsidRPr="00DA25F4" w:rsidRDefault="001C54DC" w:rsidP="003F0DC3">
            <w:pPr>
              <w:ind w:right="71"/>
              <w:jc w:val="right"/>
              <w:rPr>
                <w:rFonts w:ascii="Arial" w:hAnsi="Arial" w:cs="Arial"/>
                <w:sz w:val="19"/>
                <w:szCs w:val="19"/>
                <w:lang w:eastAsia="tr-TR"/>
              </w:rPr>
            </w:pPr>
            <w:r w:rsidRPr="00DA25F4">
              <w:rPr>
                <w:rFonts w:ascii="Arial" w:hAnsi="Arial" w:cs="Arial"/>
                <w:sz w:val="19"/>
                <w:szCs w:val="19"/>
                <w:lang w:eastAsia="tr-TR"/>
              </w:rPr>
              <w:t>623.797</w:t>
            </w:r>
          </w:p>
        </w:tc>
        <w:tc>
          <w:tcPr>
            <w:tcW w:w="1629" w:type="dxa"/>
            <w:tcBorders>
              <w:top w:val="nil"/>
              <w:left w:val="nil"/>
              <w:right w:val="nil"/>
            </w:tcBorders>
            <w:shd w:val="clear" w:color="auto" w:fill="auto"/>
            <w:noWrap/>
            <w:vAlign w:val="bottom"/>
            <w:hideMark/>
          </w:tcPr>
          <w:p w:rsidR="00D8280B" w:rsidRPr="00DA25F4" w:rsidRDefault="001C54DC" w:rsidP="003F0DC3">
            <w:pPr>
              <w:ind w:right="71"/>
              <w:jc w:val="right"/>
              <w:rPr>
                <w:rFonts w:ascii="Arial" w:hAnsi="Arial" w:cs="Arial"/>
                <w:sz w:val="19"/>
                <w:szCs w:val="19"/>
                <w:lang w:eastAsia="tr-TR"/>
              </w:rPr>
            </w:pPr>
            <w:r w:rsidRPr="00DA25F4">
              <w:rPr>
                <w:rFonts w:ascii="Arial" w:hAnsi="Arial" w:cs="Arial"/>
                <w:sz w:val="19"/>
                <w:szCs w:val="19"/>
                <w:lang w:eastAsia="tr-TR"/>
              </w:rPr>
              <w:t>78.731</w:t>
            </w:r>
          </w:p>
        </w:tc>
      </w:tr>
      <w:tr w:rsidR="001D70D2" w:rsidRPr="00DA25F4" w:rsidTr="00565DBD">
        <w:trPr>
          <w:trHeight w:val="113"/>
        </w:trPr>
        <w:tc>
          <w:tcPr>
            <w:tcW w:w="5670" w:type="dxa"/>
            <w:tcBorders>
              <w:top w:val="nil"/>
              <w:left w:val="nil"/>
              <w:bottom w:val="nil"/>
              <w:right w:val="nil"/>
            </w:tcBorders>
            <w:shd w:val="clear" w:color="auto" w:fill="auto"/>
            <w:noWrap/>
            <w:vAlign w:val="bottom"/>
            <w:hideMark/>
          </w:tcPr>
          <w:p w:rsidR="001D70D2" w:rsidRPr="00DA25F4" w:rsidRDefault="003D4842" w:rsidP="00F141DE">
            <w:pPr>
              <w:ind w:left="-70"/>
              <w:rPr>
                <w:rFonts w:ascii="Arial" w:hAnsi="Arial" w:cs="Arial"/>
                <w:sz w:val="19"/>
                <w:szCs w:val="19"/>
                <w:lang w:eastAsia="tr-TR"/>
              </w:rPr>
            </w:pPr>
            <w:r w:rsidRPr="00DA25F4">
              <w:rPr>
                <w:rFonts w:ascii="Arial" w:hAnsi="Arial" w:cs="Arial"/>
                <w:sz w:val="19"/>
                <w:szCs w:val="19"/>
                <w:lang w:eastAsia="tr-TR"/>
              </w:rPr>
              <w:t>Yapı Kredi Bankası A.Ş.</w:t>
            </w:r>
          </w:p>
        </w:tc>
        <w:tc>
          <w:tcPr>
            <w:tcW w:w="1701" w:type="dxa"/>
            <w:tcBorders>
              <w:top w:val="nil"/>
              <w:left w:val="nil"/>
              <w:bottom w:val="nil"/>
              <w:right w:val="nil"/>
            </w:tcBorders>
            <w:shd w:val="clear" w:color="auto" w:fill="auto"/>
            <w:noWrap/>
            <w:vAlign w:val="bottom"/>
            <w:hideMark/>
          </w:tcPr>
          <w:p w:rsidR="001D70D2" w:rsidRPr="00DA25F4" w:rsidRDefault="001C54DC" w:rsidP="003F0DC3">
            <w:pPr>
              <w:ind w:right="71"/>
              <w:jc w:val="right"/>
              <w:rPr>
                <w:rFonts w:ascii="Arial" w:hAnsi="Arial" w:cs="Arial"/>
                <w:sz w:val="19"/>
                <w:szCs w:val="19"/>
                <w:lang w:eastAsia="tr-TR"/>
              </w:rPr>
            </w:pPr>
            <w:r w:rsidRPr="00DA25F4">
              <w:rPr>
                <w:rFonts w:ascii="Arial" w:hAnsi="Arial" w:cs="Arial"/>
                <w:sz w:val="19"/>
                <w:szCs w:val="19"/>
                <w:lang w:eastAsia="tr-TR"/>
              </w:rPr>
              <w:t>12.107</w:t>
            </w:r>
          </w:p>
        </w:tc>
        <w:tc>
          <w:tcPr>
            <w:tcW w:w="1629" w:type="dxa"/>
            <w:tcBorders>
              <w:top w:val="nil"/>
              <w:left w:val="nil"/>
              <w:bottom w:val="nil"/>
              <w:right w:val="nil"/>
            </w:tcBorders>
            <w:shd w:val="clear" w:color="auto" w:fill="auto"/>
            <w:noWrap/>
            <w:vAlign w:val="bottom"/>
            <w:hideMark/>
          </w:tcPr>
          <w:p w:rsidR="001D70D2" w:rsidRPr="00DA25F4" w:rsidRDefault="00F62509" w:rsidP="003F0DC3">
            <w:pPr>
              <w:ind w:right="71"/>
              <w:jc w:val="right"/>
              <w:rPr>
                <w:rFonts w:ascii="Arial" w:hAnsi="Arial" w:cs="Arial"/>
                <w:sz w:val="19"/>
                <w:szCs w:val="19"/>
                <w:lang w:eastAsia="tr-TR"/>
              </w:rPr>
            </w:pPr>
            <w:r w:rsidRPr="00DA25F4">
              <w:rPr>
                <w:rFonts w:ascii="Arial" w:hAnsi="Arial" w:cs="Arial"/>
                <w:sz w:val="19"/>
                <w:szCs w:val="19"/>
                <w:lang w:eastAsia="tr-TR"/>
              </w:rPr>
              <w:t>-</w:t>
            </w:r>
          </w:p>
        </w:tc>
      </w:tr>
      <w:tr w:rsidR="00760FF8" w:rsidRPr="00DA25F4" w:rsidTr="00565DBD">
        <w:trPr>
          <w:trHeight w:val="113"/>
        </w:trPr>
        <w:tc>
          <w:tcPr>
            <w:tcW w:w="5670" w:type="dxa"/>
            <w:tcBorders>
              <w:top w:val="nil"/>
              <w:left w:val="nil"/>
              <w:bottom w:val="nil"/>
              <w:right w:val="nil"/>
            </w:tcBorders>
            <w:shd w:val="clear" w:color="auto" w:fill="auto"/>
            <w:noWrap/>
            <w:vAlign w:val="bottom"/>
            <w:hideMark/>
          </w:tcPr>
          <w:p w:rsidR="00760FF8" w:rsidRPr="00DA25F4" w:rsidRDefault="00760FF8" w:rsidP="00C17413">
            <w:pPr>
              <w:ind w:left="-70"/>
              <w:rPr>
                <w:rFonts w:ascii="Arial" w:hAnsi="Arial" w:cs="Arial"/>
                <w:sz w:val="19"/>
                <w:szCs w:val="19"/>
                <w:lang w:eastAsia="tr-TR"/>
              </w:rPr>
            </w:pPr>
            <w:r w:rsidRPr="00DA25F4">
              <w:rPr>
                <w:rFonts w:ascii="Arial" w:hAnsi="Arial" w:cs="Arial"/>
                <w:sz w:val="19"/>
                <w:szCs w:val="19"/>
                <w:lang w:eastAsia="tr-TR"/>
              </w:rPr>
              <w:t xml:space="preserve">Koray İnşaat </w:t>
            </w:r>
            <w:proofErr w:type="spellStart"/>
            <w:r w:rsidRPr="00DA25F4">
              <w:rPr>
                <w:rFonts w:ascii="Arial" w:hAnsi="Arial" w:cs="Arial"/>
                <w:sz w:val="19"/>
                <w:szCs w:val="19"/>
                <w:lang w:eastAsia="tr-TR"/>
              </w:rPr>
              <w:t>Sanayii</w:t>
            </w:r>
            <w:proofErr w:type="spellEnd"/>
            <w:r w:rsidRPr="00DA25F4">
              <w:rPr>
                <w:rFonts w:ascii="Arial" w:hAnsi="Arial" w:cs="Arial"/>
                <w:sz w:val="19"/>
                <w:szCs w:val="19"/>
                <w:lang w:eastAsia="tr-TR"/>
              </w:rPr>
              <w:t xml:space="preserve"> ve Ticaret A.Ş.</w:t>
            </w:r>
          </w:p>
        </w:tc>
        <w:tc>
          <w:tcPr>
            <w:tcW w:w="1701" w:type="dxa"/>
            <w:tcBorders>
              <w:top w:val="nil"/>
              <w:left w:val="nil"/>
              <w:right w:val="nil"/>
            </w:tcBorders>
            <w:shd w:val="clear" w:color="auto" w:fill="auto"/>
            <w:noWrap/>
            <w:vAlign w:val="bottom"/>
            <w:hideMark/>
          </w:tcPr>
          <w:p w:rsidR="00760FF8" w:rsidRPr="00DA25F4" w:rsidRDefault="00225CF4" w:rsidP="001C54DC">
            <w:pPr>
              <w:ind w:right="71"/>
              <w:jc w:val="right"/>
              <w:rPr>
                <w:rFonts w:ascii="Arial" w:hAnsi="Arial" w:cs="Arial"/>
                <w:sz w:val="19"/>
                <w:szCs w:val="19"/>
                <w:lang w:eastAsia="tr-TR"/>
              </w:rPr>
            </w:pPr>
            <w:r w:rsidRPr="00DA25F4">
              <w:rPr>
                <w:rFonts w:ascii="Arial" w:hAnsi="Arial" w:cs="Arial"/>
                <w:sz w:val="19"/>
                <w:szCs w:val="19"/>
                <w:lang w:eastAsia="tr-TR"/>
              </w:rPr>
              <w:t>-</w:t>
            </w:r>
          </w:p>
        </w:tc>
        <w:tc>
          <w:tcPr>
            <w:tcW w:w="1629" w:type="dxa"/>
            <w:tcBorders>
              <w:top w:val="nil"/>
              <w:left w:val="nil"/>
              <w:right w:val="nil"/>
            </w:tcBorders>
            <w:shd w:val="clear" w:color="auto" w:fill="auto"/>
            <w:noWrap/>
            <w:vAlign w:val="bottom"/>
            <w:hideMark/>
          </w:tcPr>
          <w:p w:rsidR="00760FF8" w:rsidRPr="00DA25F4" w:rsidRDefault="001C54DC" w:rsidP="003F0DC3">
            <w:pPr>
              <w:ind w:right="71"/>
              <w:jc w:val="right"/>
              <w:rPr>
                <w:rFonts w:ascii="Arial" w:hAnsi="Arial" w:cs="Arial"/>
                <w:sz w:val="19"/>
                <w:szCs w:val="19"/>
                <w:lang w:eastAsia="tr-TR"/>
              </w:rPr>
            </w:pPr>
            <w:r w:rsidRPr="00DA25F4">
              <w:rPr>
                <w:rFonts w:ascii="Arial" w:eastAsia="Batang" w:hAnsi="Arial" w:cs="Arial"/>
                <w:sz w:val="19"/>
                <w:szCs w:val="19"/>
              </w:rPr>
              <w:t>-</w:t>
            </w:r>
          </w:p>
        </w:tc>
      </w:tr>
      <w:tr w:rsidR="00520105" w:rsidRPr="00DA25F4" w:rsidTr="00565DBD">
        <w:trPr>
          <w:trHeight w:val="113"/>
        </w:trPr>
        <w:tc>
          <w:tcPr>
            <w:tcW w:w="5670" w:type="dxa"/>
            <w:tcBorders>
              <w:top w:val="nil"/>
              <w:left w:val="nil"/>
              <w:bottom w:val="nil"/>
              <w:right w:val="nil"/>
            </w:tcBorders>
            <w:shd w:val="clear" w:color="auto" w:fill="auto"/>
            <w:noWrap/>
            <w:vAlign w:val="bottom"/>
            <w:hideMark/>
          </w:tcPr>
          <w:p w:rsidR="00520105" w:rsidRPr="00DA25F4" w:rsidRDefault="00760FF8" w:rsidP="00760FF8">
            <w:pPr>
              <w:ind w:left="-70"/>
              <w:rPr>
                <w:rFonts w:ascii="Arial" w:hAnsi="Arial" w:cs="Arial"/>
                <w:sz w:val="19"/>
                <w:szCs w:val="19"/>
                <w:lang w:eastAsia="tr-TR"/>
              </w:rPr>
            </w:pPr>
            <w:r w:rsidRPr="00DA25F4">
              <w:rPr>
                <w:rFonts w:ascii="Arial" w:hAnsi="Arial" w:cs="Arial"/>
                <w:b/>
                <w:i/>
                <w:sz w:val="19"/>
                <w:szCs w:val="19"/>
                <w:lang w:eastAsia="tr-TR"/>
              </w:rPr>
              <w:t>Diğer</w:t>
            </w:r>
          </w:p>
        </w:tc>
        <w:tc>
          <w:tcPr>
            <w:tcW w:w="1701" w:type="dxa"/>
            <w:tcBorders>
              <w:top w:val="nil"/>
              <w:left w:val="nil"/>
              <w:bottom w:val="nil"/>
              <w:right w:val="nil"/>
            </w:tcBorders>
            <w:shd w:val="clear" w:color="auto" w:fill="auto"/>
            <w:noWrap/>
            <w:vAlign w:val="bottom"/>
            <w:hideMark/>
          </w:tcPr>
          <w:p w:rsidR="00520105" w:rsidRPr="00DA25F4" w:rsidRDefault="00520105" w:rsidP="003F0DC3">
            <w:pPr>
              <w:ind w:right="71"/>
              <w:jc w:val="right"/>
              <w:rPr>
                <w:rFonts w:ascii="Arial" w:hAnsi="Arial" w:cs="Arial"/>
                <w:sz w:val="19"/>
                <w:szCs w:val="19"/>
                <w:lang w:eastAsia="tr-TR"/>
              </w:rPr>
            </w:pPr>
          </w:p>
        </w:tc>
        <w:tc>
          <w:tcPr>
            <w:tcW w:w="1629" w:type="dxa"/>
            <w:tcBorders>
              <w:top w:val="nil"/>
              <w:left w:val="nil"/>
              <w:bottom w:val="nil"/>
              <w:right w:val="nil"/>
            </w:tcBorders>
            <w:shd w:val="clear" w:color="auto" w:fill="auto"/>
            <w:noWrap/>
            <w:vAlign w:val="bottom"/>
            <w:hideMark/>
          </w:tcPr>
          <w:p w:rsidR="00520105" w:rsidRPr="00DA25F4" w:rsidRDefault="00520105" w:rsidP="003F0DC3">
            <w:pPr>
              <w:ind w:right="71"/>
              <w:jc w:val="right"/>
              <w:rPr>
                <w:rFonts w:ascii="Arial" w:hAnsi="Arial" w:cs="Arial"/>
                <w:sz w:val="19"/>
                <w:szCs w:val="19"/>
                <w:lang w:eastAsia="tr-TR"/>
              </w:rPr>
            </w:pPr>
          </w:p>
        </w:tc>
      </w:tr>
      <w:tr w:rsidR="001A4400" w:rsidRPr="00DA25F4" w:rsidTr="00A83D51">
        <w:trPr>
          <w:trHeight w:val="113"/>
        </w:trPr>
        <w:tc>
          <w:tcPr>
            <w:tcW w:w="5670" w:type="dxa"/>
            <w:tcBorders>
              <w:top w:val="nil"/>
              <w:left w:val="nil"/>
              <w:bottom w:val="nil"/>
              <w:right w:val="nil"/>
            </w:tcBorders>
            <w:shd w:val="clear" w:color="auto" w:fill="auto"/>
            <w:noWrap/>
            <w:vAlign w:val="bottom"/>
            <w:hideMark/>
          </w:tcPr>
          <w:p w:rsidR="001A4400" w:rsidRPr="00DA25F4" w:rsidRDefault="001A4400" w:rsidP="00A83D51">
            <w:pPr>
              <w:ind w:left="-70"/>
              <w:rPr>
                <w:rFonts w:ascii="Arial" w:hAnsi="Arial" w:cs="Arial"/>
                <w:sz w:val="19"/>
                <w:szCs w:val="19"/>
                <w:lang w:eastAsia="tr-TR"/>
              </w:rPr>
            </w:pPr>
            <w:r w:rsidRPr="00DA25F4">
              <w:rPr>
                <w:rFonts w:ascii="Arial" w:hAnsi="Arial" w:cs="Arial"/>
                <w:sz w:val="19"/>
                <w:szCs w:val="19"/>
                <w:lang w:eastAsia="tr-TR"/>
              </w:rPr>
              <w:t>Koray Sigorta Aracılık Hizmetleri A.Ş.</w:t>
            </w:r>
          </w:p>
        </w:tc>
        <w:tc>
          <w:tcPr>
            <w:tcW w:w="1701" w:type="dxa"/>
            <w:tcBorders>
              <w:top w:val="nil"/>
              <w:left w:val="nil"/>
              <w:bottom w:val="nil"/>
              <w:right w:val="nil"/>
            </w:tcBorders>
            <w:shd w:val="clear" w:color="auto" w:fill="auto"/>
            <w:noWrap/>
            <w:vAlign w:val="bottom"/>
            <w:hideMark/>
          </w:tcPr>
          <w:p w:rsidR="001A4400" w:rsidRPr="00DA25F4" w:rsidRDefault="00225CF4" w:rsidP="003F0DC3">
            <w:pPr>
              <w:ind w:right="71"/>
              <w:jc w:val="right"/>
              <w:rPr>
                <w:rFonts w:ascii="Arial" w:hAnsi="Arial" w:cs="Arial"/>
                <w:sz w:val="19"/>
                <w:szCs w:val="19"/>
                <w:lang w:eastAsia="tr-TR"/>
              </w:rPr>
            </w:pPr>
            <w:r w:rsidRPr="00DA25F4">
              <w:rPr>
                <w:rFonts w:ascii="Arial" w:hAnsi="Arial" w:cs="Arial"/>
                <w:sz w:val="19"/>
                <w:szCs w:val="19"/>
                <w:lang w:eastAsia="tr-TR"/>
              </w:rPr>
              <w:t>71.012</w:t>
            </w:r>
          </w:p>
        </w:tc>
        <w:tc>
          <w:tcPr>
            <w:tcW w:w="1629" w:type="dxa"/>
            <w:tcBorders>
              <w:top w:val="nil"/>
              <w:left w:val="nil"/>
              <w:bottom w:val="nil"/>
              <w:right w:val="nil"/>
            </w:tcBorders>
            <w:shd w:val="clear" w:color="auto" w:fill="auto"/>
            <w:noWrap/>
            <w:vAlign w:val="bottom"/>
            <w:hideMark/>
          </w:tcPr>
          <w:p w:rsidR="001A4400" w:rsidRPr="00DA25F4" w:rsidRDefault="001C54DC" w:rsidP="003F0DC3">
            <w:pPr>
              <w:ind w:right="71"/>
              <w:jc w:val="right"/>
              <w:rPr>
                <w:rFonts w:ascii="Arial" w:hAnsi="Arial" w:cs="Arial"/>
                <w:sz w:val="19"/>
                <w:szCs w:val="19"/>
                <w:lang w:eastAsia="tr-TR"/>
              </w:rPr>
            </w:pPr>
            <w:r w:rsidRPr="00DA25F4">
              <w:rPr>
                <w:rFonts w:ascii="Arial" w:eastAsia="Batang" w:hAnsi="Arial" w:cs="Arial"/>
                <w:sz w:val="19"/>
                <w:szCs w:val="19"/>
              </w:rPr>
              <w:t>39.896</w:t>
            </w:r>
          </w:p>
        </w:tc>
      </w:tr>
      <w:tr w:rsidR="00BF5E92" w:rsidRPr="00DA25F4" w:rsidTr="00C05746">
        <w:trPr>
          <w:trHeight w:val="113"/>
        </w:trPr>
        <w:tc>
          <w:tcPr>
            <w:tcW w:w="5670" w:type="dxa"/>
            <w:tcBorders>
              <w:top w:val="nil"/>
              <w:left w:val="nil"/>
              <w:bottom w:val="nil"/>
              <w:right w:val="nil"/>
            </w:tcBorders>
            <w:shd w:val="clear" w:color="auto" w:fill="auto"/>
            <w:noWrap/>
            <w:vAlign w:val="bottom"/>
            <w:hideMark/>
          </w:tcPr>
          <w:p w:rsidR="00BF5E92" w:rsidRPr="00DA25F4" w:rsidRDefault="00BF5E92" w:rsidP="00C05746">
            <w:pPr>
              <w:ind w:left="-70"/>
              <w:rPr>
                <w:rFonts w:ascii="Arial" w:hAnsi="Arial" w:cs="Arial"/>
                <w:sz w:val="19"/>
                <w:szCs w:val="19"/>
                <w:lang w:eastAsia="tr-TR"/>
              </w:rPr>
            </w:pPr>
            <w:r w:rsidRPr="00DA25F4">
              <w:rPr>
                <w:rFonts w:ascii="Arial" w:hAnsi="Arial" w:cs="Arial"/>
                <w:sz w:val="19"/>
                <w:szCs w:val="19"/>
                <w:lang w:eastAsia="tr-TR"/>
              </w:rPr>
              <w:t>Yapı Kredi Sigorta A.Ş.</w:t>
            </w:r>
          </w:p>
        </w:tc>
        <w:tc>
          <w:tcPr>
            <w:tcW w:w="1701" w:type="dxa"/>
            <w:tcBorders>
              <w:top w:val="nil"/>
              <w:left w:val="nil"/>
              <w:bottom w:val="nil"/>
              <w:right w:val="nil"/>
            </w:tcBorders>
            <w:shd w:val="clear" w:color="auto" w:fill="auto"/>
            <w:noWrap/>
            <w:vAlign w:val="bottom"/>
            <w:hideMark/>
          </w:tcPr>
          <w:p w:rsidR="00BF5E92" w:rsidRPr="00DA25F4" w:rsidRDefault="00225CF4" w:rsidP="003F0DC3">
            <w:pPr>
              <w:ind w:right="71"/>
              <w:jc w:val="right"/>
              <w:rPr>
                <w:rFonts w:ascii="Arial" w:hAnsi="Arial" w:cs="Arial"/>
                <w:sz w:val="19"/>
                <w:szCs w:val="19"/>
                <w:lang w:eastAsia="tr-TR"/>
              </w:rPr>
            </w:pPr>
            <w:r w:rsidRPr="00DA25F4">
              <w:rPr>
                <w:rFonts w:ascii="Arial" w:hAnsi="Arial" w:cs="Arial"/>
                <w:sz w:val="19"/>
                <w:szCs w:val="19"/>
                <w:lang w:eastAsia="tr-TR"/>
              </w:rPr>
              <w:t>-</w:t>
            </w:r>
          </w:p>
        </w:tc>
        <w:tc>
          <w:tcPr>
            <w:tcW w:w="1629" w:type="dxa"/>
            <w:tcBorders>
              <w:top w:val="nil"/>
              <w:left w:val="nil"/>
              <w:bottom w:val="nil"/>
              <w:right w:val="nil"/>
            </w:tcBorders>
            <w:shd w:val="clear" w:color="auto" w:fill="auto"/>
            <w:noWrap/>
            <w:vAlign w:val="bottom"/>
            <w:hideMark/>
          </w:tcPr>
          <w:p w:rsidR="00BF5E92" w:rsidRPr="00DA25F4" w:rsidRDefault="00BF5E92" w:rsidP="003F0DC3">
            <w:pPr>
              <w:ind w:right="71"/>
              <w:jc w:val="right"/>
              <w:rPr>
                <w:rFonts w:ascii="Arial" w:hAnsi="Arial" w:cs="Arial"/>
                <w:sz w:val="19"/>
                <w:szCs w:val="19"/>
                <w:lang w:eastAsia="tr-TR"/>
              </w:rPr>
            </w:pPr>
            <w:r w:rsidRPr="00DA25F4">
              <w:rPr>
                <w:rFonts w:ascii="Arial" w:hAnsi="Arial" w:cs="Arial"/>
                <w:sz w:val="19"/>
                <w:szCs w:val="19"/>
                <w:lang w:eastAsia="tr-TR"/>
              </w:rPr>
              <w:t>-</w:t>
            </w:r>
          </w:p>
        </w:tc>
      </w:tr>
      <w:tr w:rsidR="00BF5E92" w:rsidRPr="00DA25F4" w:rsidTr="00C05746">
        <w:trPr>
          <w:trHeight w:val="113"/>
        </w:trPr>
        <w:tc>
          <w:tcPr>
            <w:tcW w:w="5670" w:type="dxa"/>
            <w:tcBorders>
              <w:top w:val="nil"/>
              <w:left w:val="nil"/>
              <w:bottom w:val="nil"/>
              <w:right w:val="nil"/>
            </w:tcBorders>
            <w:shd w:val="clear" w:color="auto" w:fill="auto"/>
            <w:noWrap/>
            <w:vAlign w:val="bottom"/>
            <w:hideMark/>
          </w:tcPr>
          <w:p w:rsidR="00BF5E92" w:rsidRPr="00DA25F4" w:rsidRDefault="00BF5E92" w:rsidP="00C05746">
            <w:pPr>
              <w:ind w:left="-70"/>
              <w:rPr>
                <w:rFonts w:ascii="Arial" w:hAnsi="Arial" w:cs="Arial"/>
                <w:sz w:val="19"/>
                <w:szCs w:val="19"/>
                <w:lang w:eastAsia="tr-TR"/>
              </w:rPr>
            </w:pPr>
            <w:r w:rsidRPr="00DA25F4">
              <w:rPr>
                <w:rFonts w:ascii="Arial" w:hAnsi="Arial" w:cs="Arial"/>
                <w:sz w:val="19"/>
                <w:szCs w:val="19"/>
                <w:lang w:eastAsia="tr-TR"/>
              </w:rPr>
              <w:t>Yapı Kredi Emeklilik A.Ş.</w:t>
            </w:r>
          </w:p>
        </w:tc>
        <w:tc>
          <w:tcPr>
            <w:tcW w:w="1701" w:type="dxa"/>
            <w:tcBorders>
              <w:top w:val="nil"/>
              <w:left w:val="nil"/>
              <w:bottom w:val="nil"/>
              <w:right w:val="nil"/>
            </w:tcBorders>
            <w:shd w:val="clear" w:color="auto" w:fill="auto"/>
            <w:noWrap/>
            <w:vAlign w:val="bottom"/>
            <w:hideMark/>
          </w:tcPr>
          <w:p w:rsidR="00BF5E92" w:rsidRPr="00DA25F4" w:rsidRDefault="00225CF4" w:rsidP="003F0DC3">
            <w:pPr>
              <w:ind w:right="71"/>
              <w:jc w:val="right"/>
              <w:rPr>
                <w:rFonts w:ascii="Arial" w:hAnsi="Arial" w:cs="Arial"/>
                <w:sz w:val="19"/>
                <w:szCs w:val="19"/>
                <w:lang w:eastAsia="tr-TR"/>
              </w:rPr>
            </w:pPr>
            <w:r w:rsidRPr="00DA25F4">
              <w:rPr>
                <w:rFonts w:ascii="Arial" w:hAnsi="Arial" w:cs="Arial"/>
                <w:sz w:val="19"/>
                <w:szCs w:val="19"/>
                <w:lang w:eastAsia="tr-TR"/>
              </w:rPr>
              <w:t>3.742</w:t>
            </w:r>
          </w:p>
        </w:tc>
        <w:tc>
          <w:tcPr>
            <w:tcW w:w="1629" w:type="dxa"/>
            <w:tcBorders>
              <w:top w:val="nil"/>
              <w:left w:val="nil"/>
              <w:bottom w:val="nil"/>
              <w:right w:val="nil"/>
            </w:tcBorders>
            <w:shd w:val="clear" w:color="auto" w:fill="auto"/>
            <w:noWrap/>
            <w:vAlign w:val="bottom"/>
            <w:hideMark/>
          </w:tcPr>
          <w:p w:rsidR="00BF5E92" w:rsidRPr="00DA25F4" w:rsidRDefault="00BF5E92" w:rsidP="003F0DC3">
            <w:pPr>
              <w:ind w:right="71"/>
              <w:jc w:val="right"/>
              <w:rPr>
                <w:rFonts w:ascii="Arial" w:hAnsi="Arial" w:cs="Arial"/>
                <w:sz w:val="19"/>
                <w:szCs w:val="19"/>
                <w:lang w:eastAsia="tr-TR"/>
              </w:rPr>
            </w:pPr>
            <w:r w:rsidRPr="00DA25F4">
              <w:rPr>
                <w:rFonts w:ascii="Arial" w:hAnsi="Arial" w:cs="Arial"/>
                <w:sz w:val="19"/>
                <w:szCs w:val="19"/>
                <w:lang w:eastAsia="tr-TR"/>
              </w:rPr>
              <w:t>-</w:t>
            </w:r>
          </w:p>
        </w:tc>
      </w:tr>
      <w:tr w:rsidR="00BF5E92" w:rsidRPr="00DA25F4" w:rsidTr="00C05746">
        <w:trPr>
          <w:trHeight w:val="113"/>
        </w:trPr>
        <w:tc>
          <w:tcPr>
            <w:tcW w:w="5670" w:type="dxa"/>
            <w:tcBorders>
              <w:top w:val="nil"/>
              <w:left w:val="nil"/>
              <w:bottom w:val="nil"/>
              <w:right w:val="nil"/>
            </w:tcBorders>
            <w:shd w:val="clear" w:color="auto" w:fill="auto"/>
            <w:noWrap/>
            <w:vAlign w:val="bottom"/>
            <w:hideMark/>
          </w:tcPr>
          <w:p w:rsidR="00BF5E92" w:rsidRPr="00DA25F4" w:rsidRDefault="00BF5E92" w:rsidP="00C05746">
            <w:pPr>
              <w:ind w:left="-70"/>
              <w:rPr>
                <w:rFonts w:ascii="Arial" w:hAnsi="Arial" w:cs="Arial"/>
                <w:sz w:val="19"/>
                <w:szCs w:val="19"/>
                <w:lang w:eastAsia="tr-TR"/>
              </w:rPr>
            </w:pPr>
            <w:r w:rsidRPr="00DA25F4">
              <w:rPr>
                <w:rFonts w:ascii="Arial" w:hAnsi="Arial" w:cs="Arial"/>
                <w:sz w:val="19"/>
                <w:szCs w:val="19"/>
                <w:lang w:eastAsia="tr-TR"/>
              </w:rPr>
              <w:t>Yapı Kredi Portföy Yönetimi A.Ş.</w:t>
            </w:r>
          </w:p>
        </w:tc>
        <w:tc>
          <w:tcPr>
            <w:tcW w:w="1701" w:type="dxa"/>
            <w:tcBorders>
              <w:top w:val="nil"/>
              <w:left w:val="nil"/>
              <w:bottom w:val="nil"/>
              <w:right w:val="nil"/>
            </w:tcBorders>
            <w:shd w:val="clear" w:color="auto" w:fill="auto"/>
            <w:noWrap/>
            <w:vAlign w:val="bottom"/>
            <w:hideMark/>
          </w:tcPr>
          <w:p w:rsidR="00BF5E92" w:rsidRPr="00DA25F4" w:rsidRDefault="00DA25F4" w:rsidP="003F0DC3">
            <w:pPr>
              <w:ind w:right="71"/>
              <w:jc w:val="right"/>
              <w:rPr>
                <w:rFonts w:ascii="Arial" w:hAnsi="Arial" w:cs="Arial"/>
                <w:sz w:val="19"/>
                <w:szCs w:val="19"/>
                <w:lang w:eastAsia="tr-TR"/>
              </w:rPr>
            </w:pPr>
            <w:r>
              <w:rPr>
                <w:rFonts w:ascii="Arial" w:hAnsi="Arial" w:cs="Arial"/>
                <w:sz w:val="19"/>
                <w:szCs w:val="19"/>
                <w:lang w:eastAsia="tr-TR"/>
              </w:rPr>
              <w:t>-</w:t>
            </w:r>
          </w:p>
        </w:tc>
        <w:tc>
          <w:tcPr>
            <w:tcW w:w="1629" w:type="dxa"/>
            <w:tcBorders>
              <w:top w:val="nil"/>
              <w:left w:val="nil"/>
              <w:bottom w:val="nil"/>
              <w:right w:val="nil"/>
            </w:tcBorders>
            <w:shd w:val="clear" w:color="auto" w:fill="auto"/>
            <w:noWrap/>
            <w:vAlign w:val="bottom"/>
            <w:hideMark/>
          </w:tcPr>
          <w:p w:rsidR="00BF5E92" w:rsidRPr="00DA25F4" w:rsidRDefault="00BF5E92" w:rsidP="003F0DC3">
            <w:pPr>
              <w:ind w:right="71"/>
              <w:jc w:val="right"/>
              <w:rPr>
                <w:rFonts w:ascii="Arial" w:eastAsia="Batang" w:hAnsi="Arial" w:cs="Arial"/>
                <w:sz w:val="19"/>
                <w:szCs w:val="19"/>
              </w:rPr>
            </w:pPr>
            <w:r w:rsidRPr="00DA25F4">
              <w:rPr>
                <w:rFonts w:ascii="Arial" w:eastAsia="Batang" w:hAnsi="Arial" w:cs="Arial"/>
                <w:sz w:val="19"/>
                <w:szCs w:val="19"/>
              </w:rPr>
              <w:t>-</w:t>
            </w:r>
          </w:p>
        </w:tc>
      </w:tr>
      <w:tr w:rsidR="00760FF8" w:rsidRPr="00DA25F4" w:rsidTr="00565DBD">
        <w:trPr>
          <w:trHeight w:val="113"/>
        </w:trPr>
        <w:tc>
          <w:tcPr>
            <w:tcW w:w="5670" w:type="dxa"/>
            <w:tcBorders>
              <w:top w:val="nil"/>
              <w:left w:val="nil"/>
              <w:bottom w:val="nil"/>
              <w:right w:val="nil"/>
            </w:tcBorders>
            <w:shd w:val="clear" w:color="auto" w:fill="auto"/>
            <w:noWrap/>
            <w:vAlign w:val="bottom"/>
            <w:hideMark/>
          </w:tcPr>
          <w:p w:rsidR="00760FF8" w:rsidRPr="00DA25F4" w:rsidRDefault="00B13759" w:rsidP="00F141DE">
            <w:pPr>
              <w:ind w:left="-70"/>
              <w:rPr>
                <w:rFonts w:ascii="Arial" w:hAnsi="Arial" w:cs="Arial"/>
                <w:sz w:val="19"/>
                <w:szCs w:val="19"/>
                <w:lang w:eastAsia="tr-TR"/>
              </w:rPr>
            </w:pPr>
            <w:r w:rsidRPr="00DA25F4">
              <w:rPr>
                <w:rFonts w:ascii="Arial" w:hAnsi="Arial" w:cs="Arial"/>
                <w:sz w:val="19"/>
                <w:szCs w:val="19"/>
                <w:lang w:eastAsia="tr-TR"/>
              </w:rPr>
              <w:t>Zer A.Ş.</w:t>
            </w:r>
          </w:p>
        </w:tc>
        <w:tc>
          <w:tcPr>
            <w:tcW w:w="1701" w:type="dxa"/>
            <w:tcBorders>
              <w:top w:val="nil"/>
              <w:left w:val="nil"/>
              <w:bottom w:val="nil"/>
              <w:right w:val="nil"/>
            </w:tcBorders>
            <w:shd w:val="clear" w:color="auto" w:fill="auto"/>
            <w:noWrap/>
            <w:vAlign w:val="bottom"/>
            <w:hideMark/>
          </w:tcPr>
          <w:p w:rsidR="00760FF8" w:rsidRPr="00DA25F4" w:rsidRDefault="00225CF4" w:rsidP="003F0DC3">
            <w:pPr>
              <w:ind w:right="71"/>
              <w:jc w:val="right"/>
              <w:rPr>
                <w:rFonts w:ascii="Arial" w:hAnsi="Arial" w:cs="Arial"/>
                <w:sz w:val="19"/>
                <w:szCs w:val="19"/>
                <w:lang w:eastAsia="tr-TR"/>
              </w:rPr>
            </w:pPr>
            <w:r w:rsidRPr="00DA25F4">
              <w:rPr>
                <w:rFonts w:ascii="Arial" w:hAnsi="Arial" w:cs="Arial"/>
                <w:sz w:val="19"/>
                <w:szCs w:val="19"/>
                <w:lang w:eastAsia="tr-TR"/>
              </w:rPr>
              <w:t>1.096</w:t>
            </w:r>
          </w:p>
        </w:tc>
        <w:tc>
          <w:tcPr>
            <w:tcW w:w="1629" w:type="dxa"/>
            <w:tcBorders>
              <w:top w:val="nil"/>
              <w:left w:val="nil"/>
              <w:bottom w:val="nil"/>
              <w:right w:val="nil"/>
            </w:tcBorders>
            <w:shd w:val="clear" w:color="auto" w:fill="auto"/>
            <w:noWrap/>
            <w:vAlign w:val="bottom"/>
            <w:hideMark/>
          </w:tcPr>
          <w:p w:rsidR="00760FF8" w:rsidRPr="00DA25F4" w:rsidRDefault="001C54DC" w:rsidP="003F0DC3">
            <w:pPr>
              <w:ind w:right="71"/>
              <w:jc w:val="right"/>
              <w:rPr>
                <w:rFonts w:ascii="Arial" w:hAnsi="Arial" w:cs="Arial"/>
                <w:sz w:val="19"/>
                <w:szCs w:val="19"/>
                <w:lang w:eastAsia="tr-TR"/>
              </w:rPr>
            </w:pPr>
            <w:r w:rsidRPr="00DA25F4">
              <w:rPr>
                <w:rFonts w:ascii="Arial" w:hAnsi="Arial" w:cs="Arial"/>
                <w:sz w:val="19"/>
                <w:szCs w:val="19"/>
                <w:lang w:eastAsia="tr-TR"/>
              </w:rPr>
              <w:t>3.011</w:t>
            </w:r>
          </w:p>
        </w:tc>
      </w:tr>
      <w:tr w:rsidR="00760FF8" w:rsidRPr="00DA25F4" w:rsidTr="00565DBD">
        <w:trPr>
          <w:trHeight w:val="113"/>
        </w:trPr>
        <w:tc>
          <w:tcPr>
            <w:tcW w:w="5670" w:type="dxa"/>
            <w:tcBorders>
              <w:top w:val="nil"/>
              <w:left w:val="nil"/>
              <w:bottom w:val="nil"/>
              <w:right w:val="nil"/>
            </w:tcBorders>
            <w:shd w:val="clear" w:color="auto" w:fill="auto"/>
            <w:noWrap/>
            <w:vAlign w:val="bottom"/>
            <w:hideMark/>
          </w:tcPr>
          <w:p w:rsidR="00760FF8" w:rsidRPr="00DA25F4" w:rsidRDefault="00760FF8" w:rsidP="00F141DE">
            <w:pPr>
              <w:ind w:left="-70"/>
              <w:rPr>
                <w:rFonts w:ascii="Arial" w:hAnsi="Arial" w:cs="Arial"/>
                <w:sz w:val="19"/>
                <w:szCs w:val="19"/>
                <w:lang w:eastAsia="tr-TR"/>
              </w:rPr>
            </w:pPr>
            <w:r w:rsidRPr="00DA25F4">
              <w:rPr>
                <w:rFonts w:ascii="Arial" w:hAnsi="Arial" w:cs="Arial"/>
                <w:sz w:val="19"/>
                <w:szCs w:val="19"/>
                <w:lang w:eastAsia="tr-TR"/>
              </w:rPr>
              <w:t>Yapı Kredi Yatırım A.Ş.</w:t>
            </w:r>
          </w:p>
          <w:p w:rsidR="001C54DC" w:rsidRPr="00DA25F4" w:rsidRDefault="001C54DC" w:rsidP="00DB7089">
            <w:pPr>
              <w:ind w:left="-70"/>
              <w:rPr>
                <w:rFonts w:ascii="Arial" w:hAnsi="Arial" w:cs="Arial"/>
                <w:sz w:val="19"/>
                <w:szCs w:val="19"/>
                <w:lang w:eastAsia="tr-TR"/>
              </w:rPr>
            </w:pPr>
            <w:r w:rsidRPr="00DA25F4">
              <w:rPr>
                <w:rFonts w:ascii="Arial" w:hAnsi="Arial" w:cs="Arial"/>
                <w:sz w:val="19"/>
                <w:szCs w:val="19"/>
                <w:lang w:eastAsia="tr-TR"/>
              </w:rPr>
              <w:t>Diğer</w:t>
            </w:r>
          </w:p>
        </w:tc>
        <w:tc>
          <w:tcPr>
            <w:tcW w:w="1701" w:type="dxa"/>
            <w:tcBorders>
              <w:top w:val="nil"/>
              <w:left w:val="nil"/>
              <w:bottom w:val="single" w:sz="4" w:space="0" w:color="auto"/>
              <w:right w:val="nil"/>
            </w:tcBorders>
            <w:shd w:val="clear" w:color="auto" w:fill="auto"/>
            <w:noWrap/>
            <w:vAlign w:val="bottom"/>
            <w:hideMark/>
          </w:tcPr>
          <w:p w:rsidR="00225CF4" w:rsidRPr="00DA25F4" w:rsidRDefault="00225CF4" w:rsidP="003F0DC3">
            <w:pPr>
              <w:ind w:right="71"/>
              <w:jc w:val="right"/>
              <w:rPr>
                <w:rFonts w:ascii="Arial" w:hAnsi="Arial" w:cs="Arial"/>
                <w:sz w:val="19"/>
                <w:szCs w:val="19"/>
                <w:lang w:eastAsia="tr-TR"/>
              </w:rPr>
            </w:pPr>
            <w:r w:rsidRPr="00DA25F4">
              <w:rPr>
                <w:rFonts w:ascii="Arial" w:hAnsi="Arial" w:cs="Arial"/>
                <w:sz w:val="19"/>
                <w:szCs w:val="19"/>
                <w:lang w:eastAsia="tr-TR"/>
              </w:rPr>
              <w:t>1.497</w:t>
            </w:r>
          </w:p>
          <w:p w:rsidR="001C54DC" w:rsidRPr="00DA25F4" w:rsidRDefault="00225CF4" w:rsidP="00DB7089">
            <w:pPr>
              <w:ind w:right="71"/>
              <w:jc w:val="right"/>
              <w:rPr>
                <w:rFonts w:ascii="Arial" w:hAnsi="Arial" w:cs="Arial"/>
                <w:sz w:val="19"/>
                <w:szCs w:val="19"/>
                <w:lang w:eastAsia="tr-TR"/>
              </w:rPr>
            </w:pPr>
            <w:r w:rsidRPr="00DA25F4">
              <w:rPr>
                <w:rFonts w:ascii="Arial" w:hAnsi="Arial" w:cs="Arial"/>
                <w:sz w:val="19"/>
                <w:szCs w:val="19"/>
                <w:lang w:eastAsia="tr-TR"/>
              </w:rPr>
              <w:t>20.240</w:t>
            </w:r>
          </w:p>
        </w:tc>
        <w:tc>
          <w:tcPr>
            <w:tcW w:w="1629" w:type="dxa"/>
            <w:tcBorders>
              <w:top w:val="nil"/>
              <w:left w:val="nil"/>
              <w:bottom w:val="single" w:sz="4" w:space="0" w:color="auto"/>
              <w:right w:val="nil"/>
            </w:tcBorders>
            <w:shd w:val="clear" w:color="auto" w:fill="auto"/>
            <w:noWrap/>
            <w:vAlign w:val="bottom"/>
            <w:hideMark/>
          </w:tcPr>
          <w:p w:rsidR="00225CF4" w:rsidRPr="00DA25F4" w:rsidRDefault="00225CF4" w:rsidP="003F0DC3">
            <w:pPr>
              <w:ind w:right="71"/>
              <w:jc w:val="right"/>
              <w:rPr>
                <w:rFonts w:ascii="Arial" w:hAnsi="Arial" w:cs="Arial"/>
                <w:sz w:val="19"/>
                <w:szCs w:val="19"/>
                <w:lang w:eastAsia="tr-TR"/>
              </w:rPr>
            </w:pPr>
            <w:r w:rsidRPr="00DA25F4">
              <w:rPr>
                <w:rFonts w:ascii="Arial" w:hAnsi="Arial" w:cs="Arial"/>
                <w:sz w:val="19"/>
                <w:szCs w:val="19"/>
                <w:lang w:eastAsia="tr-TR"/>
              </w:rPr>
              <w:t>-</w:t>
            </w:r>
          </w:p>
          <w:p w:rsidR="001C54DC" w:rsidRPr="00DA25F4" w:rsidRDefault="001C54DC" w:rsidP="00DB7089">
            <w:pPr>
              <w:ind w:right="71"/>
              <w:jc w:val="right"/>
              <w:rPr>
                <w:rFonts w:ascii="Arial" w:hAnsi="Arial" w:cs="Arial"/>
                <w:sz w:val="19"/>
                <w:szCs w:val="19"/>
                <w:lang w:eastAsia="tr-TR"/>
              </w:rPr>
            </w:pPr>
            <w:r w:rsidRPr="00DA25F4">
              <w:rPr>
                <w:rFonts w:ascii="Arial" w:hAnsi="Arial" w:cs="Arial"/>
                <w:sz w:val="19"/>
                <w:szCs w:val="19"/>
                <w:lang w:eastAsia="tr-TR"/>
              </w:rPr>
              <w:t>24.637</w:t>
            </w:r>
          </w:p>
        </w:tc>
      </w:tr>
      <w:tr w:rsidR="00760FF8" w:rsidRPr="00DA25F4" w:rsidTr="00565DBD">
        <w:trPr>
          <w:trHeight w:val="113"/>
        </w:trPr>
        <w:tc>
          <w:tcPr>
            <w:tcW w:w="5670" w:type="dxa"/>
            <w:tcBorders>
              <w:top w:val="single" w:sz="4" w:space="0" w:color="auto"/>
              <w:left w:val="nil"/>
              <w:right w:val="nil"/>
            </w:tcBorders>
            <w:shd w:val="clear" w:color="auto" w:fill="auto"/>
            <w:noWrap/>
            <w:vAlign w:val="bottom"/>
            <w:hideMark/>
          </w:tcPr>
          <w:p w:rsidR="00760FF8" w:rsidRPr="00DA25F4" w:rsidRDefault="00760FF8" w:rsidP="00F141DE">
            <w:pPr>
              <w:ind w:left="-70"/>
              <w:rPr>
                <w:rFonts w:ascii="Arial" w:hAnsi="Arial" w:cs="Arial"/>
                <w:sz w:val="19"/>
                <w:szCs w:val="19"/>
                <w:lang w:eastAsia="tr-TR"/>
              </w:rPr>
            </w:pPr>
            <w:r w:rsidRPr="00DA25F4">
              <w:rPr>
                <w:rFonts w:ascii="Arial" w:hAnsi="Arial" w:cs="Arial"/>
                <w:sz w:val="19"/>
                <w:szCs w:val="19"/>
                <w:lang w:eastAsia="tr-TR"/>
              </w:rPr>
              <w:t>  </w:t>
            </w:r>
          </w:p>
        </w:tc>
        <w:tc>
          <w:tcPr>
            <w:tcW w:w="1701" w:type="dxa"/>
            <w:tcBorders>
              <w:top w:val="single" w:sz="4" w:space="0" w:color="auto"/>
              <w:left w:val="nil"/>
              <w:right w:val="nil"/>
            </w:tcBorders>
            <w:shd w:val="clear" w:color="auto" w:fill="auto"/>
            <w:noWrap/>
            <w:vAlign w:val="bottom"/>
            <w:hideMark/>
          </w:tcPr>
          <w:p w:rsidR="00760FF8" w:rsidRPr="00DA25F4" w:rsidRDefault="00760FF8" w:rsidP="003F0DC3">
            <w:pPr>
              <w:ind w:right="71"/>
              <w:jc w:val="right"/>
              <w:rPr>
                <w:rFonts w:ascii="Arial" w:hAnsi="Arial" w:cs="Arial"/>
                <w:sz w:val="19"/>
                <w:szCs w:val="19"/>
                <w:lang w:eastAsia="tr-TR"/>
              </w:rPr>
            </w:pPr>
          </w:p>
        </w:tc>
        <w:tc>
          <w:tcPr>
            <w:tcW w:w="1629" w:type="dxa"/>
            <w:tcBorders>
              <w:top w:val="single" w:sz="4" w:space="0" w:color="auto"/>
              <w:left w:val="nil"/>
              <w:right w:val="nil"/>
            </w:tcBorders>
            <w:shd w:val="clear" w:color="auto" w:fill="auto"/>
            <w:noWrap/>
            <w:vAlign w:val="bottom"/>
            <w:hideMark/>
          </w:tcPr>
          <w:p w:rsidR="00760FF8" w:rsidRPr="00DA25F4" w:rsidRDefault="00760FF8" w:rsidP="003F0DC3">
            <w:pPr>
              <w:ind w:right="71"/>
              <w:jc w:val="right"/>
              <w:rPr>
                <w:rFonts w:ascii="Arial" w:hAnsi="Arial" w:cs="Arial"/>
                <w:sz w:val="19"/>
                <w:szCs w:val="19"/>
                <w:lang w:eastAsia="tr-TR"/>
              </w:rPr>
            </w:pPr>
          </w:p>
        </w:tc>
      </w:tr>
      <w:tr w:rsidR="00760FF8" w:rsidRPr="00DA25F4" w:rsidTr="00565DBD">
        <w:trPr>
          <w:trHeight w:val="113"/>
        </w:trPr>
        <w:tc>
          <w:tcPr>
            <w:tcW w:w="5670" w:type="dxa"/>
            <w:tcBorders>
              <w:top w:val="nil"/>
              <w:left w:val="nil"/>
              <w:bottom w:val="single" w:sz="12" w:space="0" w:color="auto"/>
              <w:right w:val="nil"/>
            </w:tcBorders>
            <w:shd w:val="clear" w:color="auto" w:fill="auto"/>
            <w:noWrap/>
            <w:vAlign w:val="bottom"/>
            <w:hideMark/>
          </w:tcPr>
          <w:p w:rsidR="00760FF8" w:rsidRPr="00DA25F4" w:rsidRDefault="00760FF8" w:rsidP="00F141DE">
            <w:pPr>
              <w:ind w:left="-70"/>
              <w:rPr>
                <w:rFonts w:ascii="Arial" w:hAnsi="Arial" w:cs="Arial"/>
                <w:sz w:val="19"/>
                <w:szCs w:val="19"/>
                <w:lang w:eastAsia="tr-TR"/>
              </w:rPr>
            </w:pPr>
            <w:r w:rsidRPr="00DA25F4">
              <w:rPr>
                <w:rFonts w:ascii="Arial" w:hAnsi="Arial" w:cs="Arial"/>
                <w:sz w:val="19"/>
                <w:szCs w:val="19"/>
                <w:lang w:eastAsia="tr-TR"/>
              </w:rPr>
              <w:t>  </w:t>
            </w:r>
          </w:p>
        </w:tc>
        <w:tc>
          <w:tcPr>
            <w:tcW w:w="1701" w:type="dxa"/>
            <w:tcBorders>
              <w:top w:val="nil"/>
              <w:left w:val="nil"/>
              <w:bottom w:val="single" w:sz="12" w:space="0" w:color="auto"/>
              <w:right w:val="nil"/>
            </w:tcBorders>
            <w:shd w:val="clear" w:color="auto" w:fill="auto"/>
            <w:noWrap/>
            <w:vAlign w:val="bottom"/>
            <w:hideMark/>
          </w:tcPr>
          <w:p w:rsidR="00760FF8" w:rsidRPr="00DA25F4" w:rsidRDefault="00225CF4" w:rsidP="003F0DC3">
            <w:pPr>
              <w:ind w:right="71"/>
              <w:jc w:val="right"/>
              <w:rPr>
                <w:rFonts w:ascii="Arial" w:hAnsi="Arial" w:cs="Arial"/>
                <w:b/>
                <w:bCs/>
                <w:sz w:val="19"/>
                <w:szCs w:val="19"/>
                <w:lang w:eastAsia="tr-TR"/>
              </w:rPr>
            </w:pPr>
            <w:r w:rsidRPr="00DA25F4">
              <w:rPr>
                <w:rFonts w:ascii="Arial" w:hAnsi="Arial" w:cs="Arial"/>
                <w:b/>
                <w:bCs/>
                <w:sz w:val="19"/>
                <w:szCs w:val="19"/>
                <w:lang w:eastAsia="tr-TR"/>
              </w:rPr>
              <w:t>733.491</w:t>
            </w:r>
          </w:p>
        </w:tc>
        <w:tc>
          <w:tcPr>
            <w:tcW w:w="1629" w:type="dxa"/>
            <w:tcBorders>
              <w:top w:val="nil"/>
              <w:left w:val="nil"/>
              <w:bottom w:val="single" w:sz="12" w:space="0" w:color="auto"/>
              <w:right w:val="nil"/>
            </w:tcBorders>
            <w:shd w:val="clear" w:color="auto" w:fill="auto"/>
            <w:noWrap/>
            <w:vAlign w:val="bottom"/>
            <w:hideMark/>
          </w:tcPr>
          <w:p w:rsidR="00760FF8" w:rsidRPr="00DA25F4" w:rsidRDefault="001C54DC" w:rsidP="003F0DC3">
            <w:pPr>
              <w:ind w:right="71"/>
              <w:jc w:val="right"/>
              <w:rPr>
                <w:rFonts w:ascii="Arial" w:hAnsi="Arial" w:cs="Arial"/>
                <w:b/>
                <w:bCs/>
                <w:sz w:val="19"/>
                <w:szCs w:val="19"/>
                <w:lang w:eastAsia="tr-TR"/>
              </w:rPr>
            </w:pPr>
            <w:r w:rsidRPr="00DA25F4">
              <w:rPr>
                <w:rFonts w:ascii="Arial" w:hAnsi="Arial" w:cs="Arial"/>
                <w:b/>
                <w:bCs/>
                <w:sz w:val="19"/>
                <w:szCs w:val="19"/>
                <w:lang w:eastAsia="tr-TR"/>
              </w:rPr>
              <w:t>146.</w:t>
            </w:r>
            <w:r w:rsidR="008B6C04" w:rsidRPr="00DA25F4">
              <w:rPr>
                <w:rFonts w:ascii="Arial" w:hAnsi="Arial" w:cs="Arial"/>
                <w:b/>
                <w:bCs/>
                <w:sz w:val="19"/>
                <w:szCs w:val="19"/>
                <w:lang w:eastAsia="tr-TR"/>
              </w:rPr>
              <w:t>275</w:t>
            </w:r>
          </w:p>
        </w:tc>
      </w:tr>
    </w:tbl>
    <w:p w:rsidR="00520105" w:rsidRPr="00DA25F4" w:rsidRDefault="00520105" w:rsidP="00520105">
      <w:pPr>
        <w:rPr>
          <w:rFonts w:ascii="Arial" w:hAnsi="Arial" w:cs="Arial"/>
          <w:b/>
          <w:sz w:val="20"/>
          <w:szCs w:val="20"/>
        </w:rPr>
      </w:pPr>
    </w:p>
    <w:p w:rsidR="00DB7089" w:rsidRPr="00DA25F4" w:rsidRDefault="00DB7089" w:rsidP="00520105">
      <w:pPr>
        <w:rPr>
          <w:rFonts w:ascii="Arial" w:hAnsi="Arial" w:cs="Arial"/>
          <w:b/>
          <w:sz w:val="20"/>
          <w:szCs w:val="20"/>
        </w:rPr>
      </w:pPr>
    </w:p>
    <w:p w:rsidR="00B13759" w:rsidRPr="00DA25F4" w:rsidRDefault="00D356CE" w:rsidP="00B13759">
      <w:pPr>
        <w:widowControl w:val="0"/>
        <w:tabs>
          <w:tab w:val="right" w:pos="7088"/>
          <w:tab w:val="right" w:pos="9072"/>
        </w:tabs>
        <w:jc w:val="both"/>
        <w:rPr>
          <w:rFonts w:ascii="Arial" w:hAnsi="Arial" w:cs="Arial"/>
          <w:sz w:val="20"/>
          <w:szCs w:val="20"/>
        </w:rPr>
      </w:pPr>
      <w:r w:rsidRPr="00DA25F4">
        <w:rPr>
          <w:rFonts w:ascii="Arial" w:hAnsi="Arial" w:cs="Arial"/>
          <w:b/>
          <w:sz w:val="20"/>
          <w:szCs w:val="20"/>
        </w:rPr>
        <w:tab/>
        <w:t>31 Mart 2011</w:t>
      </w:r>
      <w:r w:rsidR="00B13759" w:rsidRPr="00DA25F4">
        <w:rPr>
          <w:rFonts w:ascii="Arial" w:hAnsi="Arial" w:cs="Arial"/>
          <w:b/>
          <w:sz w:val="20"/>
          <w:szCs w:val="20"/>
        </w:rPr>
        <w:tab/>
        <w:t xml:space="preserve">31 </w:t>
      </w:r>
      <w:r w:rsidRPr="00DA25F4">
        <w:rPr>
          <w:rFonts w:ascii="Arial" w:hAnsi="Arial" w:cs="Arial"/>
          <w:b/>
          <w:sz w:val="20"/>
          <w:szCs w:val="20"/>
        </w:rPr>
        <w:t>Mart 2010</w:t>
      </w:r>
    </w:p>
    <w:p w:rsidR="00B13759" w:rsidRPr="00DA25F4" w:rsidRDefault="00B13759" w:rsidP="00B13759">
      <w:pPr>
        <w:widowControl w:val="0"/>
        <w:jc w:val="both"/>
        <w:rPr>
          <w:rFonts w:ascii="Arial" w:hAnsi="Arial" w:cs="Arial"/>
          <w:bCs/>
          <w:sz w:val="16"/>
          <w:szCs w:val="16"/>
        </w:rPr>
      </w:pPr>
    </w:p>
    <w:p w:rsidR="00B13759" w:rsidRPr="00DA25F4" w:rsidRDefault="00C53E8D" w:rsidP="00B13759">
      <w:pPr>
        <w:widowControl w:val="0"/>
        <w:jc w:val="both"/>
        <w:outlineLvl w:val="0"/>
        <w:rPr>
          <w:rFonts w:ascii="Arial" w:hAnsi="Arial" w:cs="Arial"/>
          <w:b/>
          <w:sz w:val="20"/>
          <w:szCs w:val="20"/>
        </w:rPr>
      </w:pPr>
      <w:r w:rsidRPr="00C53E8D">
        <w:rPr>
          <w:rFonts w:ascii="Arial" w:hAnsi="Arial" w:cs="Arial"/>
          <w:b/>
          <w:sz w:val="20"/>
          <w:szCs w:val="20"/>
        </w:rPr>
        <w:t>İlişkili taraflardan elde edilen faiz geliri</w:t>
      </w:r>
    </w:p>
    <w:p w:rsidR="00B13759" w:rsidRPr="00DA25F4" w:rsidRDefault="00B13759" w:rsidP="00B13759">
      <w:pPr>
        <w:widowControl w:val="0"/>
        <w:jc w:val="both"/>
        <w:outlineLvl w:val="0"/>
        <w:rPr>
          <w:rFonts w:ascii="Arial" w:hAnsi="Arial" w:cs="Arial"/>
          <w:b/>
          <w:sz w:val="16"/>
          <w:szCs w:val="16"/>
        </w:rPr>
      </w:pPr>
    </w:p>
    <w:p w:rsidR="00B13759" w:rsidRPr="00DA25F4" w:rsidRDefault="00C53E8D" w:rsidP="00B13759">
      <w:pPr>
        <w:widowControl w:val="0"/>
        <w:pBdr>
          <w:bottom w:val="single" w:sz="4" w:space="0" w:color="auto"/>
        </w:pBdr>
        <w:tabs>
          <w:tab w:val="decimal" w:pos="7088"/>
          <w:tab w:val="decimal" w:pos="9071"/>
        </w:tabs>
        <w:jc w:val="both"/>
        <w:rPr>
          <w:rFonts w:ascii="Arial" w:hAnsi="Arial" w:cs="Arial"/>
          <w:b/>
          <w:i/>
          <w:sz w:val="20"/>
          <w:szCs w:val="20"/>
        </w:rPr>
      </w:pPr>
      <w:r w:rsidRPr="00C53E8D">
        <w:rPr>
          <w:rFonts w:ascii="Arial" w:hAnsi="Arial" w:cs="Arial"/>
          <w:b/>
          <w:i/>
          <w:sz w:val="20"/>
          <w:szCs w:val="20"/>
        </w:rPr>
        <w:t>Ortaklar</w:t>
      </w:r>
    </w:p>
    <w:p w:rsidR="00B13759" w:rsidRPr="00DA25F4" w:rsidRDefault="00C53E8D" w:rsidP="00B13759">
      <w:pPr>
        <w:widowControl w:val="0"/>
        <w:pBdr>
          <w:bottom w:val="single" w:sz="4" w:space="0" w:color="auto"/>
        </w:pBdr>
        <w:tabs>
          <w:tab w:val="decimal" w:pos="7088"/>
          <w:tab w:val="decimal" w:pos="9071"/>
        </w:tabs>
        <w:jc w:val="both"/>
        <w:rPr>
          <w:rFonts w:ascii="Arial" w:hAnsi="Arial" w:cs="Arial"/>
          <w:sz w:val="20"/>
          <w:szCs w:val="20"/>
        </w:rPr>
      </w:pPr>
      <w:r w:rsidRPr="00C53E8D">
        <w:rPr>
          <w:rFonts w:ascii="Arial" w:hAnsi="Arial" w:cs="Arial"/>
          <w:sz w:val="20"/>
          <w:szCs w:val="20"/>
        </w:rPr>
        <w:t>Yapı Kredi Bankası A.Ş.</w:t>
      </w:r>
      <w:r w:rsidRPr="00C53E8D">
        <w:rPr>
          <w:rFonts w:ascii="Arial" w:hAnsi="Arial" w:cs="Arial"/>
          <w:sz w:val="20"/>
          <w:szCs w:val="20"/>
        </w:rPr>
        <w:tab/>
        <w:t>11.096</w:t>
      </w:r>
      <w:r w:rsidRPr="00C53E8D">
        <w:rPr>
          <w:rFonts w:ascii="Arial" w:hAnsi="Arial" w:cs="Arial"/>
          <w:sz w:val="20"/>
          <w:szCs w:val="20"/>
        </w:rPr>
        <w:tab/>
        <w:t>2.33</w:t>
      </w:r>
      <w:r w:rsidR="00DA2C55" w:rsidRPr="00DA25F4">
        <w:rPr>
          <w:rFonts w:ascii="Arial" w:hAnsi="Arial" w:cs="Arial"/>
          <w:sz w:val="20"/>
          <w:szCs w:val="20"/>
        </w:rPr>
        <w:t>8</w:t>
      </w:r>
    </w:p>
    <w:p w:rsidR="00B13759" w:rsidRPr="00DA25F4" w:rsidRDefault="00B13759" w:rsidP="00B13759">
      <w:pPr>
        <w:widowControl w:val="0"/>
        <w:tabs>
          <w:tab w:val="decimal" w:pos="7088"/>
          <w:tab w:val="decimal" w:pos="9071"/>
        </w:tabs>
        <w:rPr>
          <w:rFonts w:ascii="Arial" w:hAnsi="Arial" w:cs="Arial"/>
          <w:sz w:val="16"/>
          <w:szCs w:val="16"/>
        </w:rPr>
      </w:pPr>
    </w:p>
    <w:p w:rsidR="00B13759" w:rsidRPr="00DA25F4" w:rsidRDefault="00C53E8D" w:rsidP="00B13759">
      <w:pPr>
        <w:widowControl w:val="0"/>
        <w:pBdr>
          <w:bottom w:val="single" w:sz="12" w:space="1" w:color="auto"/>
        </w:pBdr>
        <w:tabs>
          <w:tab w:val="decimal" w:pos="7088"/>
          <w:tab w:val="decimal" w:pos="9071"/>
        </w:tabs>
        <w:jc w:val="both"/>
        <w:rPr>
          <w:rFonts w:ascii="Arial" w:hAnsi="Arial" w:cs="Arial"/>
          <w:b/>
          <w:sz w:val="20"/>
          <w:szCs w:val="20"/>
        </w:rPr>
      </w:pPr>
      <w:r w:rsidRPr="00C53E8D">
        <w:rPr>
          <w:rFonts w:ascii="Arial" w:hAnsi="Arial" w:cs="Arial"/>
          <w:b/>
          <w:sz w:val="20"/>
          <w:szCs w:val="20"/>
        </w:rPr>
        <w:tab/>
        <w:t>11.096</w:t>
      </w:r>
      <w:r w:rsidRPr="00C53E8D">
        <w:rPr>
          <w:rFonts w:ascii="Arial" w:hAnsi="Arial" w:cs="Arial"/>
          <w:b/>
          <w:sz w:val="20"/>
          <w:szCs w:val="20"/>
        </w:rPr>
        <w:tab/>
        <w:t>2.33</w:t>
      </w:r>
      <w:r w:rsidR="00DA2C55" w:rsidRPr="00DA25F4">
        <w:rPr>
          <w:rFonts w:ascii="Arial" w:hAnsi="Arial" w:cs="Arial"/>
          <w:b/>
          <w:sz w:val="20"/>
          <w:szCs w:val="20"/>
        </w:rPr>
        <w:t>8</w:t>
      </w:r>
    </w:p>
    <w:p w:rsidR="00B13759" w:rsidRPr="00DA25F4" w:rsidRDefault="00B13759" w:rsidP="00B13759">
      <w:pPr>
        <w:pStyle w:val="Heading8"/>
        <w:keepNext w:val="0"/>
        <w:widowControl w:val="0"/>
        <w:suppressAutoHyphens w:val="0"/>
        <w:spacing w:line="240" w:lineRule="auto"/>
        <w:rPr>
          <w:rFonts w:ascii="Arial" w:hAnsi="Arial" w:cs="Arial"/>
          <w:bCs/>
          <w:szCs w:val="16"/>
          <w:highlight w:val="yellow"/>
          <w:u w:val="none"/>
        </w:rPr>
      </w:pPr>
    </w:p>
    <w:p w:rsidR="00B13759" w:rsidRPr="00DA25F4" w:rsidRDefault="00C53E8D" w:rsidP="00B13759">
      <w:pPr>
        <w:widowControl w:val="0"/>
        <w:jc w:val="both"/>
        <w:outlineLvl w:val="0"/>
        <w:rPr>
          <w:rFonts w:ascii="Arial" w:hAnsi="Arial" w:cs="Arial"/>
          <w:b/>
          <w:sz w:val="20"/>
          <w:szCs w:val="20"/>
        </w:rPr>
      </w:pPr>
      <w:r w:rsidRPr="00C53E8D">
        <w:rPr>
          <w:rFonts w:ascii="Arial" w:hAnsi="Arial" w:cs="Arial"/>
          <w:b/>
          <w:sz w:val="20"/>
          <w:szCs w:val="20"/>
        </w:rPr>
        <w:t>İlişkili taraflara ödenen faiz gideri</w:t>
      </w:r>
    </w:p>
    <w:p w:rsidR="00B13759" w:rsidRPr="00DA25F4" w:rsidRDefault="00B13759" w:rsidP="00B13759">
      <w:pPr>
        <w:widowControl w:val="0"/>
        <w:jc w:val="both"/>
        <w:outlineLvl w:val="0"/>
        <w:rPr>
          <w:rFonts w:ascii="Arial" w:hAnsi="Arial" w:cs="Arial"/>
          <w:b/>
          <w:sz w:val="16"/>
          <w:szCs w:val="16"/>
          <w:highlight w:val="yellow"/>
        </w:rPr>
      </w:pPr>
    </w:p>
    <w:p w:rsidR="00B13759" w:rsidRPr="00DA25F4" w:rsidRDefault="00C53E8D" w:rsidP="00B13759">
      <w:pPr>
        <w:widowControl w:val="0"/>
        <w:pBdr>
          <w:bottom w:val="single" w:sz="4" w:space="0" w:color="auto"/>
        </w:pBdr>
        <w:tabs>
          <w:tab w:val="decimal" w:pos="7088"/>
          <w:tab w:val="decimal" w:pos="9071"/>
        </w:tabs>
        <w:jc w:val="both"/>
        <w:rPr>
          <w:rFonts w:ascii="Arial" w:hAnsi="Arial" w:cs="Arial"/>
          <w:b/>
          <w:i/>
          <w:sz w:val="20"/>
          <w:szCs w:val="20"/>
        </w:rPr>
      </w:pPr>
      <w:r w:rsidRPr="00C53E8D">
        <w:rPr>
          <w:rFonts w:ascii="Arial" w:hAnsi="Arial" w:cs="Arial"/>
          <w:b/>
          <w:i/>
          <w:sz w:val="20"/>
          <w:szCs w:val="20"/>
        </w:rPr>
        <w:t>Ortaklar</w:t>
      </w:r>
    </w:p>
    <w:p w:rsidR="00B13759" w:rsidRPr="00DA25F4" w:rsidRDefault="00C53E8D" w:rsidP="00B13759">
      <w:pPr>
        <w:widowControl w:val="0"/>
        <w:pBdr>
          <w:bottom w:val="single" w:sz="4" w:space="0" w:color="auto"/>
        </w:pBdr>
        <w:tabs>
          <w:tab w:val="decimal" w:pos="7088"/>
          <w:tab w:val="decimal" w:pos="9071"/>
        </w:tabs>
        <w:jc w:val="both"/>
        <w:rPr>
          <w:rFonts w:ascii="Arial" w:hAnsi="Arial" w:cs="Arial"/>
          <w:sz w:val="20"/>
          <w:szCs w:val="20"/>
        </w:rPr>
      </w:pPr>
      <w:r w:rsidRPr="00C53E8D">
        <w:rPr>
          <w:rFonts w:ascii="Arial" w:hAnsi="Arial" w:cs="Arial"/>
          <w:sz w:val="20"/>
          <w:szCs w:val="20"/>
        </w:rPr>
        <w:t>Yapı Kredi Bankası A.Ş.</w:t>
      </w:r>
      <w:r w:rsidRPr="00C53E8D">
        <w:rPr>
          <w:rFonts w:ascii="Arial" w:hAnsi="Arial" w:cs="Arial"/>
          <w:sz w:val="20"/>
          <w:szCs w:val="20"/>
        </w:rPr>
        <w:tab/>
        <w:t>238.722</w:t>
      </w:r>
      <w:r w:rsidRPr="00C53E8D">
        <w:rPr>
          <w:rFonts w:ascii="Arial" w:hAnsi="Arial" w:cs="Arial"/>
          <w:sz w:val="20"/>
          <w:szCs w:val="20"/>
        </w:rPr>
        <w:tab/>
      </w:r>
      <w:r w:rsidR="00515935" w:rsidRPr="00DA25F4">
        <w:rPr>
          <w:rFonts w:ascii="Arial" w:hAnsi="Arial" w:cs="Arial"/>
          <w:sz w:val="20"/>
          <w:szCs w:val="20"/>
        </w:rPr>
        <w:t>121.934</w:t>
      </w:r>
    </w:p>
    <w:p w:rsidR="00B13759" w:rsidRPr="00DA25F4" w:rsidRDefault="00B13759" w:rsidP="00B13759">
      <w:pPr>
        <w:widowControl w:val="0"/>
        <w:tabs>
          <w:tab w:val="decimal" w:pos="7088"/>
          <w:tab w:val="decimal" w:pos="9071"/>
        </w:tabs>
        <w:rPr>
          <w:rFonts w:ascii="Arial" w:hAnsi="Arial" w:cs="Arial"/>
          <w:sz w:val="16"/>
          <w:szCs w:val="16"/>
        </w:rPr>
      </w:pPr>
    </w:p>
    <w:p w:rsidR="00B13759" w:rsidRPr="00DA25F4" w:rsidRDefault="00C53E8D" w:rsidP="00B13759">
      <w:pPr>
        <w:widowControl w:val="0"/>
        <w:pBdr>
          <w:bottom w:val="single" w:sz="12" w:space="1" w:color="auto"/>
        </w:pBdr>
        <w:tabs>
          <w:tab w:val="decimal" w:pos="7088"/>
          <w:tab w:val="decimal" w:pos="9071"/>
        </w:tabs>
        <w:jc w:val="both"/>
        <w:rPr>
          <w:rFonts w:ascii="Arial" w:hAnsi="Arial" w:cs="Arial"/>
          <w:b/>
          <w:sz w:val="20"/>
          <w:szCs w:val="20"/>
        </w:rPr>
      </w:pPr>
      <w:r w:rsidRPr="00C53E8D">
        <w:rPr>
          <w:rFonts w:ascii="Arial" w:hAnsi="Arial" w:cs="Arial"/>
          <w:b/>
          <w:sz w:val="20"/>
          <w:szCs w:val="20"/>
        </w:rPr>
        <w:tab/>
        <w:t>238.722</w:t>
      </w:r>
      <w:r w:rsidRPr="00C53E8D">
        <w:rPr>
          <w:rFonts w:ascii="Arial" w:hAnsi="Arial" w:cs="Arial"/>
          <w:b/>
          <w:sz w:val="20"/>
          <w:szCs w:val="20"/>
        </w:rPr>
        <w:tab/>
      </w:r>
      <w:r w:rsidR="00515935" w:rsidRPr="00DA25F4">
        <w:rPr>
          <w:rFonts w:ascii="Arial" w:hAnsi="Arial" w:cs="Arial"/>
          <w:b/>
          <w:sz w:val="20"/>
          <w:szCs w:val="20"/>
        </w:rPr>
        <w:t>121.934</w:t>
      </w:r>
    </w:p>
    <w:p w:rsidR="00B13759" w:rsidRPr="00DA25F4" w:rsidRDefault="00B13759" w:rsidP="00B13759">
      <w:pPr>
        <w:rPr>
          <w:rFonts w:ascii="Arial" w:hAnsi="Arial" w:cs="Arial"/>
        </w:rPr>
      </w:pPr>
    </w:p>
    <w:p w:rsidR="00520105" w:rsidRPr="00DA25F4" w:rsidRDefault="00AA53BE" w:rsidP="00864938">
      <w:pPr>
        <w:pStyle w:val="Heading8"/>
        <w:keepNext w:val="0"/>
        <w:widowControl w:val="0"/>
        <w:tabs>
          <w:tab w:val="clear" w:pos="127"/>
          <w:tab w:val="clear" w:pos="254"/>
          <w:tab w:val="clear" w:pos="2268"/>
          <w:tab w:val="clear" w:pos="3261"/>
          <w:tab w:val="clear" w:pos="4678"/>
          <w:tab w:val="clear" w:pos="5529"/>
          <w:tab w:val="clear" w:pos="6663"/>
          <w:tab w:val="clear" w:pos="7797"/>
          <w:tab w:val="clear" w:pos="8931"/>
          <w:tab w:val="clear" w:pos="9850"/>
        </w:tabs>
        <w:suppressAutoHyphens w:val="0"/>
        <w:spacing w:line="240" w:lineRule="auto"/>
        <w:jc w:val="both"/>
        <w:rPr>
          <w:rFonts w:ascii="Arial" w:hAnsi="Arial" w:cs="Arial"/>
          <w:bCs/>
          <w:sz w:val="20"/>
          <w:u w:val="none"/>
        </w:rPr>
      </w:pPr>
      <w:r w:rsidRPr="00DA25F4">
        <w:rPr>
          <w:rFonts w:ascii="Arial" w:hAnsi="Arial" w:cs="Arial"/>
          <w:bCs/>
          <w:sz w:val="20"/>
          <w:u w:val="none"/>
        </w:rPr>
        <w:t xml:space="preserve">Şirket üst düzey yönetim kadrosunu, </w:t>
      </w:r>
      <w:r w:rsidR="008723F7" w:rsidRPr="00DA25F4">
        <w:rPr>
          <w:rFonts w:ascii="Arial" w:hAnsi="Arial" w:cs="Arial"/>
          <w:bCs/>
          <w:sz w:val="20"/>
          <w:u w:val="none"/>
        </w:rPr>
        <w:t>yönetim kurulu üyeleri, genel müdür ve genel müdür yardımcıları olarak belirlemiştir.</w:t>
      </w:r>
    </w:p>
    <w:p w:rsidR="00520105" w:rsidRPr="00DA25F4" w:rsidRDefault="00520105" w:rsidP="00864938">
      <w:pPr>
        <w:jc w:val="both"/>
        <w:rPr>
          <w:rFonts w:ascii="Arial" w:hAnsi="Arial" w:cs="Arial"/>
          <w:b/>
          <w:sz w:val="20"/>
          <w:szCs w:val="20"/>
        </w:rPr>
      </w:pPr>
    </w:p>
    <w:p w:rsidR="00520105" w:rsidRPr="00DA25F4" w:rsidRDefault="00AA53BE" w:rsidP="00864938">
      <w:pPr>
        <w:pStyle w:val="Heading8"/>
        <w:keepNext w:val="0"/>
        <w:widowControl w:val="0"/>
        <w:tabs>
          <w:tab w:val="clear" w:pos="127"/>
          <w:tab w:val="clear" w:pos="254"/>
          <w:tab w:val="clear" w:pos="2268"/>
          <w:tab w:val="clear" w:pos="3261"/>
          <w:tab w:val="clear" w:pos="4678"/>
          <w:tab w:val="clear" w:pos="5529"/>
          <w:tab w:val="clear" w:pos="6663"/>
          <w:tab w:val="clear" w:pos="7797"/>
          <w:tab w:val="clear" w:pos="8931"/>
          <w:tab w:val="clear" w:pos="9850"/>
        </w:tabs>
        <w:suppressAutoHyphens w:val="0"/>
        <w:spacing w:line="240" w:lineRule="auto"/>
        <w:jc w:val="both"/>
        <w:rPr>
          <w:rFonts w:ascii="Arial" w:hAnsi="Arial" w:cs="Arial"/>
          <w:bCs/>
          <w:sz w:val="20"/>
          <w:u w:val="none"/>
        </w:rPr>
      </w:pPr>
      <w:r w:rsidRPr="00DA25F4">
        <w:rPr>
          <w:rFonts w:ascii="Arial" w:hAnsi="Arial" w:cs="Arial"/>
          <w:bCs/>
          <w:sz w:val="20"/>
          <w:u w:val="none"/>
        </w:rPr>
        <w:t xml:space="preserve">Üst düzey yöneticilere sağlanan faydalar tutarı, maaş, primler, SGK işveren primi, işsizlik işveren primi ile yönetim kurulu üyelerine ödenen huzur hakkını </w:t>
      </w:r>
      <w:r w:rsidR="008723F7" w:rsidRPr="00DA25F4">
        <w:rPr>
          <w:rFonts w:ascii="Arial" w:hAnsi="Arial" w:cs="Arial"/>
          <w:bCs/>
          <w:sz w:val="20"/>
          <w:u w:val="none"/>
        </w:rPr>
        <w:t>içermektedir.</w:t>
      </w:r>
    </w:p>
    <w:p w:rsidR="00520105" w:rsidRPr="00DA25F4" w:rsidRDefault="00520105" w:rsidP="00864938">
      <w:pPr>
        <w:jc w:val="both"/>
        <w:rPr>
          <w:rFonts w:ascii="Arial" w:hAnsi="Arial" w:cs="Arial"/>
          <w:b/>
          <w:sz w:val="20"/>
          <w:szCs w:val="20"/>
        </w:rPr>
      </w:pPr>
    </w:p>
    <w:p w:rsidR="00520105" w:rsidRPr="00DA25F4" w:rsidRDefault="00195716" w:rsidP="00864938">
      <w:pPr>
        <w:jc w:val="both"/>
        <w:rPr>
          <w:rFonts w:ascii="Arial" w:hAnsi="Arial" w:cs="Arial"/>
          <w:bCs/>
          <w:sz w:val="20"/>
          <w:szCs w:val="20"/>
        </w:rPr>
      </w:pPr>
      <w:r w:rsidRPr="00DA25F4">
        <w:rPr>
          <w:rFonts w:ascii="Arial" w:hAnsi="Arial" w:cs="Arial"/>
          <w:bCs/>
          <w:sz w:val="20"/>
          <w:szCs w:val="20"/>
        </w:rPr>
        <w:t>31 Mart 2011</w:t>
      </w:r>
      <w:r w:rsidR="003D4842" w:rsidRPr="00DA25F4">
        <w:rPr>
          <w:rFonts w:ascii="Arial" w:hAnsi="Arial" w:cs="Arial"/>
          <w:bCs/>
          <w:sz w:val="20"/>
          <w:szCs w:val="20"/>
        </w:rPr>
        <w:t xml:space="preserve"> tarihi itibariyle Yönetim Kurulu üyelerine, genel müdür ve yardımcılarına sağlanan faydalar </w:t>
      </w:r>
      <w:r w:rsidR="001B4618" w:rsidRPr="00DA25F4">
        <w:rPr>
          <w:rFonts w:ascii="Arial" w:hAnsi="Arial" w:cs="Arial"/>
          <w:bCs/>
          <w:sz w:val="20"/>
          <w:szCs w:val="20"/>
        </w:rPr>
        <w:t xml:space="preserve">119.778 </w:t>
      </w:r>
      <w:r w:rsidR="003D4842" w:rsidRPr="00DA25F4">
        <w:rPr>
          <w:rFonts w:ascii="Arial" w:hAnsi="Arial" w:cs="Arial"/>
          <w:bCs/>
          <w:sz w:val="20"/>
          <w:szCs w:val="20"/>
        </w:rPr>
        <w:t>TL'dir. (</w:t>
      </w:r>
      <w:r w:rsidRPr="00DA25F4">
        <w:rPr>
          <w:rFonts w:ascii="Arial" w:hAnsi="Arial" w:cs="Arial"/>
          <w:bCs/>
          <w:sz w:val="20"/>
          <w:szCs w:val="20"/>
        </w:rPr>
        <w:t>31 Mart</w:t>
      </w:r>
      <w:r w:rsidR="003D4842" w:rsidRPr="00DA25F4">
        <w:rPr>
          <w:rFonts w:ascii="Arial" w:hAnsi="Arial" w:cs="Arial"/>
          <w:bCs/>
          <w:sz w:val="20"/>
          <w:szCs w:val="20"/>
        </w:rPr>
        <w:t xml:space="preserve"> </w:t>
      </w:r>
      <w:r w:rsidRPr="00DA25F4">
        <w:rPr>
          <w:rFonts w:ascii="Arial" w:hAnsi="Arial" w:cs="Arial"/>
          <w:bCs/>
          <w:sz w:val="20"/>
          <w:szCs w:val="20"/>
        </w:rPr>
        <w:t>2010</w:t>
      </w:r>
      <w:r w:rsidR="003D4842" w:rsidRPr="00DA25F4">
        <w:rPr>
          <w:rFonts w:ascii="Arial" w:hAnsi="Arial" w:cs="Arial"/>
          <w:bCs/>
          <w:sz w:val="20"/>
          <w:szCs w:val="20"/>
        </w:rPr>
        <w:t xml:space="preserve">: </w:t>
      </w:r>
      <w:r w:rsidR="001B4618" w:rsidRPr="00DA25F4">
        <w:rPr>
          <w:rFonts w:ascii="Arial" w:hAnsi="Arial" w:cs="Arial"/>
          <w:bCs/>
          <w:sz w:val="20"/>
          <w:szCs w:val="20"/>
        </w:rPr>
        <w:t xml:space="preserve">120.684 </w:t>
      </w:r>
      <w:r w:rsidR="003D4842" w:rsidRPr="00DA25F4">
        <w:rPr>
          <w:rFonts w:ascii="Arial" w:hAnsi="Arial" w:cs="Arial"/>
          <w:bCs/>
          <w:sz w:val="20"/>
          <w:szCs w:val="20"/>
        </w:rPr>
        <w:t>TL).</w:t>
      </w:r>
    </w:p>
    <w:p w:rsidR="00520105" w:rsidRPr="00DA25F4" w:rsidRDefault="00520105" w:rsidP="00520105">
      <w:pPr>
        <w:pStyle w:val="Heading8"/>
        <w:keepNext w:val="0"/>
        <w:widowControl w:val="0"/>
        <w:tabs>
          <w:tab w:val="clear" w:pos="127"/>
          <w:tab w:val="clear" w:pos="254"/>
          <w:tab w:val="clear" w:pos="2268"/>
          <w:tab w:val="clear" w:pos="3261"/>
          <w:tab w:val="clear" w:pos="4678"/>
          <w:tab w:val="clear" w:pos="5529"/>
          <w:tab w:val="clear" w:pos="6663"/>
          <w:tab w:val="clear" w:pos="7797"/>
          <w:tab w:val="clear" w:pos="8931"/>
          <w:tab w:val="clear" w:pos="9850"/>
        </w:tabs>
        <w:suppressAutoHyphens w:val="0"/>
        <w:spacing w:line="240" w:lineRule="auto"/>
        <w:ind w:left="567" w:hanging="567"/>
        <w:jc w:val="both"/>
        <w:rPr>
          <w:rFonts w:ascii="Arial" w:hAnsi="Arial" w:cs="Arial"/>
          <w:b/>
          <w:sz w:val="20"/>
          <w:u w:val="none"/>
        </w:rPr>
      </w:pPr>
    </w:p>
    <w:p w:rsidR="00DB7089" w:rsidRPr="00DA25F4" w:rsidRDefault="00DB7089" w:rsidP="00DB7089">
      <w:pPr>
        <w:rPr>
          <w:rFonts w:ascii="Arial" w:hAnsi="Arial" w:cs="Arial"/>
        </w:rPr>
      </w:pPr>
    </w:p>
    <w:p w:rsidR="00DB7089" w:rsidRPr="00DA25F4" w:rsidRDefault="00DB7089">
      <w:pPr>
        <w:rPr>
          <w:rFonts w:ascii="Arial" w:hAnsi="Arial" w:cs="Arial"/>
          <w:b/>
          <w:bCs/>
          <w:sz w:val="20"/>
          <w:szCs w:val="20"/>
        </w:rPr>
      </w:pPr>
      <w:r w:rsidRPr="00DA25F4">
        <w:rPr>
          <w:rFonts w:ascii="Arial" w:hAnsi="Arial" w:cs="Arial"/>
          <w:b/>
          <w:bCs/>
          <w:sz w:val="20"/>
        </w:rPr>
        <w:br w:type="page"/>
      </w:r>
    </w:p>
    <w:p w:rsidR="00520105" w:rsidRPr="00DA25F4" w:rsidRDefault="00193CAA" w:rsidP="00520105">
      <w:pPr>
        <w:pStyle w:val="Body"/>
        <w:keepLines w:val="0"/>
        <w:widowControl w:val="0"/>
        <w:spacing w:after="0" w:line="240" w:lineRule="auto"/>
        <w:outlineLvl w:val="0"/>
        <w:rPr>
          <w:rFonts w:ascii="Arial" w:hAnsi="Arial" w:cs="Arial"/>
          <w:b/>
          <w:bCs/>
          <w:sz w:val="20"/>
          <w:lang w:val="tr-TR"/>
        </w:rPr>
      </w:pPr>
      <w:r w:rsidRPr="00DA25F4">
        <w:rPr>
          <w:rFonts w:ascii="Arial" w:hAnsi="Arial" w:cs="Arial"/>
          <w:b/>
          <w:bCs/>
          <w:sz w:val="20"/>
          <w:lang w:val="tr-TR"/>
        </w:rPr>
        <w:t>1</w:t>
      </w:r>
      <w:r w:rsidR="00892458" w:rsidRPr="00DA25F4">
        <w:rPr>
          <w:rFonts w:ascii="Arial" w:hAnsi="Arial" w:cs="Arial"/>
          <w:b/>
          <w:bCs/>
          <w:sz w:val="20"/>
          <w:lang w:val="tr-TR"/>
        </w:rPr>
        <w:t>3</w:t>
      </w:r>
      <w:r w:rsidR="00F02534" w:rsidRPr="00DA25F4">
        <w:rPr>
          <w:rFonts w:ascii="Arial" w:hAnsi="Arial" w:cs="Arial"/>
          <w:b/>
          <w:bCs/>
          <w:sz w:val="20"/>
          <w:lang w:val="tr-TR"/>
        </w:rPr>
        <w:t>.</w:t>
      </w:r>
      <w:r w:rsidR="00F02534" w:rsidRPr="00DA25F4">
        <w:rPr>
          <w:rFonts w:ascii="Arial" w:hAnsi="Arial" w:cs="Arial"/>
          <w:b/>
          <w:bCs/>
          <w:sz w:val="20"/>
          <w:lang w:val="tr-TR"/>
        </w:rPr>
        <w:tab/>
        <w:t>YABANCI PARA POZİSYONU</w:t>
      </w:r>
    </w:p>
    <w:p w:rsidR="00F02534" w:rsidRPr="00DA25F4" w:rsidRDefault="00F02534" w:rsidP="00520105">
      <w:pPr>
        <w:pStyle w:val="Body"/>
        <w:keepLines w:val="0"/>
        <w:widowControl w:val="0"/>
        <w:spacing w:after="0" w:line="240" w:lineRule="auto"/>
        <w:outlineLvl w:val="0"/>
        <w:rPr>
          <w:rFonts w:ascii="Arial" w:hAnsi="Arial" w:cs="Arial"/>
          <w:b/>
          <w:bCs/>
          <w:sz w:val="20"/>
          <w:lang w:val="tr-TR"/>
        </w:rPr>
      </w:pPr>
    </w:p>
    <w:p w:rsidR="000A522F" w:rsidRPr="00DA25F4" w:rsidRDefault="00760E05" w:rsidP="000A522F">
      <w:pPr>
        <w:jc w:val="both"/>
        <w:outlineLvl w:val="0"/>
        <w:rPr>
          <w:rFonts w:ascii="Arial" w:hAnsi="Arial" w:cs="Arial"/>
          <w:sz w:val="20"/>
          <w:szCs w:val="20"/>
        </w:rPr>
      </w:pPr>
      <w:r w:rsidRPr="00DA25F4">
        <w:rPr>
          <w:rFonts w:ascii="Arial" w:hAnsi="Arial" w:cs="Arial"/>
          <w:sz w:val="20"/>
          <w:szCs w:val="20"/>
        </w:rPr>
        <w:t>31 Mart 2011</w:t>
      </w:r>
      <w:r w:rsidR="000A522F" w:rsidRPr="00DA25F4">
        <w:rPr>
          <w:rFonts w:ascii="Arial" w:hAnsi="Arial" w:cs="Arial"/>
          <w:sz w:val="20"/>
          <w:szCs w:val="20"/>
        </w:rPr>
        <w:t xml:space="preserve"> ve 31 Aralık </w:t>
      </w:r>
      <w:r w:rsidR="00195716" w:rsidRPr="00DA25F4">
        <w:rPr>
          <w:rFonts w:ascii="Arial" w:hAnsi="Arial" w:cs="Arial"/>
          <w:sz w:val="20"/>
          <w:szCs w:val="20"/>
        </w:rPr>
        <w:t>2010</w:t>
      </w:r>
      <w:r w:rsidR="000A522F" w:rsidRPr="00DA25F4">
        <w:rPr>
          <w:rFonts w:ascii="Arial" w:hAnsi="Arial" w:cs="Arial"/>
          <w:sz w:val="20"/>
          <w:szCs w:val="20"/>
        </w:rPr>
        <w:t xml:space="preserve"> tarihleri itibariyle Grup tarafından tutulan yabancı para varlıklar ve borçların TL karşılıkları aşağıdaki gibidir:</w:t>
      </w:r>
    </w:p>
    <w:p w:rsidR="000A522F" w:rsidRPr="00DA25F4" w:rsidRDefault="000A522F" w:rsidP="000A522F">
      <w:pPr>
        <w:widowControl w:val="0"/>
        <w:jc w:val="both"/>
        <w:rPr>
          <w:rFonts w:ascii="Arial" w:hAnsi="Arial" w:cs="Arial"/>
          <w:b/>
          <w:bCs/>
          <w:sz w:val="20"/>
          <w:szCs w:val="20"/>
        </w:rPr>
      </w:pPr>
    </w:p>
    <w:p w:rsidR="000A522F" w:rsidRPr="00DA25F4" w:rsidRDefault="000A522F" w:rsidP="000A522F">
      <w:pPr>
        <w:widowControl w:val="0"/>
        <w:tabs>
          <w:tab w:val="right" w:pos="7088"/>
          <w:tab w:val="right" w:pos="9071"/>
        </w:tabs>
        <w:jc w:val="both"/>
        <w:rPr>
          <w:rFonts w:ascii="Arial" w:hAnsi="Arial" w:cs="Arial"/>
          <w:b/>
          <w:bCs/>
          <w:sz w:val="20"/>
          <w:szCs w:val="20"/>
        </w:rPr>
      </w:pPr>
      <w:r w:rsidRPr="00DA25F4">
        <w:rPr>
          <w:rFonts w:ascii="Arial" w:hAnsi="Arial" w:cs="Arial"/>
          <w:b/>
          <w:bCs/>
          <w:sz w:val="20"/>
          <w:szCs w:val="20"/>
        </w:rPr>
        <w:tab/>
      </w:r>
      <w:r w:rsidR="00195716" w:rsidRPr="00DA25F4">
        <w:rPr>
          <w:rFonts w:ascii="Arial" w:hAnsi="Arial" w:cs="Arial"/>
          <w:b/>
          <w:bCs/>
          <w:sz w:val="20"/>
          <w:szCs w:val="20"/>
        </w:rPr>
        <w:t>31 Mart 2011</w:t>
      </w:r>
      <w:r w:rsidRPr="00DA25F4">
        <w:rPr>
          <w:rFonts w:ascii="Arial" w:hAnsi="Arial" w:cs="Arial"/>
          <w:b/>
          <w:bCs/>
          <w:sz w:val="20"/>
          <w:szCs w:val="20"/>
        </w:rPr>
        <w:tab/>
        <w:t xml:space="preserve">31 Aralık </w:t>
      </w:r>
      <w:r w:rsidR="00195716" w:rsidRPr="00DA25F4">
        <w:rPr>
          <w:rFonts w:ascii="Arial" w:hAnsi="Arial" w:cs="Arial"/>
          <w:b/>
          <w:bCs/>
          <w:sz w:val="20"/>
          <w:szCs w:val="20"/>
        </w:rPr>
        <w:t>2010</w:t>
      </w:r>
    </w:p>
    <w:p w:rsidR="000A522F" w:rsidRPr="00DA25F4" w:rsidRDefault="000A522F" w:rsidP="000A522F">
      <w:pPr>
        <w:widowControl w:val="0"/>
        <w:tabs>
          <w:tab w:val="decimal" w:pos="7088"/>
          <w:tab w:val="decimal" w:pos="9071"/>
        </w:tabs>
        <w:jc w:val="both"/>
        <w:rPr>
          <w:rFonts w:ascii="Arial" w:hAnsi="Arial" w:cs="Arial"/>
          <w:snapToGrid w:val="0"/>
          <w:sz w:val="20"/>
          <w:szCs w:val="20"/>
        </w:rPr>
      </w:pPr>
    </w:p>
    <w:p w:rsidR="000A522F" w:rsidRPr="00DA25F4" w:rsidRDefault="000A522F" w:rsidP="000A522F">
      <w:pPr>
        <w:widowControl w:val="0"/>
        <w:tabs>
          <w:tab w:val="decimal" w:pos="7088"/>
          <w:tab w:val="decimal" w:pos="9071"/>
        </w:tabs>
        <w:jc w:val="both"/>
        <w:rPr>
          <w:rFonts w:ascii="Arial" w:hAnsi="Arial" w:cs="Arial"/>
          <w:snapToGrid w:val="0"/>
          <w:sz w:val="20"/>
          <w:szCs w:val="20"/>
        </w:rPr>
      </w:pPr>
      <w:r w:rsidRPr="00DA25F4">
        <w:rPr>
          <w:rFonts w:ascii="Arial" w:hAnsi="Arial" w:cs="Arial"/>
          <w:snapToGrid w:val="0"/>
          <w:sz w:val="20"/>
          <w:szCs w:val="20"/>
        </w:rPr>
        <w:t>Döviz cinsinden varlıklar</w:t>
      </w:r>
      <w:r w:rsidRPr="00DA25F4">
        <w:rPr>
          <w:rFonts w:ascii="Arial" w:hAnsi="Arial" w:cs="Arial"/>
          <w:snapToGrid w:val="0"/>
          <w:sz w:val="20"/>
          <w:szCs w:val="20"/>
        </w:rPr>
        <w:tab/>
      </w:r>
      <w:r w:rsidR="005E41FB" w:rsidRPr="00DA25F4">
        <w:rPr>
          <w:rFonts w:ascii="Arial" w:hAnsi="Arial" w:cs="Arial"/>
          <w:snapToGrid w:val="0"/>
          <w:sz w:val="20"/>
          <w:szCs w:val="20"/>
        </w:rPr>
        <w:t>62.</w:t>
      </w:r>
      <w:ins w:id="97" w:author="Utku Kose" w:date="2011-05-10T02:44:00Z">
        <w:r w:rsidR="00006448">
          <w:rPr>
            <w:rFonts w:ascii="Arial" w:hAnsi="Arial" w:cs="Arial"/>
            <w:snapToGrid w:val="0"/>
            <w:sz w:val="20"/>
            <w:szCs w:val="20"/>
          </w:rPr>
          <w:t>927</w:t>
        </w:r>
      </w:ins>
      <w:del w:id="98" w:author="Utku Kose" w:date="2011-05-10T02:44:00Z">
        <w:r w:rsidR="005E41FB" w:rsidRPr="00DA25F4" w:rsidDel="00006448">
          <w:rPr>
            <w:rFonts w:ascii="Arial" w:hAnsi="Arial" w:cs="Arial"/>
            <w:snapToGrid w:val="0"/>
            <w:sz w:val="20"/>
            <w:szCs w:val="20"/>
          </w:rPr>
          <w:delText>297</w:delText>
        </w:r>
      </w:del>
      <w:r w:rsidRPr="00DA25F4">
        <w:rPr>
          <w:rFonts w:ascii="Arial" w:hAnsi="Arial" w:cs="Arial"/>
          <w:snapToGrid w:val="0"/>
          <w:sz w:val="20"/>
          <w:szCs w:val="20"/>
        </w:rPr>
        <w:tab/>
      </w:r>
      <w:r w:rsidR="00193CAA" w:rsidRPr="00DA25F4">
        <w:rPr>
          <w:rFonts w:ascii="Arial" w:hAnsi="Arial" w:cs="Arial"/>
          <w:snapToGrid w:val="0"/>
          <w:sz w:val="20"/>
          <w:szCs w:val="20"/>
        </w:rPr>
        <w:t>515.454</w:t>
      </w:r>
    </w:p>
    <w:p w:rsidR="000A522F" w:rsidRPr="00DA25F4" w:rsidRDefault="000A522F" w:rsidP="000A522F">
      <w:pPr>
        <w:pStyle w:val="Body"/>
        <w:keepLines w:val="0"/>
        <w:widowControl w:val="0"/>
        <w:pBdr>
          <w:bottom w:val="single" w:sz="4" w:space="1" w:color="auto"/>
        </w:pBdr>
        <w:tabs>
          <w:tab w:val="decimal" w:pos="7088"/>
          <w:tab w:val="decimal" w:pos="9071"/>
        </w:tabs>
        <w:spacing w:after="0" w:line="240" w:lineRule="auto"/>
        <w:rPr>
          <w:rFonts w:ascii="Arial" w:hAnsi="Arial" w:cs="Arial"/>
          <w:snapToGrid w:val="0"/>
          <w:sz w:val="20"/>
          <w:lang w:val="tr-TR"/>
        </w:rPr>
      </w:pPr>
      <w:r w:rsidRPr="00DA25F4">
        <w:rPr>
          <w:rFonts w:ascii="Arial" w:hAnsi="Arial" w:cs="Arial"/>
          <w:snapToGrid w:val="0"/>
          <w:sz w:val="20"/>
          <w:lang w:val="tr-TR"/>
        </w:rPr>
        <w:t>Döviz cinsinden yükümlülükler</w:t>
      </w:r>
      <w:r w:rsidRPr="00DA25F4">
        <w:rPr>
          <w:rFonts w:ascii="Arial" w:hAnsi="Arial" w:cs="Arial"/>
          <w:snapToGrid w:val="0"/>
          <w:sz w:val="20"/>
          <w:lang w:val="tr-TR"/>
        </w:rPr>
        <w:tab/>
      </w:r>
      <w:r w:rsidR="00760E05" w:rsidRPr="00DA25F4">
        <w:rPr>
          <w:rFonts w:ascii="Arial" w:hAnsi="Arial" w:cs="Arial"/>
          <w:snapToGrid w:val="0"/>
          <w:sz w:val="20"/>
          <w:lang w:val="tr-TR"/>
        </w:rPr>
        <w:t>(17.962.919</w:t>
      </w:r>
      <w:r w:rsidR="00193CAA" w:rsidRPr="00DA25F4">
        <w:rPr>
          <w:rFonts w:ascii="Arial" w:hAnsi="Arial" w:cs="Arial"/>
          <w:snapToGrid w:val="0"/>
          <w:sz w:val="20"/>
          <w:lang w:val="tr-TR"/>
        </w:rPr>
        <w:t>)</w:t>
      </w:r>
      <w:r w:rsidRPr="00DA25F4">
        <w:rPr>
          <w:rFonts w:ascii="Arial" w:hAnsi="Arial" w:cs="Arial"/>
          <w:snapToGrid w:val="0"/>
          <w:sz w:val="20"/>
          <w:lang w:val="tr-TR"/>
        </w:rPr>
        <w:tab/>
      </w:r>
      <w:r w:rsidR="00193CAA" w:rsidRPr="00DA25F4">
        <w:rPr>
          <w:rFonts w:ascii="Arial" w:hAnsi="Arial" w:cs="Arial"/>
          <w:snapToGrid w:val="0"/>
          <w:sz w:val="20"/>
          <w:lang w:val="tr-TR"/>
        </w:rPr>
        <w:t>(17.769.077)</w:t>
      </w:r>
    </w:p>
    <w:p w:rsidR="000A522F" w:rsidRPr="00DA25F4" w:rsidRDefault="000A522F" w:rsidP="000A522F">
      <w:pPr>
        <w:widowControl w:val="0"/>
        <w:tabs>
          <w:tab w:val="decimal" w:pos="7088"/>
          <w:tab w:val="decimal" w:pos="9071"/>
        </w:tabs>
        <w:jc w:val="both"/>
        <w:rPr>
          <w:rFonts w:ascii="Arial" w:hAnsi="Arial" w:cs="Arial"/>
          <w:snapToGrid w:val="0"/>
          <w:sz w:val="20"/>
          <w:szCs w:val="20"/>
        </w:rPr>
      </w:pPr>
    </w:p>
    <w:p w:rsidR="000A522F" w:rsidRPr="00DA25F4" w:rsidRDefault="000A522F" w:rsidP="000A522F">
      <w:pPr>
        <w:widowControl w:val="0"/>
        <w:pBdr>
          <w:bottom w:val="single" w:sz="12" w:space="1" w:color="auto"/>
        </w:pBdr>
        <w:tabs>
          <w:tab w:val="decimal" w:pos="7088"/>
          <w:tab w:val="decimal" w:pos="9071"/>
        </w:tabs>
        <w:jc w:val="both"/>
        <w:rPr>
          <w:rFonts w:ascii="Arial" w:hAnsi="Arial" w:cs="Arial"/>
          <w:b/>
          <w:bCs/>
          <w:snapToGrid w:val="0"/>
          <w:sz w:val="20"/>
          <w:szCs w:val="20"/>
        </w:rPr>
      </w:pPr>
      <w:r w:rsidRPr="00DA25F4">
        <w:rPr>
          <w:rFonts w:ascii="Arial" w:hAnsi="Arial" w:cs="Arial"/>
          <w:b/>
          <w:bCs/>
          <w:snapToGrid w:val="0"/>
          <w:sz w:val="20"/>
          <w:szCs w:val="20"/>
        </w:rPr>
        <w:t>Net döviz pozisyonu</w:t>
      </w:r>
      <w:r w:rsidRPr="00DA25F4">
        <w:rPr>
          <w:rFonts w:ascii="Arial" w:hAnsi="Arial" w:cs="Arial"/>
          <w:b/>
          <w:bCs/>
          <w:snapToGrid w:val="0"/>
          <w:sz w:val="20"/>
          <w:szCs w:val="20"/>
        </w:rPr>
        <w:tab/>
      </w:r>
      <w:r w:rsidR="00760E05" w:rsidRPr="00DA25F4">
        <w:rPr>
          <w:rFonts w:ascii="Arial" w:hAnsi="Arial" w:cs="Arial"/>
          <w:b/>
          <w:bCs/>
          <w:snapToGrid w:val="0"/>
          <w:sz w:val="20"/>
          <w:szCs w:val="20"/>
        </w:rPr>
        <w:t>(17.</w:t>
      </w:r>
      <w:del w:id="99" w:author="Utku Kose" w:date="2011-05-10T02:45:00Z">
        <w:r w:rsidR="00760E05" w:rsidRPr="00DA25F4" w:rsidDel="00006448">
          <w:rPr>
            <w:rFonts w:ascii="Arial" w:hAnsi="Arial" w:cs="Arial"/>
            <w:b/>
            <w:bCs/>
            <w:snapToGrid w:val="0"/>
            <w:sz w:val="20"/>
            <w:szCs w:val="20"/>
          </w:rPr>
          <w:delText>900.622</w:delText>
        </w:r>
      </w:del>
      <w:ins w:id="100" w:author="Utku Kose" w:date="2011-05-10T02:45:00Z">
        <w:r w:rsidR="00006448">
          <w:rPr>
            <w:rFonts w:ascii="Arial" w:hAnsi="Arial" w:cs="Arial"/>
            <w:b/>
            <w:bCs/>
            <w:snapToGrid w:val="0"/>
            <w:sz w:val="20"/>
            <w:szCs w:val="20"/>
          </w:rPr>
          <w:t>899.992</w:t>
        </w:r>
      </w:ins>
      <w:r w:rsidR="005E41FB" w:rsidRPr="00DA25F4">
        <w:rPr>
          <w:rFonts w:ascii="Arial" w:hAnsi="Arial" w:cs="Arial"/>
          <w:b/>
          <w:bCs/>
          <w:snapToGrid w:val="0"/>
          <w:sz w:val="20"/>
          <w:szCs w:val="20"/>
        </w:rPr>
        <w:t>)</w:t>
      </w:r>
      <w:r w:rsidRPr="00DA25F4">
        <w:rPr>
          <w:rFonts w:ascii="Arial" w:hAnsi="Arial" w:cs="Arial"/>
          <w:b/>
          <w:bCs/>
          <w:snapToGrid w:val="0"/>
          <w:sz w:val="20"/>
          <w:szCs w:val="20"/>
        </w:rPr>
        <w:tab/>
      </w:r>
      <w:r w:rsidR="00193CAA" w:rsidRPr="00DA25F4">
        <w:rPr>
          <w:rFonts w:ascii="Arial" w:hAnsi="Arial" w:cs="Arial"/>
          <w:b/>
          <w:bCs/>
          <w:snapToGrid w:val="0"/>
          <w:sz w:val="20"/>
          <w:szCs w:val="20"/>
        </w:rPr>
        <w:t>(17.253.623)</w:t>
      </w:r>
    </w:p>
    <w:p w:rsidR="00DB7089" w:rsidRPr="00DA25F4" w:rsidRDefault="00DB7089">
      <w:pPr>
        <w:rPr>
          <w:rFonts w:ascii="Arial" w:hAnsi="Arial" w:cs="Arial"/>
          <w:b/>
          <w:bCs/>
          <w:sz w:val="20"/>
          <w:szCs w:val="20"/>
        </w:rPr>
      </w:pPr>
    </w:p>
    <w:p w:rsidR="00DB7089" w:rsidRPr="00DA25F4" w:rsidRDefault="00DB7089">
      <w:pPr>
        <w:rPr>
          <w:rFonts w:ascii="Arial" w:hAnsi="Arial" w:cs="Arial"/>
          <w:b/>
          <w:bCs/>
          <w:sz w:val="20"/>
          <w:szCs w:val="20"/>
        </w:rPr>
      </w:pPr>
    </w:p>
    <w:p w:rsidR="00001AA7" w:rsidRPr="00DA25F4" w:rsidRDefault="00195716" w:rsidP="00001AA7">
      <w:pPr>
        <w:widowControl w:val="0"/>
        <w:jc w:val="both"/>
        <w:rPr>
          <w:rFonts w:ascii="Arial" w:hAnsi="Arial" w:cs="Arial"/>
          <w:snapToGrid w:val="0"/>
          <w:sz w:val="20"/>
          <w:szCs w:val="20"/>
        </w:rPr>
      </w:pPr>
      <w:r w:rsidRPr="00DA25F4">
        <w:rPr>
          <w:rFonts w:ascii="Arial" w:hAnsi="Arial" w:cs="Arial"/>
          <w:snapToGrid w:val="0"/>
          <w:sz w:val="20"/>
          <w:szCs w:val="20"/>
        </w:rPr>
        <w:t>31 Mart 2011</w:t>
      </w:r>
      <w:r w:rsidR="00001AA7" w:rsidRPr="00DA25F4">
        <w:rPr>
          <w:rFonts w:ascii="Arial" w:hAnsi="Arial" w:cs="Arial"/>
          <w:snapToGrid w:val="0"/>
          <w:sz w:val="20"/>
          <w:szCs w:val="20"/>
        </w:rPr>
        <w:t xml:space="preserve"> ve 31 Aralık </w:t>
      </w:r>
      <w:r w:rsidRPr="00DA25F4">
        <w:rPr>
          <w:rFonts w:ascii="Arial" w:hAnsi="Arial" w:cs="Arial"/>
          <w:snapToGrid w:val="0"/>
          <w:sz w:val="20"/>
          <w:szCs w:val="20"/>
        </w:rPr>
        <w:t>2010</w:t>
      </w:r>
      <w:r w:rsidR="00001AA7" w:rsidRPr="00DA25F4">
        <w:rPr>
          <w:rFonts w:ascii="Arial" w:hAnsi="Arial" w:cs="Arial"/>
          <w:snapToGrid w:val="0"/>
          <w:sz w:val="20"/>
          <w:szCs w:val="20"/>
        </w:rPr>
        <w:t xml:space="preserve"> itibariyle Grup tarafından tutulan yabancı para varlıklar ve borçların TL karşılıkları aşağıdaki gibidir: </w:t>
      </w:r>
    </w:p>
    <w:p w:rsidR="00C42C00" w:rsidRPr="00DA25F4" w:rsidRDefault="00C42C00" w:rsidP="00001AA7">
      <w:pPr>
        <w:widowControl w:val="0"/>
        <w:jc w:val="both"/>
        <w:rPr>
          <w:rFonts w:ascii="Arial" w:hAnsi="Arial" w:cs="Arial"/>
          <w:snapToGrid w:val="0"/>
          <w:sz w:val="20"/>
          <w:szCs w:val="20"/>
        </w:rPr>
      </w:pPr>
    </w:p>
    <w:p w:rsidR="00001AA7" w:rsidRPr="00DA25F4" w:rsidRDefault="00001AA7" w:rsidP="00001AA7">
      <w:pPr>
        <w:pBdr>
          <w:bottom w:val="single" w:sz="4" w:space="1" w:color="auto"/>
        </w:pBdr>
        <w:tabs>
          <w:tab w:val="center" w:pos="5812"/>
          <w:tab w:val="right" w:pos="9072"/>
          <w:tab w:val="right" w:pos="14005"/>
        </w:tabs>
        <w:ind w:left="2576"/>
        <w:rPr>
          <w:rFonts w:ascii="Arial" w:hAnsi="Arial" w:cs="Arial"/>
          <w:b/>
          <w:sz w:val="16"/>
          <w:szCs w:val="16"/>
        </w:rPr>
      </w:pPr>
      <w:r w:rsidRPr="00DA25F4">
        <w:rPr>
          <w:rFonts w:ascii="Arial" w:hAnsi="Arial" w:cs="Arial"/>
          <w:b/>
          <w:sz w:val="16"/>
          <w:szCs w:val="16"/>
        </w:rPr>
        <w:tab/>
        <w:t>Döviz pozisyonu tablosu</w:t>
      </w:r>
    </w:p>
    <w:p w:rsidR="00001AA7" w:rsidRPr="00DA25F4" w:rsidRDefault="00001AA7" w:rsidP="00001AA7">
      <w:pPr>
        <w:tabs>
          <w:tab w:val="left" w:pos="0"/>
          <w:tab w:val="left" w:pos="2552"/>
          <w:tab w:val="center" w:pos="4253"/>
          <w:tab w:val="right" w:pos="5812"/>
          <w:tab w:val="left" w:pos="5954"/>
          <w:tab w:val="center" w:pos="7655"/>
          <w:tab w:val="right" w:pos="9072"/>
          <w:tab w:val="center" w:pos="11907"/>
          <w:tab w:val="right" w:pos="14034"/>
        </w:tabs>
        <w:rPr>
          <w:rFonts w:ascii="Arial" w:hAnsi="Arial" w:cs="Arial"/>
          <w:b/>
          <w:sz w:val="16"/>
          <w:szCs w:val="16"/>
        </w:rPr>
      </w:pPr>
      <w:r w:rsidRPr="00DA25F4">
        <w:rPr>
          <w:rFonts w:ascii="Arial" w:hAnsi="Arial" w:cs="Arial"/>
          <w:b/>
          <w:sz w:val="16"/>
          <w:szCs w:val="16"/>
        </w:rPr>
        <w:tab/>
      </w:r>
      <w:r w:rsidRPr="00DA25F4">
        <w:rPr>
          <w:rFonts w:ascii="Arial" w:hAnsi="Arial" w:cs="Arial"/>
          <w:b/>
          <w:sz w:val="16"/>
          <w:szCs w:val="16"/>
          <w:u w:val="single"/>
        </w:rPr>
        <w:tab/>
      </w:r>
      <w:r w:rsidR="00195716" w:rsidRPr="00DA25F4">
        <w:rPr>
          <w:rFonts w:ascii="Arial" w:hAnsi="Arial" w:cs="Arial"/>
          <w:b/>
          <w:sz w:val="16"/>
          <w:szCs w:val="16"/>
          <w:u w:val="single"/>
        </w:rPr>
        <w:t>31 Mart 2011</w:t>
      </w:r>
      <w:r w:rsidRPr="00DA25F4">
        <w:rPr>
          <w:rFonts w:ascii="Arial" w:hAnsi="Arial" w:cs="Arial"/>
          <w:b/>
          <w:sz w:val="16"/>
          <w:szCs w:val="16"/>
          <w:u w:val="single"/>
        </w:rPr>
        <w:tab/>
      </w:r>
      <w:r w:rsidRPr="00DA25F4">
        <w:rPr>
          <w:rFonts w:ascii="Arial" w:hAnsi="Arial" w:cs="Arial"/>
          <w:b/>
          <w:sz w:val="16"/>
          <w:szCs w:val="16"/>
        </w:rPr>
        <w:tab/>
      </w:r>
      <w:r w:rsidRPr="00DA25F4">
        <w:rPr>
          <w:rFonts w:ascii="Arial" w:hAnsi="Arial" w:cs="Arial"/>
          <w:b/>
          <w:sz w:val="16"/>
          <w:szCs w:val="16"/>
          <w:u w:val="single"/>
        </w:rPr>
        <w:tab/>
        <w:t xml:space="preserve">31 Aralık </w:t>
      </w:r>
      <w:r w:rsidR="00195716" w:rsidRPr="00DA25F4">
        <w:rPr>
          <w:rFonts w:ascii="Arial" w:hAnsi="Arial" w:cs="Arial"/>
          <w:b/>
          <w:sz w:val="16"/>
          <w:szCs w:val="16"/>
          <w:u w:val="single"/>
        </w:rPr>
        <w:t>2010</w:t>
      </w:r>
      <w:r w:rsidRPr="00DA25F4">
        <w:rPr>
          <w:rFonts w:ascii="Arial" w:hAnsi="Arial" w:cs="Arial"/>
          <w:b/>
          <w:sz w:val="16"/>
          <w:szCs w:val="16"/>
          <w:u w:val="single"/>
        </w:rPr>
        <w:tab/>
      </w:r>
    </w:p>
    <w:p w:rsidR="00001AA7" w:rsidRPr="00DA25F4" w:rsidRDefault="00001AA7" w:rsidP="00001AA7">
      <w:pPr>
        <w:tabs>
          <w:tab w:val="left" w:pos="4253"/>
          <w:tab w:val="center" w:pos="4962"/>
          <w:tab w:val="right" w:pos="5954"/>
          <w:tab w:val="left" w:pos="7797"/>
          <w:tab w:val="center" w:pos="8505"/>
          <w:tab w:val="right" w:pos="9072"/>
          <w:tab w:val="right" w:pos="10915"/>
          <w:tab w:val="right" w:pos="12474"/>
          <w:tab w:val="right" w:pos="13999"/>
        </w:tabs>
        <w:rPr>
          <w:rFonts w:ascii="Arial" w:hAnsi="Arial" w:cs="Arial"/>
          <w:b/>
          <w:sz w:val="16"/>
          <w:szCs w:val="16"/>
        </w:rPr>
      </w:pPr>
      <w:r w:rsidRPr="00DA25F4">
        <w:rPr>
          <w:rFonts w:ascii="Arial" w:hAnsi="Arial" w:cs="Arial"/>
          <w:b/>
          <w:sz w:val="16"/>
          <w:szCs w:val="16"/>
        </w:rPr>
        <w:tab/>
        <w:t xml:space="preserve"> </w:t>
      </w:r>
      <w:r w:rsidRPr="00DA25F4">
        <w:rPr>
          <w:rFonts w:ascii="Arial" w:hAnsi="Arial" w:cs="Arial"/>
          <w:b/>
          <w:sz w:val="16"/>
          <w:szCs w:val="16"/>
          <w:u w:val="single"/>
        </w:rPr>
        <w:tab/>
        <w:t>TL Karşılığı</w:t>
      </w:r>
      <w:r w:rsidRPr="00DA25F4">
        <w:rPr>
          <w:rFonts w:ascii="Arial" w:hAnsi="Arial" w:cs="Arial"/>
          <w:b/>
          <w:sz w:val="16"/>
          <w:szCs w:val="16"/>
          <w:u w:val="single"/>
        </w:rPr>
        <w:tab/>
      </w:r>
      <w:r w:rsidRPr="00DA25F4">
        <w:rPr>
          <w:rFonts w:ascii="Arial" w:hAnsi="Arial" w:cs="Arial"/>
          <w:b/>
          <w:sz w:val="16"/>
          <w:szCs w:val="16"/>
        </w:rPr>
        <w:tab/>
      </w:r>
      <w:r w:rsidRPr="00DA25F4">
        <w:rPr>
          <w:rFonts w:ascii="Arial" w:hAnsi="Arial" w:cs="Arial"/>
          <w:b/>
          <w:sz w:val="16"/>
          <w:szCs w:val="16"/>
          <w:u w:val="single"/>
        </w:rPr>
        <w:tab/>
        <w:t>TL Karşılığı</w:t>
      </w:r>
      <w:r w:rsidRPr="00DA25F4">
        <w:rPr>
          <w:rFonts w:ascii="Arial" w:hAnsi="Arial" w:cs="Arial"/>
          <w:b/>
          <w:sz w:val="16"/>
          <w:szCs w:val="16"/>
          <w:u w:val="single"/>
        </w:rPr>
        <w:tab/>
      </w:r>
    </w:p>
    <w:p w:rsidR="00001AA7" w:rsidRPr="00DA25F4" w:rsidRDefault="00001AA7" w:rsidP="00DA25F4">
      <w:pPr>
        <w:tabs>
          <w:tab w:val="right" w:pos="3686"/>
          <w:tab w:val="right" w:pos="4820"/>
          <w:tab w:val="right" w:pos="7088"/>
          <w:tab w:val="right" w:pos="8222"/>
          <w:tab w:val="right" w:pos="9072"/>
          <w:tab w:val="right" w:pos="10915"/>
          <w:tab w:val="right" w:pos="12474"/>
          <w:tab w:val="right" w:pos="13999"/>
        </w:tabs>
        <w:rPr>
          <w:rFonts w:ascii="Arial" w:hAnsi="Arial" w:cs="Arial"/>
          <w:b/>
          <w:sz w:val="16"/>
          <w:szCs w:val="16"/>
        </w:rPr>
      </w:pPr>
      <w:r w:rsidRPr="00DA25F4">
        <w:rPr>
          <w:rFonts w:ascii="Arial" w:hAnsi="Arial" w:cs="Arial"/>
          <w:b/>
          <w:sz w:val="16"/>
          <w:szCs w:val="16"/>
        </w:rPr>
        <w:tab/>
      </w:r>
      <w:r w:rsidRPr="00DA25F4">
        <w:rPr>
          <w:rFonts w:ascii="Arial" w:hAnsi="Arial" w:cs="Arial"/>
          <w:b/>
          <w:sz w:val="16"/>
          <w:szCs w:val="16"/>
        </w:rPr>
        <w:tab/>
        <w:t>ABD</w:t>
      </w:r>
      <w:r w:rsidRPr="00DA25F4">
        <w:rPr>
          <w:rFonts w:ascii="Arial" w:hAnsi="Arial" w:cs="Arial"/>
          <w:b/>
          <w:sz w:val="16"/>
          <w:szCs w:val="16"/>
        </w:rPr>
        <w:tab/>
      </w:r>
      <w:r w:rsidRPr="00DA25F4">
        <w:rPr>
          <w:rFonts w:ascii="Arial" w:hAnsi="Arial" w:cs="Arial"/>
          <w:b/>
          <w:sz w:val="16"/>
          <w:szCs w:val="16"/>
        </w:rPr>
        <w:tab/>
        <w:t>ABD</w:t>
      </w:r>
      <w:r w:rsidRPr="00DA25F4">
        <w:rPr>
          <w:rFonts w:ascii="Arial" w:hAnsi="Arial" w:cs="Arial"/>
          <w:b/>
          <w:sz w:val="16"/>
          <w:szCs w:val="16"/>
        </w:rPr>
        <w:tab/>
      </w:r>
    </w:p>
    <w:p w:rsidR="00001AA7" w:rsidRPr="00DA25F4" w:rsidRDefault="00001AA7" w:rsidP="00DA25F4">
      <w:pPr>
        <w:pBdr>
          <w:bottom w:val="single" w:sz="4" w:space="1" w:color="auto"/>
        </w:pBdr>
        <w:tabs>
          <w:tab w:val="right" w:pos="3686"/>
          <w:tab w:val="right" w:pos="4820"/>
          <w:tab w:val="right" w:pos="5812"/>
          <w:tab w:val="right" w:pos="7088"/>
          <w:tab w:val="right" w:pos="8222"/>
          <w:tab w:val="right" w:pos="9072"/>
          <w:tab w:val="right" w:pos="10915"/>
          <w:tab w:val="right" w:pos="12474"/>
          <w:tab w:val="right" w:pos="13999"/>
        </w:tabs>
        <w:rPr>
          <w:rFonts w:ascii="Arial" w:hAnsi="Arial" w:cs="Arial"/>
          <w:b/>
          <w:sz w:val="16"/>
          <w:szCs w:val="16"/>
        </w:rPr>
      </w:pPr>
      <w:r w:rsidRPr="00DA25F4">
        <w:rPr>
          <w:rFonts w:ascii="Arial" w:hAnsi="Arial" w:cs="Arial"/>
          <w:b/>
          <w:sz w:val="16"/>
          <w:szCs w:val="16"/>
        </w:rPr>
        <w:tab/>
        <w:t>Toplam</w:t>
      </w:r>
      <w:r w:rsidRPr="00DA25F4">
        <w:rPr>
          <w:rFonts w:ascii="Arial" w:hAnsi="Arial" w:cs="Arial"/>
          <w:b/>
          <w:sz w:val="16"/>
          <w:szCs w:val="16"/>
        </w:rPr>
        <w:tab/>
        <w:t>Doları</w:t>
      </w:r>
      <w:r w:rsidRPr="00DA25F4">
        <w:rPr>
          <w:rFonts w:ascii="Arial" w:hAnsi="Arial" w:cs="Arial"/>
          <w:b/>
          <w:sz w:val="16"/>
          <w:szCs w:val="16"/>
        </w:rPr>
        <w:tab/>
        <w:t>Avro</w:t>
      </w:r>
      <w:r w:rsidRPr="00DA25F4">
        <w:rPr>
          <w:rFonts w:ascii="Arial" w:hAnsi="Arial" w:cs="Arial"/>
          <w:b/>
          <w:sz w:val="16"/>
          <w:szCs w:val="16"/>
        </w:rPr>
        <w:tab/>
        <w:t>Toplam</w:t>
      </w:r>
      <w:r w:rsidRPr="00DA25F4">
        <w:rPr>
          <w:rFonts w:ascii="Arial" w:hAnsi="Arial" w:cs="Arial"/>
          <w:b/>
          <w:sz w:val="16"/>
          <w:szCs w:val="16"/>
        </w:rPr>
        <w:tab/>
        <w:t>Doları</w:t>
      </w:r>
      <w:r w:rsidRPr="00DA25F4">
        <w:rPr>
          <w:rFonts w:ascii="Arial" w:hAnsi="Arial" w:cs="Arial"/>
          <w:b/>
          <w:sz w:val="16"/>
          <w:szCs w:val="16"/>
        </w:rPr>
        <w:tab/>
        <w:t>Avro</w:t>
      </w:r>
    </w:p>
    <w:p w:rsidR="00001AA7" w:rsidRPr="00DA25F4" w:rsidRDefault="00001AA7" w:rsidP="00DA25F4">
      <w:pPr>
        <w:tabs>
          <w:tab w:val="right" w:pos="3686"/>
          <w:tab w:val="decimal" w:pos="4395"/>
          <w:tab w:val="decimal" w:pos="6096"/>
          <w:tab w:val="right" w:pos="7088"/>
          <w:tab w:val="decimal" w:pos="7655"/>
          <w:tab w:val="decimal" w:pos="10065"/>
          <w:tab w:val="decimal" w:pos="11766"/>
          <w:tab w:val="decimal" w:pos="13999"/>
        </w:tabs>
        <w:rPr>
          <w:rFonts w:ascii="Arial" w:hAnsi="Arial" w:cs="Arial"/>
          <w:sz w:val="16"/>
          <w:szCs w:val="16"/>
        </w:rPr>
      </w:pPr>
    </w:p>
    <w:p w:rsidR="00001AA7" w:rsidRPr="00DA25F4" w:rsidRDefault="00001AA7" w:rsidP="00DA25F4">
      <w:pPr>
        <w:tabs>
          <w:tab w:val="right" w:pos="3686"/>
          <w:tab w:val="decimal" w:pos="4111"/>
          <w:tab w:val="decimal" w:pos="5245"/>
          <w:tab w:val="decimal" w:pos="6096"/>
          <w:tab w:val="right" w:pos="7088"/>
          <w:tab w:val="decimal" w:pos="7371"/>
          <w:tab w:val="decimal" w:pos="8222"/>
          <w:tab w:val="decimal" w:pos="9072"/>
        </w:tabs>
        <w:rPr>
          <w:rFonts w:ascii="Arial" w:hAnsi="Arial" w:cs="Arial"/>
          <w:sz w:val="16"/>
          <w:szCs w:val="16"/>
        </w:rPr>
      </w:pPr>
      <w:r w:rsidRPr="00DA25F4">
        <w:rPr>
          <w:rFonts w:ascii="Arial" w:hAnsi="Arial" w:cs="Arial"/>
          <w:sz w:val="16"/>
          <w:szCs w:val="16"/>
        </w:rPr>
        <w:t xml:space="preserve">Parasal finansal varlıklar </w:t>
      </w:r>
      <w:r w:rsidRPr="00DA25F4">
        <w:rPr>
          <w:rFonts w:ascii="Arial" w:hAnsi="Arial" w:cs="Arial"/>
          <w:sz w:val="16"/>
          <w:szCs w:val="16"/>
        </w:rPr>
        <w:tab/>
      </w:r>
    </w:p>
    <w:p w:rsidR="00001AA7" w:rsidRPr="00DA25F4" w:rsidRDefault="00001AA7" w:rsidP="00DA25F4">
      <w:pPr>
        <w:pBdr>
          <w:bottom w:val="single" w:sz="4" w:space="1" w:color="auto"/>
        </w:pBdr>
        <w:tabs>
          <w:tab w:val="right" w:pos="3686"/>
          <w:tab w:val="decimal" w:pos="4820"/>
          <w:tab w:val="decimal" w:pos="5812"/>
          <w:tab w:val="right" w:pos="7088"/>
          <w:tab w:val="decimal" w:pos="8175"/>
          <w:tab w:val="decimal" w:pos="9072"/>
        </w:tabs>
        <w:rPr>
          <w:rFonts w:ascii="Arial" w:hAnsi="Arial" w:cs="Arial"/>
          <w:sz w:val="16"/>
          <w:szCs w:val="16"/>
        </w:rPr>
      </w:pPr>
      <w:r w:rsidRPr="00DA25F4">
        <w:rPr>
          <w:rFonts w:ascii="Arial" w:hAnsi="Arial" w:cs="Arial"/>
          <w:sz w:val="16"/>
          <w:szCs w:val="16"/>
        </w:rPr>
        <w:t xml:space="preserve">   </w:t>
      </w:r>
      <w:r w:rsidR="0006140F" w:rsidRPr="00DA25F4">
        <w:rPr>
          <w:rFonts w:ascii="Arial" w:hAnsi="Arial" w:cs="Arial"/>
          <w:sz w:val="16"/>
          <w:szCs w:val="16"/>
        </w:rPr>
        <w:t>(K</w:t>
      </w:r>
      <w:r w:rsidR="00F82361" w:rsidRPr="00DA25F4">
        <w:rPr>
          <w:rFonts w:ascii="Arial" w:hAnsi="Arial" w:cs="Arial"/>
          <w:sz w:val="16"/>
          <w:szCs w:val="16"/>
        </w:rPr>
        <w:t xml:space="preserve">asa, Banka hesapları </w:t>
      </w:r>
      <w:proofErr w:type="gramStart"/>
      <w:r w:rsidR="00F82361" w:rsidRPr="00DA25F4">
        <w:rPr>
          <w:rFonts w:ascii="Arial" w:hAnsi="Arial" w:cs="Arial"/>
          <w:sz w:val="16"/>
          <w:szCs w:val="16"/>
        </w:rPr>
        <w:t>dahil</w:t>
      </w:r>
      <w:proofErr w:type="gramEnd"/>
      <w:r w:rsidR="00F82361" w:rsidRPr="00DA25F4">
        <w:rPr>
          <w:rFonts w:ascii="Arial" w:hAnsi="Arial" w:cs="Arial"/>
          <w:sz w:val="16"/>
          <w:szCs w:val="16"/>
        </w:rPr>
        <w:t>)</w:t>
      </w:r>
      <w:r w:rsidR="00F82361" w:rsidRPr="00DA25F4">
        <w:rPr>
          <w:rFonts w:ascii="Arial" w:hAnsi="Arial" w:cs="Arial"/>
          <w:sz w:val="16"/>
          <w:szCs w:val="16"/>
        </w:rPr>
        <w:tab/>
        <w:t>62.927</w:t>
      </w:r>
      <w:r w:rsidRPr="00DA25F4">
        <w:rPr>
          <w:rFonts w:ascii="Arial" w:hAnsi="Arial" w:cs="Arial"/>
          <w:sz w:val="16"/>
          <w:szCs w:val="16"/>
        </w:rPr>
        <w:tab/>
      </w:r>
      <w:r w:rsidR="00F82361" w:rsidRPr="00DA25F4">
        <w:rPr>
          <w:rFonts w:ascii="Arial" w:hAnsi="Arial" w:cs="Arial"/>
          <w:sz w:val="16"/>
          <w:szCs w:val="16"/>
        </w:rPr>
        <w:t>62.862</w:t>
      </w:r>
      <w:r w:rsidRPr="00DA25F4">
        <w:rPr>
          <w:rFonts w:ascii="Arial" w:hAnsi="Arial" w:cs="Arial"/>
          <w:sz w:val="16"/>
          <w:szCs w:val="16"/>
        </w:rPr>
        <w:tab/>
      </w:r>
      <w:r w:rsidR="00F562AB" w:rsidRPr="00DA25F4">
        <w:rPr>
          <w:rFonts w:ascii="Arial" w:hAnsi="Arial" w:cs="Arial"/>
          <w:sz w:val="16"/>
          <w:szCs w:val="16"/>
        </w:rPr>
        <w:t>65</w:t>
      </w:r>
      <w:r w:rsidRPr="00DA25F4">
        <w:rPr>
          <w:rFonts w:ascii="Arial" w:hAnsi="Arial" w:cs="Arial"/>
          <w:sz w:val="16"/>
          <w:szCs w:val="16"/>
        </w:rPr>
        <w:tab/>
      </w:r>
      <w:r w:rsidR="005E41FB" w:rsidRPr="00DA25F4">
        <w:rPr>
          <w:rFonts w:ascii="Arial" w:hAnsi="Arial" w:cs="Arial"/>
          <w:sz w:val="16"/>
          <w:szCs w:val="16"/>
        </w:rPr>
        <w:t>515.454</w:t>
      </w:r>
      <w:r w:rsidRPr="00DA25F4">
        <w:rPr>
          <w:rFonts w:ascii="Arial" w:hAnsi="Arial" w:cs="Arial"/>
          <w:sz w:val="16"/>
          <w:szCs w:val="16"/>
        </w:rPr>
        <w:tab/>
      </w:r>
      <w:r w:rsidR="005E41FB" w:rsidRPr="00DA25F4">
        <w:rPr>
          <w:rFonts w:ascii="Arial" w:hAnsi="Arial" w:cs="Arial"/>
          <w:sz w:val="16"/>
          <w:szCs w:val="16"/>
        </w:rPr>
        <w:t>515.392</w:t>
      </w:r>
      <w:r w:rsidRPr="00DA25F4">
        <w:rPr>
          <w:rFonts w:ascii="Arial" w:hAnsi="Arial" w:cs="Arial"/>
          <w:sz w:val="16"/>
          <w:szCs w:val="16"/>
        </w:rPr>
        <w:tab/>
      </w:r>
      <w:r w:rsidR="005E41FB" w:rsidRPr="00DA25F4">
        <w:rPr>
          <w:rFonts w:ascii="Arial" w:hAnsi="Arial" w:cs="Arial"/>
          <w:sz w:val="16"/>
          <w:szCs w:val="16"/>
        </w:rPr>
        <w:t>62</w:t>
      </w:r>
    </w:p>
    <w:p w:rsidR="00001AA7" w:rsidRPr="00DA25F4" w:rsidRDefault="00001AA7" w:rsidP="00DA25F4">
      <w:pPr>
        <w:tabs>
          <w:tab w:val="right" w:pos="3686"/>
          <w:tab w:val="decimal" w:pos="4820"/>
          <w:tab w:val="decimal" w:pos="5812"/>
          <w:tab w:val="right" w:pos="7088"/>
          <w:tab w:val="decimal" w:pos="8175"/>
          <w:tab w:val="decimal" w:pos="9072"/>
        </w:tabs>
        <w:rPr>
          <w:rFonts w:ascii="Arial" w:hAnsi="Arial" w:cs="Arial"/>
          <w:sz w:val="16"/>
          <w:szCs w:val="16"/>
        </w:rPr>
      </w:pPr>
      <w:r w:rsidRPr="00DA25F4">
        <w:rPr>
          <w:rFonts w:ascii="Arial" w:hAnsi="Arial" w:cs="Arial"/>
          <w:sz w:val="16"/>
          <w:szCs w:val="16"/>
        </w:rPr>
        <w:t>Ticari alacaklar</w:t>
      </w:r>
      <w:r w:rsidRPr="00DA25F4">
        <w:rPr>
          <w:rFonts w:ascii="Arial" w:hAnsi="Arial" w:cs="Arial"/>
          <w:sz w:val="16"/>
          <w:szCs w:val="16"/>
        </w:rPr>
        <w:tab/>
        <w:t>-</w:t>
      </w:r>
      <w:r w:rsidRPr="00DA25F4">
        <w:rPr>
          <w:rFonts w:ascii="Arial" w:hAnsi="Arial" w:cs="Arial"/>
          <w:sz w:val="16"/>
          <w:szCs w:val="16"/>
        </w:rPr>
        <w:tab/>
        <w:t>-</w:t>
      </w:r>
      <w:r w:rsidRPr="00DA25F4">
        <w:rPr>
          <w:rFonts w:ascii="Arial" w:hAnsi="Arial" w:cs="Arial"/>
          <w:sz w:val="16"/>
          <w:szCs w:val="16"/>
        </w:rPr>
        <w:tab/>
        <w:t>-</w:t>
      </w:r>
      <w:r w:rsidRPr="00DA25F4">
        <w:rPr>
          <w:rFonts w:ascii="Arial" w:hAnsi="Arial" w:cs="Arial"/>
          <w:sz w:val="16"/>
          <w:szCs w:val="16"/>
        </w:rPr>
        <w:tab/>
        <w:t>-</w:t>
      </w:r>
      <w:r w:rsidRPr="00DA25F4">
        <w:rPr>
          <w:rFonts w:ascii="Arial" w:hAnsi="Arial" w:cs="Arial"/>
          <w:sz w:val="16"/>
          <w:szCs w:val="16"/>
        </w:rPr>
        <w:tab/>
        <w:t>-</w:t>
      </w:r>
      <w:r w:rsidRPr="00DA25F4">
        <w:rPr>
          <w:rFonts w:ascii="Arial" w:hAnsi="Arial" w:cs="Arial"/>
          <w:sz w:val="16"/>
          <w:szCs w:val="16"/>
        </w:rPr>
        <w:tab/>
        <w:t>-</w:t>
      </w:r>
    </w:p>
    <w:p w:rsidR="00001AA7" w:rsidRPr="00DA25F4" w:rsidRDefault="00001AA7" w:rsidP="00DA25F4">
      <w:pPr>
        <w:pBdr>
          <w:bottom w:val="single" w:sz="4" w:space="1" w:color="auto"/>
        </w:pBdr>
        <w:tabs>
          <w:tab w:val="right" w:pos="3686"/>
          <w:tab w:val="decimal" w:pos="4820"/>
          <w:tab w:val="decimal" w:pos="5812"/>
          <w:tab w:val="right" w:pos="7088"/>
          <w:tab w:val="decimal" w:pos="8175"/>
          <w:tab w:val="decimal" w:pos="9072"/>
        </w:tabs>
        <w:rPr>
          <w:rFonts w:ascii="Arial" w:hAnsi="Arial" w:cs="Arial"/>
          <w:sz w:val="16"/>
          <w:szCs w:val="16"/>
        </w:rPr>
      </w:pPr>
    </w:p>
    <w:p w:rsidR="00001AA7" w:rsidRPr="00DA25F4" w:rsidRDefault="00001AA7" w:rsidP="00DA25F4">
      <w:pPr>
        <w:tabs>
          <w:tab w:val="right" w:pos="3686"/>
          <w:tab w:val="decimal" w:pos="4820"/>
          <w:tab w:val="decimal" w:pos="5812"/>
          <w:tab w:val="right" w:pos="7088"/>
          <w:tab w:val="decimal" w:pos="8175"/>
          <w:tab w:val="decimal" w:pos="9072"/>
        </w:tabs>
        <w:rPr>
          <w:rFonts w:ascii="Arial" w:hAnsi="Arial" w:cs="Arial"/>
          <w:b/>
          <w:sz w:val="16"/>
          <w:szCs w:val="16"/>
          <w:u w:val="single"/>
        </w:rPr>
      </w:pPr>
    </w:p>
    <w:p w:rsidR="00001AA7" w:rsidRPr="00DA25F4" w:rsidRDefault="00001AA7" w:rsidP="00DA25F4">
      <w:pPr>
        <w:pBdr>
          <w:bottom w:val="single" w:sz="4" w:space="1" w:color="auto"/>
        </w:pBdr>
        <w:tabs>
          <w:tab w:val="right" w:pos="3686"/>
          <w:tab w:val="decimal" w:pos="4820"/>
          <w:tab w:val="decimal" w:pos="5812"/>
          <w:tab w:val="right" w:pos="7088"/>
          <w:tab w:val="decimal" w:pos="8175"/>
          <w:tab w:val="decimal" w:pos="9072"/>
        </w:tabs>
        <w:rPr>
          <w:rFonts w:ascii="Arial" w:hAnsi="Arial" w:cs="Arial"/>
          <w:b/>
          <w:sz w:val="16"/>
          <w:szCs w:val="16"/>
        </w:rPr>
      </w:pPr>
      <w:r w:rsidRPr="00DA25F4">
        <w:rPr>
          <w:rFonts w:ascii="Arial" w:hAnsi="Arial" w:cs="Arial"/>
          <w:b/>
          <w:sz w:val="16"/>
          <w:szCs w:val="16"/>
        </w:rPr>
        <w:t xml:space="preserve">Toplam varlıklar </w:t>
      </w:r>
      <w:r w:rsidR="00856038" w:rsidRPr="00DA25F4">
        <w:rPr>
          <w:rFonts w:ascii="Arial" w:hAnsi="Arial" w:cs="Arial"/>
          <w:b/>
          <w:sz w:val="16"/>
          <w:szCs w:val="16"/>
        </w:rPr>
        <w:tab/>
      </w:r>
      <w:r w:rsidR="00F562AB" w:rsidRPr="00DA25F4">
        <w:rPr>
          <w:rFonts w:ascii="Arial" w:hAnsi="Arial" w:cs="Arial"/>
          <w:b/>
          <w:sz w:val="16"/>
          <w:szCs w:val="16"/>
        </w:rPr>
        <w:t>62.927</w:t>
      </w:r>
      <w:r w:rsidR="00F562AB" w:rsidRPr="00DA25F4">
        <w:rPr>
          <w:rFonts w:ascii="Arial" w:hAnsi="Arial" w:cs="Arial"/>
          <w:b/>
          <w:sz w:val="16"/>
          <w:szCs w:val="16"/>
        </w:rPr>
        <w:tab/>
        <w:t>62.862</w:t>
      </w:r>
      <w:r w:rsidR="00F562AB" w:rsidRPr="00DA25F4">
        <w:rPr>
          <w:rFonts w:ascii="Arial" w:hAnsi="Arial" w:cs="Arial"/>
          <w:b/>
          <w:sz w:val="16"/>
          <w:szCs w:val="16"/>
        </w:rPr>
        <w:tab/>
        <w:t>65</w:t>
      </w:r>
      <w:r w:rsidRPr="00DA25F4">
        <w:rPr>
          <w:rFonts w:ascii="Arial" w:hAnsi="Arial" w:cs="Arial"/>
          <w:b/>
          <w:sz w:val="16"/>
          <w:szCs w:val="16"/>
        </w:rPr>
        <w:tab/>
      </w:r>
      <w:r w:rsidR="005E41FB" w:rsidRPr="00DA25F4">
        <w:rPr>
          <w:rFonts w:ascii="Arial" w:hAnsi="Arial" w:cs="Arial"/>
          <w:b/>
          <w:sz w:val="16"/>
          <w:szCs w:val="16"/>
        </w:rPr>
        <w:t>515.454</w:t>
      </w:r>
      <w:r w:rsidR="005E41FB" w:rsidRPr="00DA25F4">
        <w:rPr>
          <w:rFonts w:ascii="Arial" w:hAnsi="Arial" w:cs="Arial"/>
          <w:b/>
          <w:sz w:val="16"/>
          <w:szCs w:val="16"/>
        </w:rPr>
        <w:tab/>
        <w:t>515.392</w:t>
      </w:r>
      <w:r w:rsidR="005E41FB" w:rsidRPr="00DA25F4">
        <w:rPr>
          <w:rFonts w:ascii="Arial" w:hAnsi="Arial" w:cs="Arial"/>
          <w:b/>
          <w:sz w:val="16"/>
          <w:szCs w:val="16"/>
        </w:rPr>
        <w:tab/>
        <w:t>62</w:t>
      </w:r>
    </w:p>
    <w:p w:rsidR="00001AA7" w:rsidRPr="00DA25F4" w:rsidRDefault="00001AA7" w:rsidP="00DA25F4">
      <w:pPr>
        <w:tabs>
          <w:tab w:val="right" w:pos="3686"/>
          <w:tab w:val="decimal" w:pos="4820"/>
          <w:tab w:val="decimal" w:pos="5812"/>
          <w:tab w:val="right" w:pos="7088"/>
          <w:tab w:val="decimal" w:pos="8175"/>
          <w:tab w:val="decimal" w:pos="9072"/>
        </w:tabs>
        <w:rPr>
          <w:rFonts w:ascii="Arial" w:hAnsi="Arial" w:cs="Arial"/>
          <w:sz w:val="16"/>
          <w:szCs w:val="16"/>
        </w:rPr>
      </w:pPr>
    </w:p>
    <w:p w:rsidR="00001AA7" w:rsidRPr="00DA25F4" w:rsidRDefault="00001AA7" w:rsidP="00DA25F4">
      <w:pPr>
        <w:tabs>
          <w:tab w:val="right" w:pos="3686"/>
          <w:tab w:val="decimal" w:pos="4820"/>
          <w:tab w:val="decimal" w:pos="5812"/>
          <w:tab w:val="right" w:pos="7088"/>
          <w:tab w:val="decimal" w:pos="8175"/>
          <w:tab w:val="decimal" w:pos="9072"/>
        </w:tabs>
        <w:rPr>
          <w:rFonts w:ascii="Arial" w:hAnsi="Arial" w:cs="Arial"/>
          <w:sz w:val="16"/>
          <w:szCs w:val="16"/>
        </w:rPr>
      </w:pPr>
      <w:r w:rsidRPr="00DA25F4">
        <w:rPr>
          <w:rFonts w:ascii="Arial" w:hAnsi="Arial" w:cs="Arial"/>
          <w:sz w:val="16"/>
          <w:szCs w:val="16"/>
        </w:rPr>
        <w:t>Kısa vadeli finansal yükümlülükler</w:t>
      </w:r>
      <w:r w:rsidR="005D19FE" w:rsidRPr="00DA25F4">
        <w:rPr>
          <w:rFonts w:ascii="Arial" w:hAnsi="Arial" w:cs="Arial"/>
          <w:sz w:val="16"/>
          <w:szCs w:val="16"/>
        </w:rPr>
        <w:tab/>
      </w:r>
      <w:r w:rsidR="00F562AB" w:rsidRPr="00DA25F4">
        <w:rPr>
          <w:rFonts w:ascii="Arial" w:hAnsi="Arial" w:cs="Arial"/>
          <w:sz w:val="16"/>
          <w:szCs w:val="16"/>
        </w:rPr>
        <w:t>(17.962.919</w:t>
      </w:r>
      <w:r w:rsidR="00F82361" w:rsidRPr="00DA25F4">
        <w:rPr>
          <w:rFonts w:ascii="Arial" w:hAnsi="Arial" w:cs="Arial"/>
          <w:sz w:val="16"/>
          <w:szCs w:val="16"/>
        </w:rPr>
        <w:t>)</w:t>
      </w:r>
      <w:r w:rsidRPr="00DA25F4">
        <w:rPr>
          <w:rFonts w:ascii="Arial" w:hAnsi="Arial" w:cs="Arial"/>
          <w:sz w:val="16"/>
          <w:szCs w:val="16"/>
        </w:rPr>
        <w:tab/>
      </w:r>
      <w:r w:rsidR="00F562AB" w:rsidRPr="00DA25F4">
        <w:rPr>
          <w:rFonts w:ascii="Arial" w:hAnsi="Arial" w:cs="Arial"/>
          <w:sz w:val="16"/>
          <w:szCs w:val="16"/>
        </w:rPr>
        <w:t>(17.962.919)</w:t>
      </w:r>
      <w:r w:rsidRPr="00DA25F4">
        <w:rPr>
          <w:rFonts w:ascii="Arial" w:hAnsi="Arial" w:cs="Arial"/>
          <w:sz w:val="16"/>
          <w:szCs w:val="16"/>
        </w:rPr>
        <w:tab/>
        <w:t>-</w:t>
      </w:r>
      <w:r w:rsidRPr="00DA25F4">
        <w:rPr>
          <w:rFonts w:ascii="Arial" w:hAnsi="Arial" w:cs="Arial"/>
          <w:sz w:val="16"/>
          <w:szCs w:val="16"/>
        </w:rPr>
        <w:tab/>
      </w:r>
      <w:r w:rsidR="00F82361" w:rsidRPr="00DA25F4">
        <w:rPr>
          <w:rFonts w:ascii="Arial" w:hAnsi="Arial" w:cs="Arial"/>
          <w:sz w:val="16"/>
          <w:szCs w:val="16"/>
        </w:rPr>
        <w:t>(17.769.077)</w:t>
      </w:r>
      <w:r w:rsidRPr="00DA25F4">
        <w:rPr>
          <w:rFonts w:ascii="Arial" w:hAnsi="Arial" w:cs="Arial"/>
          <w:sz w:val="16"/>
          <w:szCs w:val="16"/>
        </w:rPr>
        <w:tab/>
      </w:r>
      <w:r w:rsidR="00F82361" w:rsidRPr="00DA25F4">
        <w:rPr>
          <w:rFonts w:ascii="Arial" w:hAnsi="Arial" w:cs="Arial"/>
          <w:sz w:val="16"/>
          <w:szCs w:val="16"/>
        </w:rPr>
        <w:t>(17.769.077)</w:t>
      </w:r>
    </w:p>
    <w:p w:rsidR="00001AA7" w:rsidRPr="00DA25F4" w:rsidRDefault="00001AA7" w:rsidP="00DA25F4">
      <w:pPr>
        <w:pBdr>
          <w:bottom w:val="single" w:sz="4" w:space="1" w:color="auto"/>
        </w:pBdr>
        <w:tabs>
          <w:tab w:val="right" w:pos="3686"/>
          <w:tab w:val="decimal" w:pos="4820"/>
          <w:tab w:val="decimal" w:pos="5812"/>
          <w:tab w:val="right" w:pos="7088"/>
          <w:tab w:val="decimal" w:pos="8175"/>
          <w:tab w:val="decimal" w:pos="9072"/>
        </w:tabs>
        <w:rPr>
          <w:rFonts w:ascii="Arial" w:hAnsi="Arial" w:cs="Arial"/>
          <w:sz w:val="16"/>
          <w:szCs w:val="16"/>
        </w:rPr>
      </w:pPr>
      <w:r w:rsidRPr="00DA25F4">
        <w:rPr>
          <w:rFonts w:ascii="Arial" w:hAnsi="Arial" w:cs="Arial"/>
          <w:sz w:val="16"/>
          <w:szCs w:val="16"/>
        </w:rPr>
        <w:t>Diğer yükümlülükler</w:t>
      </w:r>
      <w:r w:rsidRPr="00DA25F4">
        <w:rPr>
          <w:rFonts w:ascii="Arial" w:hAnsi="Arial" w:cs="Arial"/>
          <w:sz w:val="16"/>
          <w:szCs w:val="16"/>
        </w:rPr>
        <w:tab/>
      </w:r>
      <w:r w:rsidR="002162A9" w:rsidRPr="00DA25F4">
        <w:rPr>
          <w:rFonts w:ascii="Arial" w:hAnsi="Arial" w:cs="Arial"/>
          <w:sz w:val="16"/>
          <w:szCs w:val="16"/>
        </w:rPr>
        <w:t>-</w:t>
      </w:r>
      <w:r w:rsidRPr="00DA25F4">
        <w:rPr>
          <w:rFonts w:ascii="Arial" w:hAnsi="Arial" w:cs="Arial"/>
          <w:sz w:val="16"/>
          <w:szCs w:val="16"/>
        </w:rPr>
        <w:tab/>
      </w:r>
      <w:r w:rsidR="002162A9" w:rsidRPr="00DA25F4">
        <w:rPr>
          <w:rFonts w:ascii="Arial" w:hAnsi="Arial" w:cs="Arial"/>
          <w:sz w:val="16"/>
          <w:szCs w:val="16"/>
        </w:rPr>
        <w:t>-</w:t>
      </w:r>
      <w:r w:rsidRPr="00DA25F4">
        <w:rPr>
          <w:rFonts w:ascii="Arial" w:hAnsi="Arial" w:cs="Arial"/>
          <w:sz w:val="16"/>
          <w:szCs w:val="16"/>
        </w:rPr>
        <w:tab/>
      </w:r>
      <w:r w:rsidR="002162A9" w:rsidRPr="00DA25F4">
        <w:rPr>
          <w:rFonts w:ascii="Arial" w:hAnsi="Arial" w:cs="Arial"/>
          <w:sz w:val="16"/>
          <w:szCs w:val="16"/>
        </w:rPr>
        <w:t>-</w:t>
      </w:r>
      <w:r w:rsidRPr="00DA25F4">
        <w:rPr>
          <w:rFonts w:ascii="Arial" w:hAnsi="Arial" w:cs="Arial"/>
          <w:sz w:val="16"/>
          <w:szCs w:val="16"/>
        </w:rPr>
        <w:tab/>
        <w:t>-</w:t>
      </w:r>
      <w:r w:rsidRPr="00DA25F4">
        <w:rPr>
          <w:rFonts w:ascii="Arial" w:hAnsi="Arial" w:cs="Arial"/>
          <w:sz w:val="16"/>
          <w:szCs w:val="16"/>
        </w:rPr>
        <w:tab/>
        <w:t>-</w:t>
      </w:r>
      <w:r w:rsidRPr="00DA25F4">
        <w:rPr>
          <w:rFonts w:ascii="Arial" w:hAnsi="Arial" w:cs="Arial"/>
          <w:sz w:val="16"/>
          <w:szCs w:val="16"/>
        </w:rPr>
        <w:tab/>
        <w:t>-</w:t>
      </w:r>
    </w:p>
    <w:p w:rsidR="00001AA7" w:rsidRPr="00DA25F4" w:rsidRDefault="00001AA7" w:rsidP="00DA25F4">
      <w:pPr>
        <w:tabs>
          <w:tab w:val="right" w:pos="3686"/>
          <w:tab w:val="decimal" w:pos="4820"/>
          <w:tab w:val="decimal" w:pos="5812"/>
          <w:tab w:val="right" w:pos="7088"/>
          <w:tab w:val="decimal" w:pos="8175"/>
          <w:tab w:val="decimal" w:pos="9072"/>
        </w:tabs>
        <w:rPr>
          <w:rFonts w:ascii="Arial" w:hAnsi="Arial" w:cs="Arial"/>
          <w:b/>
          <w:sz w:val="16"/>
          <w:szCs w:val="16"/>
        </w:rPr>
      </w:pPr>
    </w:p>
    <w:p w:rsidR="00001AA7" w:rsidRPr="00DA25F4" w:rsidRDefault="00001AA7" w:rsidP="00DA25F4">
      <w:pPr>
        <w:pBdr>
          <w:bottom w:val="single" w:sz="4" w:space="1" w:color="auto"/>
        </w:pBdr>
        <w:tabs>
          <w:tab w:val="right" w:pos="3686"/>
          <w:tab w:val="decimal" w:pos="4820"/>
          <w:tab w:val="decimal" w:pos="5812"/>
          <w:tab w:val="right" w:pos="7088"/>
          <w:tab w:val="decimal" w:pos="8175"/>
          <w:tab w:val="decimal" w:pos="9072"/>
        </w:tabs>
        <w:rPr>
          <w:rFonts w:ascii="Arial" w:hAnsi="Arial" w:cs="Arial"/>
          <w:b/>
          <w:sz w:val="16"/>
          <w:szCs w:val="16"/>
        </w:rPr>
      </w:pPr>
      <w:r w:rsidRPr="00DA25F4">
        <w:rPr>
          <w:rFonts w:ascii="Arial" w:hAnsi="Arial" w:cs="Arial"/>
          <w:b/>
          <w:sz w:val="16"/>
          <w:szCs w:val="16"/>
        </w:rPr>
        <w:t xml:space="preserve">Toplam yükümlülükler </w:t>
      </w:r>
      <w:r w:rsidRPr="00DA25F4">
        <w:rPr>
          <w:rFonts w:ascii="Arial" w:hAnsi="Arial" w:cs="Arial"/>
          <w:b/>
          <w:sz w:val="16"/>
          <w:szCs w:val="16"/>
        </w:rPr>
        <w:tab/>
      </w:r>
      <w:r w:rsidR="00F562AB" w:rsidRPr="00DA25F4">
        <w:rPr>
          <w:rFonts w:ascii="Arial" w:hAnsi="Arial" w:cs="Arial"/>
          <w:b/>
          <w:sz w:val="16"/>
          <w:szCs w:val="16"/>
        </w:rPr>
        <w:t>(17.962.919)</w:t>
      </w:r>
      <w:r w:rsidR="00F82361" w:rsidRPr="00DA25F4">
        <w:rPr>
          <w:rFonts w:ascii="Arial" w:hAnsi="Arial" w:cs="Arial"/>
          <w:b/>
          <w:sz w:val="16"/>
          <w:szCs w:val="16"/>
        </w:rPr>
        <w:tab/>
      </w:r>
      <w:r w:rsidR="00F562AB" w:rsidRPr="00DA25F4">
        <w:rPr>
          <w:rFonts w:ascii="Arial" w:hAnsi="Arial" w:cs="Arial"/>
          <w:b/>
          <w:sz w:val="16"/>
          <w:szCs w:val="16"/>
        </w:rPr>
        <w:t>(17.962.919)</w:t>
      </w:r>
      <w:r w:rsidRPr="00DA25F4">
        <w:rPr>
          <w:rFonts w:ascii="Arial" w:hAnsi="Arial" w:cs="Arial"/>
          <w:b/>
          <w:sz w:val="16"/>
          <w:szCs w:val="16"/>
        </w:rPr>
        <w:tab/>
        <w:t>-</w:t>
      </w:r>
      <w:r w:rsidRPr="00DA25F4">
        <w:rPr>
          <w:rFonts w:ascii="Arial" w:hAnsi="Arial" w:cs="Arial"/>
          <w:b/>
          <w:sz w:val="16"/>
          <w:szCs w:val="16"/>
        </w:rPr>
        <w:tab/>
      </w:r>
      <w:r w:rsidR="00F82361" w:rsidRPr="00DA25F4">
        <w:rPr>
          <w:rFonts w:ascii="Arial" w:hAnsi="Arial" w:cs="Arial"/>
          <w:b/>
          <w:sz w:val="16"/>
          <w:szCs w:val="16"/>
        </w:rPr>
        <w:t>(17.769.077)</w:t>
      </w:r>
      <w:r w:rsidR="00F82361" w:rsidRPr="00DA25F4">
        <w:rPr>
          <w:rFonts w:ascii="Arial" w:hAnsi="Arial" w:cs="Arial"/>
          <w:b/>
          <w:sz w:val="16"/>
          <w:szCs w:val="16"/>
        </w:rPr>
        <w:tab/>
        <w:t>(17.769.077)</w:t>
      </w:r>
      <w:r w:rsidRPr="00DA25F4">
        <w:rPr>
          <w:rFonts w:ascii="Arial" w:hAnsi="Arial" w:cs="Arial"/>
          <w:b/>
          <w:sz w:val="16"/>
          <w:szCs w:val="16"/>
        </w:rPr>
        <w:tab/>
        <w:t>-</w:t>
      </w:r>
      <w:r w:rsidRPr="00DA25F4">
        <w:rPr>
          <w:rFonts w:ascii="Arial" w:hAnsi="Arial" w:cs="Arial"/>
          <w:b/>
          <w:sz w:val="16"/>
          <w:szCs w:val="16"/>
        </w:rPr>
        <w:tab/>
      </w:r>
    </w:p>
    <w:p w:rsidR="00001AA7" w:rsidRPr="00DA25F4" w:rsidRDefault="00001AA7" w:rsidP="00DA25F4">
      <w:pPr>
        <w:tabs>
          <w:tab w:val="right" w:pos="3686"/>
          <w:tab w:val="decimal" w:pos="4820"/>
          <w:tab w:val="decimal" w:pos="5812"/>
          <w:tab w:val="right" w:pos="7088"/>
          <w:tab w:val="decimal" w:pos="8175"/>
          <w:tab w:val="decimal" w:pos="9072"/>
        </w:tabs>
        <w:rPr>
          <w:rFonts w:ascii="Arial" w:hAnsi="Arial" w:cs="Arial"/>
          <w:b/>
          <w:sz w:val="16"/>
          <w:szCs w:val="16"/>
        </w:rPr>
      </w:pPr>
    </w:p>
    <w:p w:rsidR="00001AA7" w:rsidRPr="00DA25F4" w:rsidRDefault="00001AA7" w:rsidP="00DA25F4">
      <w:pPr>
        <w:pBdr>
          <w:bottom w:val="single" w:sz="4" w:space="1" w:color="auto"/>
        </w:pBdr>
        <w:tabs>
          <w:tab w:val="right" w:pos="3686"/>
          <w:tab w:val="decimal" w:pos="4820"/>
          <w:tab w:val="decimal" w:pos="5812"/>
          <w:tab w:val="right" w:pos="7088"/>
          <w:tab w:val="decimal" w:pos="8175"/>
          <w:tab w:val="decimal" w:pos="9072"/>
        </w:tabs>
        <w:rPr>
          <w:rFonts w:ascii="Arial" w:hAnsi="Arial" w:cs="Arial"/>
          <w:b/>
          <w:sz w:val="16"/>
          <w:szCs w:val="16"/>
        </w:rPr>
      </w:pPr>
      <w:r w:rsidRPr="00DA25F4">
        <w:rPr>
          <w:rFonts w:ascii="Arial" w:hAnsi="Arial" w:cs="Arial"/>
          <w:b/>
          <w:sz w:val="16"/>
          <w:szCs w:val="16"/>
        </w:rPr>
        <w:t xml:space="preserve">Net yabancı para varlıklar/ </w:t>
      </w:r>
    </w:p>
    <w:p w:rsidR="00001AA7" w:rsidRPr="00DA25F4" w:rsidRDefault="00001AA7" w:rsidP="00DA25F4">
      <w:pPr>
        <w:pBdr>
          <w:bottom w:val="single" w:sz="4" w:space="1" w:color="auto"/>
        </w:pBdr>
        <w:tabs>
          <w:tab w:val="right" w:pos="3686"/>
          <w:tab w:val="decimal" w:pos="4820"/>
          <w:tab w:val="decimal" w:pos="5812"/>
          <w:tab w:val="right" w:pos="7088"/>
          <w:tab w:val="decimal" w:pos="8175"/>
          <w:tab w:val="decimal" w:pos="9072"/>
        </w:tabs>
        <w:rPr>
          <w:rFonts w:ascii="Arial" w:hAnsi="Arial" w:cs="Arial"/>
          <w:b/>
          <w:sz w:val="16"/>
          <w:szCs w:val="16"/>
        </w:rPr>
      </w:pPr>
      <w:r w:rsidRPr="00DA25F4">
        <w:rPr>
          <w:rFonts w:ascii="Arial" w:hAnsi="Arial" w:cs="Arial"/>
          <w:b/>
          <w:sz w:val="16"/>
          <w:szCs w:val="16"/>
        </w:rPr>
        <w:t xml:space="preserve">  (yükümlülükler) pozisyonu </w:t>
      </w:r>
      <w:r w:rsidRPr="00DA25F4">
        <w:rPr>
          <w:rFonts w:ascii="Arial" w:hAnsi="Arial" w:cs="Arial"/>
          <w:b/>
          <w:sz w:val="16"/>
          <w:szCs w:val="16"/>
        </w:rPr>
        <w:tab/>
      </w:r>
      <w:r w:rsidR="00F82361" w:rsidRPr="00DA25F4">
        <w:rPr>
          <w:rFonts w:ascii="Arial" w:hAnsi="Arial" w:cs="Arial"/>
          <w:b/>
          <w:sz w:val="16"/>
          <w:szCs w:val="16"/>
        </w:rPr>
        <w:t>(17.</w:t>
      </w:r>
      <w:r w:rsidR="00F562AB" w:rsidRPr="00DA25F4">
        <w:rPr>
          <w:rFonts w:ascii="Arial" w:hAnsi="Arial" w:cs="Arial"/>
          <w:b/>
          <w:sz w:val="16"/>
          <w:szCs w:val="16"/>
        </w:rPr>
        <w:t>899.992</w:t>
      </w:r>
      <w:r w:rsidR="00F82361" w:rsidRPr="00DA25F4">
        <w:rPr>
          <w:rFonts w:ascii="Arial" w:hAnsi="Arial" w:cs="Arial"/>
          <w:b/>
          <w:sz w:val="16"/>
          <w:szCs w:val="16"/>
        </w:rPr>
        <w:t>)</w:t>
      </w:r>
      <w:r w:rsidR="00F82361" w:rsidRPr="00DA25F4">
        <w:rPr>
          <w:rFonts w:ascii="Arial" w:hAnsi="Arial" w:cs="Arial"/>
          <w:b/>
          <w:sz w:val="16"/>
          <w:szCs w:val="16"/>
        </w:rPr>
        <w:tab/>
        <w:t>(17.</w:t>
      </w:r>
      <w:r w:rsidR="00F562AB" w:rsidRPr="00DA25F4">
        <w:rPr>
          <w:rFonts w:ascii="Arial" w:hAnsi="Arial" w:cs="Arial"/>
          <w:b/>
          <w:sz w:val="16"/>
          <w:szCs w:val="16"/>
        </w:rPr>
        <w:t>900.057</w:t>
      </w:r>
      <w:r w:rsidR="00F82361" w:rsidRPr="00DA25F4">
        <w:rPr>
          <w:rFonts w:ascii="Arial" w:hAnsi="Arial" w:cs="Arial"/>
          <w:b/>
          <w:sz w:val="16"/>
          <w:szCs w:val="16"/>
        </w:rPr>
        <w:t>)</w:t>
      </w:r>
      <w:r w:rsidRPr="00DA25F4">
        <w:rPr>
          <w:rFonts w:ascii="Arial" w:hAnsi="Arial" w:cs="Arial"/>
          <w:b/>
          <w:sz w:val="16"/>
          <w:szCs w:val="16"/>
        </w:rPr>
        <w:tab/>
      </w:r>
      <w:r w:rsidR="00F562AB" w:rsidRPr="00DA25F4">
        <w:rPr>
          <w:rFonts w:ascii="Arial" w:hAnsi="Arial" w:cs="Arial"/>
          <w:b/>
          <w:sz w:val="16"/>
          <w:szCs w:val="16"/>
        </w:rPr>
        <w:t>65</w:t>
      </w:r>
      <w:r w:rsidRPr="00DA25F4">
        <w:rPr>
          <w:rFonts w:ascii="Arial" w:hAnsi="Arial" w:cs="Arial"/>
          <w:b/>
          <w:sz w:val="16"/>
          <w:szCs w:val="16"/>
        </w:rPr>
        <w:tab/>
      </w:r>
      <w:r w:rsidR="00F82361" w:rsidRPr="00DA25F4">
        <w:rPr>
          <w:rFonts w:ascii="Arial" w:hAnsi="Arial" w:cs="Arial"/>
          <w:b/>
          <w:sz w:val="16"/>
          <w:szCs w:val="16"/>
        </w:rPr>
        <w:t>(17.253.623)</w:t>
      </w:r>
      <w:r w:rsidR="00F82361" w:rsidRPr="00DA25F4">
        <w:rPr>
          <w:rFonts w:ascii="Arial" w:hAnsi="Arial" w:cs="Arial"/>
          <w:b/>
          <w:sz w:val="16"/>
          <w:szCs w:val="16"/>
        </w:rPr>
        <w:tab/>
        <w:t>(17.253.685)</w:t>
      </w:r>
      <w:r w:rsidR="005E41FB" w:rsidRPr="00DA25F4">
        <w:rPr>
          <w:rFonts w:ascii="Arial" w:hAnsi="Arial" w:cs="Arial"/>
          <w:b/>
          <w:sz w:val="16"/>
          <w:szCs w:val="16"/>
        </w:rPr>
        <w:tab/>
        <w:t>62</w:t>
      </w:r>
    </w:p>
    <w:p w:rsidR="00DB7089" w:rsidRPr="00DA25F4" w:rsidRDefault="00DB7089">
      <w:pPr>
        <w:rPr>
          <w:rFonts w:ascii="Arial" w:eastAsia="Arial Unicode MS" w:hAnsi="Arial" w:cs="Arial"/>
          <w:b/>
          <w:bCs/>
          <w:sz w:val="20"/>
          <w:szCs w:val="20"/>
        </w:rPr>
      </w:pPr>
      <w:r w:rsidRPr="00DA25F4">
        <w:rPr>
          <w:rFonts w:ascii="Arial" w:eastAsia="Arial Unicode MS" w:hAnsi="Arial" w:cs="Arial"/>
          <w:b/>
          <w:bCs/>
          <w:sz w:val="20"/>
          <w:szCs w:val="20"/>
        </w:rPr>
        <w:br w:type="page"/>
      </w:r>
    </w:p>
    <w:p w:rsidR="00DB7089" w:rsidRPr="00DA25F4" w:rsidRDefault="00DB7089" w:rsidP="00DB7089">
      <w:pPr>
        <w:pStyle w:val="Body"/>
        <w:keepLines w:val="0"/>
        <w:widowControl w:val="0"/>
        <w:spacing w:after="0" w:line="240" w:lineRule="auto"/>
        <w:outlineLvl w:val="0"/>
        <w:rPr>
          <w:rFonts w:ascii="Arial" w:hAnsi="Arial" w:cs="Arial"/>
          <w:b/>
          <w:bCs/>
          <w:sz w:val="20"/>
          <w:lang w:val="tr-TR"/>
        </w:rPr>
      </w:pPr>
      <w:r w:rsidRPr="00DA25F4">
        <w:rPr>
          <w:rFonts w:ascii="Arial" w:hAnsi="Arial" w:cs="Arial"/>
          <w:b/>
          <w:bCs/>
          <w:sz w:val="20"/>
          <w:lang w:val="tr-TR"/>
        </w:rPr>
        <w:t>13.</w:t>
      </w:r>
      <w:r w:rsidRPr="00DA25F4">
        <w:rPr>
          <w:rFonts w:ascii="Arial" w:hAnsi="Arial" w:cs="Arial"/>
          <w:b/>
          <w:bCs/>
          <w:sz w:val="20"/>
          <w:lang w:val="tr-TR"/>
        </w:rPr>
        <w:tab/>
        <w:t>YABANCI PARA POZİSYONU (Devamı)</w:t>
      </w:r>
    </w:p>
    <w:p w:rsidR="006378BE" w:rsidRPr="00DA25F4" w:rsidRDefault="006378BE">
      <w:pPr>
        <w:rPr>
          <w:rFonts w:ascii="Arial" w:eastAsia="Arial Unicode MS" w:hAnsi="Arial" w:cs="Arial"/>
          <w:b/>
          <w:bCs/>
          <w:sz w:val="20"/>
          <w:szCs w:val="20"/>
        </w:rPr>
      </w:pPr>
    </w:p>
    <w:p w:rsidR="00001AA7" w:rsidRPr="00DA25F4" w:rsidRDefault="00382FB6" w:rsidP="00001AA7">
      <w:pPr>
        <w:tabs>
          <w:tab w:val="left" w:pos="-567"/>
          <w:tab w:val="decimal" w:pos="6521"/>
          <w:tab w:val="decimal" w:pos="7655"/>
          <w:tab w:val="decimal" w:pos="8789"/>
        </w:tabs>
        <w:jc w:val="both"/>
        <w:outlineLvl w:val="0"/>
        <w:rPr>
          <w:rFonts w:ascii="Arial" w:hAnsi="Arial" w:cs="Arial"/>
          <w:spacing w:val="-2"/>
          <w:sz w:val="20"/>
          <w:szCs w:val="20"/>
        </w:rPr>
      </w:pPr>
      <w:r w:rsidRPr="00DA25F4">
        <w:rPr>
          <w:rFonts w:ascii="Arial" w:hAnsi="Arial" w:cs="Arial"/>
          <w:spacing w:val="-2"/>
          <w:sz w:val="20"/>
          <w:szCs w:val="20"/>
        </w:rPr>
        <w:t xml:space="preserve">Grup’un </w:t>
      </w:r>
      <w:r w:rsidR="00195716" w:rsidRPr="00DA25F4">
        <w:rPr>
          <w:rFonts w:ascii="Arial" w:hAnsi="Arial" w:cs="Arial"/>
          <w:spacing w:val="-2"/>
          <w:sz w:val="20"/>
          <w:szCs w:val="20"/>
        </w:rPr>
        <w:t>31 Mart 2011</w:t>
      </w:r>
      <w:r w:rsidR="00001AA7" w:rsidRPr="00DA25F4">
        <w:rPr>
          <w:rFonts w:ascii="Arial" w:hAnsi="Arial" w:cs="Arial"/>
          <w:spacing w:val="-2"/>
          <w:sz w:val="20"/>
          <w:szCs w:val="20"/>
        </w:rPr>
        <w:t xml:space="preserve"> ve 31 Aralık </w:t>
      </w:r>
      <w:r w:rsidR="00195716" w:rsidRPr="00DA25F4">
        <w:rPr>
          <w:rFonts w:ascii="Arial" w:hAnsi="Arial" w:cs="Arial"/>
          <w:spacing w:val="-2"/>
          <w:sz w:val="20"/>
          <w:szCs w:val="20"/>
        </w:rPr>
        <w:t>2010</w:t>
      </w:r>
      <w:r w:rsidR="00001AA7" w:rsidRPr="00DA25F4">
        <w:rPr>
          <w:rFonts w:ascii="Arial" w:hAnsi="Arial" w:cs="Arial"/>
          <w:spacing w:val="-2"/>
          <w:sz w:val="20"/>
          <w:szCs w:val="20"/>
        </w:rPr>
        <w:t xml:space="preserve"> tarihleri itibari ile elinde bulundurduğu yabancı para cinsinden varlıkları ve yükümlükleri sebebi ile döviz kurundaki değişimlere duyarlılığı aşağıdaki tabloda özetlenmiştir:</w:t>
      </w:r>
    </w:p>
    <w:p w:rsidR="006378BE" w:rsidRPr="00DA25F4" w:rsidRDefault="006378BE" w:rsidP="006378BE">
      <w:pPr>
        <w:rPr>
          <w:rFonts w:ascii="Arial" w:hAnsi="Arial" w:cs="Arial"/>
          <w:b/>
          <w:bCs/>
          <w:sz w:val="16"/>
          <w:szCs w:val="16"/>
        </w:rPr>
      </w:pPr>
    </w:p>
    <w:p w:rsidR="00001AA7" w:rsidRPr="00DA25F4" w:rsidRDefault="00001AA7" w:rsidP="006378BE">
      <w:pPr>
        <w:rPr>
          <w:rFonts w:ascii="Arial" w:hAnsi="Arial" w:cs="Arial"/>
          <w:b/>
          <w:bCs/>
          <w:sz w:val="16"/>
          <w:szCs w:val="16"/>
          <w:u w:val="single"/>
        </w:rPr>
      </w:pPr>
      <w:r w:rsidRPr="00DA25F4">
        <w:rPr>
          <w:rFonts w:ascii="Arial" w:hAnsi="Arial" w:cs="Arial"/>
          <w:b/>
          <w:bCs/>
          <w:sz w:val="16"/>
          <w:szCs w:val="16"/>
        </w:rPr>
        <w:tab/>
      </w:r>
      <w:r w:rsidR="006378BE" w:rsidRPr="00DA25F4">
        <w:rPr>
          <w:rFonts w:ascii="Arial" w:hAnsi="Arial" w:cs="Arial"/>
          <w:b/>
          <w:bCs/>
          <w:sz w:val="16"/>
          <w:szCs w:val="16"/>
        </w:rPr>
        <w:tab/>
      </w:r>
      <w:r w:rsidR="006378BE" w:rsidRPr="00DA25F4">
        <w:rPr>
          <w:rFonts w:ascii="Arial" w:hAnsi="Arial" w:cs="Arial"/>
          <w:b/>
          <w:bCs/>
          <w:sz w:val="16"/>
          <w:szCs w:val="16"/>
        </w:rPr>
        <w:tab/>
      </w:r>
      <w:r w:rsidR="006378BE" w:rsidRPr="00DA25F4">
        <w:rPr>
          <w:rFonts w:ascii="Arial" w:hAnsi="Arial" w:cs="Arial"/>
          <w:b/>
          <w:bCs/>
          <w:sz w:val="16"/>
          <w:szCs w:val="16"/>
        </w:rPr>
        <w:tab/>
      </w:r>
      <w:r w:rsidR="006378BE" w:rsidRPr="00DA25F4">
        <w:rPr>
          <w:rFonts w:ascii="Arial" w:hAnsi="Arial" w:cs="Arial"/>
          <w:b/>
          <w:bCs/>
          <w:sz w:val="16"/>
          <w:szCs w:val="16"/>
        </w:rPr>
        <w:tab/>
      </w:r>
      <w:r w:rsidR="006378BE" w:rsidRPr="00DA25F4">
        <w:rPr>
          <w:rFonts w:ascii="Arial" w:hAnsi="Arial" w:cs="Arial"/>
          <w:b/>
          <w:bCs/>
          <w:sz w:val="16"/>
          <w:szCs w:val="16"/>
        </w:rPr>
        <w:tab/>
      </w:r>
      <w:r w:rsidR="006378BE" w:rsidRPr="00DA25F4">
        <w:rPr>
          <w:rFonts w:ascii="Arial" w:hAnsi="Arial" w:cs="Arial"/>
          <w:b/>
          <w:bCs/>
          <w:sz w:val="16"/>
          <w:szCs w:val="16"/>
        </w:rPr>
        <w:tab/>
      </w:r>
      <w:r w:rsidR="006378BE" w:rsidRPr="00DA25F4">
        <w:rPr>
          <w:rFonts w:ascii="Arial" w:hAnsi="Arial" w:cs="Arial"/>
          <w:b/>
          <w:bCs/>
          <w:sz w:val="16"/>
          <w:szCs w:val="16"/>
        </w:rPr>
        <w:tab/>
      </w:r>
      <w:r w:rsidR="006378BE" w:rsidRPr="00DA25F4">
        <w:rPr>
          <w:rFonts w:ascii="Arial" w:hAnsi="Arial" w:cs="Arial"/>
          <w:b/>
          <w:bCs/>
          <w:sz w:val="16"/>
          <w:szCs w:val="16"/>
        </w:rPr>
        <w:tab/>
      </w:r>
      <w:r w:rsidR="006378BE" w:rsidRPr="00DA25F4">
        <w:rPr>
          <w:rFonts w:ascii="Arial" w:hAnsi="Arial" w:cs="Arial"/>
          <w:b/>
          <w:bCs/>
          <w:sz w:val="16"/>
          <w:szCs w:val="16"/>
          <w:u w:val="single"/>
        </w:rPr>
        <w:tab/>
      </w:r>
      <w:r w:rsidR="00195716" w:rsidRPr="00DA25F4">
        <w:rPr>
          <w:rFonts w:ascii="Arial" w:hAnsi="Arial" w:cs="Arial"/>
          <w:b/>
          <w:bCs/>
          <w:sz w:val="16"/>
          <w:szCs w:val="16"/>
          <w:u w:val="single"/>
        </w:rPr>
        <w:t>31 Mart 2011</w:t>
      </w:r>
      <w:r w:rsidRPr="00DA25F4">
        <w:rPr>
          <w:rFonts w:ascii="Arial" w:hAnsi="Arial" w:cs="Arial"/>
          <w:b/>
          <w:bCs/>
          <w:sz w:val="16"/>
          <w:szCs w:val="16"/>
          <w:u w:val="single"/>
        </w:rPr>
        <w:tab/>
      </w:r>
    </w:p>
    <w:p w:rsidR="00001AA7" w:rsidRPr="00DA25F4" w:rsidRDefault="00001AA7" w:rsidP="00001AA7">
      <w:pPr>
        <w:tabs>
          <w:tab w:val="left" w:pos="3654"/>
          <w:tab w:val="center" w:pos="4962"/>
          <w:tab w:val="right" w:pos="6237"/>
          <w:tab w:val="left" w:pos="6521"/>
          <w:tab w:val="center" w:pos="7797"/>
          <w:tab w:val="right" w:pos="9099"/>
        </w:tabs>
        <w:rPr>
          <w:rFonts w:ascii="Arial" w:hAnsi="Arial" w:cs="Arial"/>
          <w:b/>
          <w:bCs/>
          <w:sz w:val="16"/>
          <w:szCs w:val="16"/>
          <w:u w:val="single"/>
        </w:rPr>
      </w:pPr>
      <w:r w:rsidRPr="00DA25F4">
        <w:rPr>
          <w:rFonts w:ascii="Arial" w:hAnsi="Arial" w:cs="Arial"/>
          <w:b/>
          <w:bCs/>
          <w:sz w:val="16"/>
          <w:szCs w:val="16"/>
        </w:rPr>
        <w:tab/>
      </w:r>
      <w:r w:rsidRPr="00DA25F4">
        <w:rPr>
          <w:rFonts w:ascii="Arial" w:hAnsi="Arial" w:cs="Arial"/>
          <w:b/>
          <w:bCs/>
          <w:sz w:val="16"/>
          <w:szCs w:val="16"/>
          <w:u w:val="single"/>
        </w:rPr>
        <w:tab/>
        <w:t>Kar/(zarar)</w:t>
      </w:r>
      <w:r w:rsidRPr="00DA25F4">
        <w:rPr>
          <w:rFonts w:ascii="Arial" w:hAnsi="Arial" w:cs="Arial"/>
          <w:b/>
          <w:bCs/>
          <w:sz w:val="16"/>
          <w:szCs w:val="16"/>
          <w:u w:val="single"/>
        </w:rPr>
        <w:tab/>
      </w:r>
      <w:r w:rsidRPr="00DA25F4">
        <w:rPr>
          <w:rFonts w:ascii="Arial" w:hAnsi="Arial" w:cs="Arial"/>
          <w:b/>
          <w:bCs/>
          <w:sz w:val="16"/>
          <w:szCs w:val="16"/>
        </w:rPr>
        <w:tab/>
      </w:r>
      <w:r w:rsidRPr="00DA25F4">
        <w:rPr>
          <w:rFonts w:ascii="Arial" w:hAnsi="Arial" w:cs="Arial"/>
          <w:b/>
          <w:bCs/>
          <w:sz w:val="16"/>
          <w:szCs w:val="16"/>
          <w:u w:val="single"/>
        </w:rPr>
        <w:tab/>
        <w:t xml:space="preserve">Özkaynaklar </w:t>
      </w:r>
      <w:r w:rsidRPr="00DA25F4">
        <w:rPr>
          <w:rFonts w:ascii="Arial" w:hAnsi="Arial" w:cs="Arial"/>
          <w:b/>
          <w:bCs/>
          <w:sz w:val="16"/>
          <w:szCs w:val="16"/>
          <w:u w:val="single"/>
        </w:rPr>
        <w:tab/>
      </w:r>
    </w:p>
    <w:p w:rsidR="00001AA7" w:rsidRPr="00DA25F4" w:rsidRDefault="00001AA7" w:rsidP="00001AA7">
      <w:pPr>
        <w:pBdr>
          <w:bottom w:val="single" w:sz="4" w:space="1" w:color="auto"/>
        </w:pBdr>
        <w:tabs>
          <w:tab w:val="right" w:pos="4820"/>
          <w:tab w:val="right" w:pos="6237"/>
          <w:tab w:val="right" w:pos="7699"/>
          <w:tab w:val="right" w:pos="9099"/>
        </w:tabs>
        <w:ind w:right="-27"/>
        <w:rPr>
          <w:rFonts w:ascii="Arial" w:hAnsi="Arial" w:cs="Arial"/>
          <w:b/>
          <w:sz w:val="16"/>
          <w:szCs w:val="16"/>
        </w:rPr>
      </w:pPr>
      <w:r w:rsidRPr="00DA25F4">
        <w:rPr>
          <w:rFonts w:ascii="Arial" w:hAnsi="Arial" w:cs="Arial"/>
          <w:b/>
          <w:sz w:val="16"/>
          <w:szCs w:val="16"/>
        </w:rPr>
        <w:tab/>
        <w:t>Yabancı paranın</w:t>
      </w:r>
      <w:r w:rsidRPr="00DA25F4">
        <w:rPr>
          <w:rFonts w:ascii="Arial" w:hAnsi="Arial" w:cs="Arial"/>
          <w:b/>
          <w:sz w:val="16"/>
          <w:szCs w:val="16"/>
        </w:rPr>
        <w:tab/>
        <w:t>Yabancı paranın</w:t>
      </w:r>
      <w:r w:rsidRPr="00DA25F4">
        <w:rPr>
          <w:rFonts w:ascii="Arial" w:hAnsi="Arial" w:cs="Arial"/>
          <w:b/>
          <w:sz w:val="16"/>
          <w:szCs w:val="16"/>
        </w:rPr>
        <w:tab/>
        <w:t>Yabancı paranın</w:t>
      </w:r>
      <w:r w:rsidRPr="00DA25F4">
        <w:rPr>
          <w:rFonts w:ascii="Arial" w:hAnsi="Arial" w:cs="Arial"/>
          <w:b/>
          <w:sz w:val="16"/>
          <w:szCs w:val="16"/>
        </w:rPr>
        <w:tab/>
        <w:t>Yabancı paranın</w:t>
      </w:r>
    </w:p>
    <w:p w:rsidR="00001AA7" w:rsidRPr="00DA25F4" w:rsidRDefault="00001AA7" w:rsidP="00001AA7">
      <w:pPr>
        <w:pBdr>
          <w:bottom w:val="single" w:sz="4" w:space="1" w:color="auto"/>
        </w:pBdr>
        <w:tabs>
          <w:tab w:val="right" w:pos="4820"/>
          <w:tab w:val="right" w:pos="6237"/>
          <w:tab w:val="right" w:pos="7699"/>
          <w:tab w:val="right" w:pos="9099"/>
        </w:tabs>
        <w:ind w:right="-27"/>
        <w:rPr>
          <w:rFonts w:ascii="Arial" w:hAnsi="Arial" w:cs="Arial"/>
          <w:b/>
          <w:sz w:val="16"/>
          <w:szCs w:val="16"/>
        </w:rPr>
      </w:pPr>
      <w:r w:rsidRPr="00DA25F4">
        <w:rPr>
          <w:rFonts w:ascii="Arial" w:hAnsi="Arial" w:cs="Arial"/>
          <w:b/>
          <w:sz w:val="16"/>
          <w:szCs w:val="16"/>
        </w:rPr>
        <w:tab/>
      </w:r>
      <w:proofErr w:type="gramStart"/>
      <w:r w:rsidRPr="00DA25F4">
        <w:rPr>
          <w:rFonts w:ascii="Arial" w:hAnsi="Arial" w:cs="Arial"/>
          <w:b/>
          <w:sz w:val="16"/>
          <w:szCs w:val="16"/>
        </w:rPr>
        <w:t>değer</w:t>
      </w:r>
      <w:proofErr w:type="gramEnd"/>
      <w:r w:rsidRPr="00DA25F4">
        <w:rPr>
          <w:rFonts w:ascii="Arial" w:hAnsi="Arial" w:cs="Arial"/>
          <w:b/>
          <w:sz w:val="16"/>
          <w:szCs w:val="16"/>
        </w:rPr>
        <w:t xml:space="preserve"> kazanması</w:t>
      </w:r>
      <w:r w:rsidRPr="00DA25F4">
        <w:rPr>
          <w:rFonts w:ascii="Arial" w:hAnsi="Arial" w:cs="Arial"/>
          <w:b/>
          <w:sz w:val="16"/>
          <w:szCs w:val="16"/>
        </w:rPr>
        <w:tab/>
        <w:t>değer kaybetmesi</w:t>
      </w:r>
      <w:r w:rsidRPr="00DA25F4">
        <w:rPr>
          <w:rFonts w:ascii="Arial" w:hAnsi="Arial" w:cs="Arial"/>
          <w:b/>
          <w:sz w:val="16"/>
          <w:szCs w:val="16"/>
        </w:rPr>
        <w:tab/>
        <w:t>değer kazanması</w:t>
      </w:r>
      <w:r w:rsidRPr="00DA25F4">
        <w:rPr>
          <w:rFonts w:ascii="Arial" w:hAnsi="Arial" w:cs="Arial"/>
          <w:b/>
          <w:sz w:val="16"/>
          <w:szCs w:val="16"/>
        </w:rPr>
        <w:tab/>
        <w:t>değer kaybetmesi</w:t>
      </w:r>
    </w:p>
    <w:p w:rsidR="00001AA7" w:rsidRPr="00DA25F4" w:rsidRDefault="00001AA7" w:rsidP="00001AA7">
      <w:pPr>
        <w:tabs>
          <w:tab w:val="right" w:pos="4500"/>
          <w:tab w:val="right" w:pos="5940"/>
          <w:tab w:val="right" w:pos="7200"/>
          <w:tab w:val="right" w:pos="8640"/>
        </w:tabs>
        <w:rPr>
          <w:rFonts w:ascii="Arial" w:hAnsi="Arial" w:cs="Arial"/>
          <w:sz w:val="16"/>
          <w:szCs w:val="16"/>
        </w:rPr>
      </w:pPr>
    </w:p>
    <w:p w:rsidR="00001AA7" w:rsidRPr="00DA25F4" w:rsidRDefault="00001AA7" w:rsidP="00001AA7">
      <w:pPr>
        <w:tabs>
          <w:tab w:val="decimal" w:pos="4820"/>
          <w:tab w:val="decimal" w:pos="6237"/>
          <w:tab w:val="decimal" w:pos="7655"/>
          <w:tab w:val="decimal" w:pos="9071"/>
        </w:tabs>
        <w:ind w:right="9"/>
        <w:rPr>
          <w:rFonts w:ascii="Arial" w:hAnsi="Arial" w:cs="Arial"/>
          <w:b/>
          <w:bCs/>
          <w:sz w:val="16"/>
          <w:szCs w:val="16"/>
        </w:rPr>
      </w:pPr>
      <w:r w:rsidRPr="00DA25F4">
        <w:rPr>
          <w:rFonts w:ascii="Arial" w:hAnsi="Arial" w:cs="Arial"/>
          <w:b/>
          <w:bCs/>
          <w:sz w:val="16"/>
          <w:szCs w:val="16"/>
        </w:rPr>
        <w:t xml:space="preserve">ABD Doları’nın TL karşısında %10 </w:t>
      </w:r>
    </w:p>
    <w:p w:rsidR="00001AA7" w:rsidRPr="00DA25F4" w:rsidRDefault="00001AA7" w:rsidP="00001AA7">
      <w:pPr>
        <w:tabs>
          <w:tab w:val="decimal" w:pos="4820"/>
          <w:tab w:val="decimal" w:pos="6237"/>
          <w:tab w:val="decimal" w:pos="7655"/>
          <w:tab w:val="decimal" w:pos="9071"/>
        </w:tabs>
        <w:ind w:right="9"/>
        <w:rPr>
          <w:rFonts w:ascii="Arial" w:hAnsi="Arial" w:cs="Arial"/>
          <w:b/>
          <w:bCs/>
          <w:sz w:val="16"/>
          <w:szCs w:val="16"/>
        </w:rPr>
      </w:pPr>
      <w:r w:rsidRPr="00DA25F4">
        <w:rPr>
          <w:rFonts w:ascii="Arial" w:hAnsi="Arial" w:cs="Arial"/>
          <w:b/>
          <w:bCs/>
          <w:sz w:val="16"/>
          <w:szCs w:val="16"/>
        </w:rPr>
        <w:t xml:space="preserve">   </w:t>
      </w:r>
      <w:proofErr w:type="gramStart"/>
      <w:r w:rsidRPr="00DA25F4">
        <w:rPr>
          <w:rFonts w:ascii="Arial" w:hAnsi="Arial" w:cs="Arial"/>
          <w:b/>
          <w:bCs/>
          <w:sz w:val="16"/>
          <w:szCs w:val="16"/>
        </w:rPr>
        <w:t>değerlenmesi</w:t>
      </w:r>
      <w:proofErr w:type="gramEnd"/>
      <w:r w:rsidRPr="00DA25F4">
        <w:rPr>
          <w:rFonts w:ascii="Arial" w:hAnsi="Arial" w:cs="Arial"/>
          <w:b/>
          <w:bCs/>
          <w:sz w:val="16"/>
          <w:szCs w:val="16"/>
        </w:rPr>
        <w:t>/değer kaybetmesi halinde</w:t>
      </w:r>
    </w:p>
    <w:p w:rsidR="00001AA7" w:rsidRPr="00DA25F4" w:rsidRDefault="00001AA7" w:rsidP="00001AA7">
      <w:pPr>
        <w:tabs>
          <w:tab w:val="left" w:pos="284"/>
          <w:tab w:val="decimal" w:pos="4820"/>
          <w:tab w:val="decimal" w:pos="6237"/>
          <w:tab w:val="decimal" w:pos="7655"/>
          <w:tab w:val="decimal" w:pos="9071"/>
        </w:tabs>
        <w:ind w:left="284" w:right="9" w:hanging="284"/>
        <w:rPr>
          <w:rFonts w:ascii="Arial" w:hAnsi="Arial" w:cs="Arial"/>
          <w:sz w:val="16"/>
          <w:szCs w:val="16"/>
        </w:rPr>
      </w:pPr>
    </w:p>
    <w:p w:rsidR="00001AA7" w:rsidRPr="00DA25F4" w:rsidRDefault="00001AA7" w:rsidP="00001AA7">
      <w:pPr>
        <w:tabs>
          <w:tab w:val="left" w:pos="284"/>
          <w:tab w:val="decimal" w:pos="4820"/>
          <w:tab w:val="decimal" w:pos="6237"/>
          <w:tab w:val="decimal" w:pos="7655"/>
          <w:tab w:val="decimal" w:pos="9071"/>
        </w:tabs>
        <w:ind w:left="284" w:right="9" w:hanging="284"/>
        <w:rPr>
          <w:rFonts w:ascii="Arial" w:hAnsi="Arial" w:cs="Arial"/>
          <w:sz w:val="16"/>
          <w:szCs w:val="16"/>
        </w:rPr>
      </w:pPr>
      <w:r w:rsidRPr="00DA25F4">
        <w:rPr>
          <w:rFonts w:ascii="Arial" w:hAnsi="Arial" w:cs="Arial"/>
          <w:sz w:val="16"/>
          <w:szCs w:val="16"/>
        </w:rPr>
        <w:t>1.</w:t>
      </w:r>
      <w:r w:rsidRPr="00DA25F4">
        <w:rPr>
          <w:rFonts w:ascii="Arial" w:hAnsi="Arial" w:cs="Arial"/>
          <w:sz w:val="16"/>
          <w:szCs w:val="16"/>
        </w:rPr>
        <w:tab/>
        <w:t>ABD Doları net varlık sebebi ile</w:t>
      </w:r>
    </w:p>
    <w:p w:rsidR="00001AA7" w:rsidRPr="00DA25F4" w:rsidRDefault="00001AA7" w:rsidP="00001AA7">
      <w:pPr>
        <w:tabs>
          <w:tab w:val="decimal" w:pos="4820"/>
          <w:tab w:val="decimal" w:pos="6237"/>
          <w:tab w:val="decimal" w:pos="7655"/>
          <w:tab w:val="decimal" w:pos="9071"/>
        </w:tabs>
        <w:ind w:left="284" w:right="9"/>
        <w:rPr>
          <w:rFonts w:ascii="Arial" w:hAnsi="Arial" w:cs="Arial"/>
          <w:sz w:val="16"/>
          <w:szCs w:val="16"/>
        </w:rPr>
      </w:pPr>
      <w:r w:rsidRPr="00DA25F4">
        <w:rPr>
          <w:rFonts w:ascii="Arial" w:hAnsi="Arial" w:cs="Arial"/>
          <w:sz w:val="16"/>
          <w:szCs w:val="16"/>
        </w:rPr>
        <w:t xml:space="preserve">    </w:t>
      </w:r>
      <w:proofErr w:type="gramStart"/>
      <w:r w:rsidRPr="00DA25F4">
        <w:rPr>
          <w:rFonts w:ascii="Arial" w:hAnsi="Arial" w:cs="Arial"/>
          <w:sz w:val="16"/>
          <w:szCs w:val="16"/>
        </w:rPr>
        <w:t>oluşan</w:t>
      </w:r>
      <w:proofErr w:type="gramEnd"/>
      <w:r w:rsidRPr="00DA25F4">
        <w:rPr>
          <w:rFonts w:ascii="Arial" w:hAnsi="Arial" w:cs="Arial"/>
          <w:sz w:val="16"/>
          <w:szCs w:val="16"/>
        </w:rPr>
        <w:t xml:space="preserve"> kar/(zarar)</w:t>
      </w:r>
      <w:r w:rsidRPr="00DA25F4">
        <w:rPr>
          <w:rFonts w:ascii="Arial" w:hAnsi="Arial" w:cs="Arial"/>
          <w:sz w:val="16"/>
          <w:szCs w:val="16"/>
        </w:rPr>
        <w:tab/>
      </w:r>
      <w:r w:rsidR="00A64E06" w:rsidRPr="00DA25F4">
        <w:rPr>
          <w:rFonts w:ascii="Arial" w:hAnsi="Arial" w:cs="Arial"/>
          <w:sz w:val="16"/>
          <w:szCs w:val="16"/>
        </w:rPr>
        <w:t>(</w:t>
      </w:r>
      <w:r w:rsidR="00F562AB" w:rsidRPr="00DA25F4">
        <w:rPr>
          <w:rFonts w:ascii="Arial" w:hAnsi="Arial" w:cs="Arial"/>
          <w:sz w:val="16"/>
          <w:szCs w:val="16"/>
        </w:rPr>
        <w:t>1.790.006</w:t>
      </w:r>
      <w:r w:rsidRPr="00DA25F4">
        <w:rPr>
          <w:rFonts w:ascii="Arial" w:hAnsi="Arial" w:cs="Arial"/>
          <w:sz w:val="16"/>
          <w:szCs w:val="16"/>
        </w:rPr>
        <w:t>)</w:t>
      </w:r>
      <w:r w:rsidRPr="00DA25F4">
        <w:rPr>
          <w:rFonts w:ascii="Arial" w:hAnsi="Arial" w:cs="Arial"/>
          <w:sz w:val="16"/>
          <w:szCs w:val="16"/>
        </w:rPr>
        <w:tab/>
      </w:r>
      <w:r w:rsidR="00F562AB" w:rsidRPr="00DA25F4">
        <w:rPr>
          <w:rFonts w:ascii="Arial" w:hAnsi="Arial" w:cs="Arial"/>
          <w:sz w:val="16"/>
          <w:szCs w:val="16"/>
        </w:rPr>
        <w:t>1.790.006</w:t>
      </w:r>
      <w:r w:rsidRPr="00DA25F4">
        <w:rPr>
          <w:rFonts w:ascii="Arial" w:hAnsi="Arial" w:cs="Arial"/>
          <w:sz w:val="16"/>
          <w:szCs w:val="16"/>
        </w:rPr>
        <w:tab/>
      </w:r>
      <w:r w:rsidR="00F562AB" w:rsidRPr="00DA25F4">
        <w:rPr>
          <w:rFonts w:ascii="Arial" w:hAnsi="Arial" w:cs="Arial"/>
          <w:sz w:val="16"/>
          <w:szCs w:val="16"/>
        </w:rPr>
        <w:t>(1.790.006)</w:t>
      </w:r>
      <w:r w:rsidRPr="00DA25F4">
        <w:rPr>
          <w:rFonts w:ascii="Arial" w:hAnsi="Arial" w:cs="Arial"/>
          <w:sz w:val="16"/>
          <w:szCs w:val="16"/>
        </w:rPr>
        <w:tab/>
      </w:r>
      <w:r w:rsidR="00F562AB" w:rsidRPr="00DA25F4">
        <w:rPr>
          <w:rFonts w:ascii="Arial" w:hAnsi="Arial" w:cs="Arial"/>
          <w:sz w:val="16"/>
          <w:szCs w:val="16"/>
        </w:rPr>
        <w:t>1.790.006</w:t>
      </w:r>
    </w:p>
    <w:p w:rsidR="00001AA7" w:rsidRPr="00DA25F4" w:rsidRDefault="00001AA7" w:rsidP="00001AA7">
      <w:pPr>
        <w:tabs>
          <w:tab w:val="left" w:pos="284"/>
          <w:tab w:val="decimal" w:pos="4820"/>
          <w:tab w:val="decimal" w:pos="6237"/>
          <w:tab w:val="decimal" w:pos="7655"/>
          <w:tab w:val="decimal" w:pos="9071"/>
        </w:tabs>
        <w:ind w:left="284" w:right="9" w:hanging="284"/>
        <w:rPr>
          <w:rFonts w:ascii="Arial" w:hAnsi="Arial" w:cs="Arial"/>
          <w:sz w:val="16"/>
          <w:szCs w:val="16"/>
        </w:rPr>
      </w:pPr>
      <w:r w:rsidRPr="00DA25F4">
        <w:rPr>
          <w:rFonts w:ascii="Arial" w:hAnsi="Arial" w:cs="Arial"/>
          <w:sz w:val="16"/>
          <w:szCs w:val="16"/>
        </w:rPr>
        <w:t>2.</w:t>
      </w:r>
      <w:r w:rsidRPr="00DA25F4">
        <w:rPr>
          <w:rFonts w:ascii="Arial" w:hAnsi="Arial" w:cs="Arial"/>
          <w:sz w:val="16"/>
          <w:szCs w:val="16"/>
        </w:rPr>
        <w:tab/>
        <w:t>ABD Doları riskinden korunan kısım (-)</w:t>
      </w:r>
      <w:r w:rsidRPr="00DA25F4">
        <w:rPr>
          <w:rFonts w:ascii="Arial" w:hAnsi="Arial" w:cs="Arial"/>
          <w:sz w:val="16"/>
          <w:szCs w:val="16"/>
        </w:rPr>
        <w:tab/>
        <w:t>-</w:t>
      </w:r>
      <w:r w:rsidRPr="00DA25F4">
        <w:rPr>
          <w:rFonts w:ascii="Arial" w:hAnsi="Arial" w:cs="Arial"/>
          <w:sz w:val="16"/>
          <w:szCs w:val="16"/>
        </w:rPr>
        <w:tab/>
        <w:t>-</w:t>
      </w:r>
      <w:r w:rsidRPr="00DA25F4">
        <w:rPr>
          <w:rFonts w:ascii="Arial" w:hAnsi="Arial" w:cs="Arial"/>
          <w:sz w:val="16"/>
          <w:szCs w:val="16"/>
        </w:rPr>
        <w:tab/>
        <w:t>-</w:t>
      </w:r>
      <w:r w:rsidRPr="00DA25F4">
        <w:rPr>
          <w:rFonts w:ascii="Arial" w:hAnsi="Arial" w:cs="Arial"/>
          <w:sz w:val="16"/>
          <w:szCs w:val="16"/>
        </w:rPr>
        <w:tab/>
        <w:t>-</w:t>
      </w:r>
      <w:r w:rsidRPr="00DA25F4">
        <w:rPr>
          <w:rFonts w:ascii="Arial" w:hAnsi="Arial" w:cs="Arial"/>
          <w:sz w:val="16"/>
          <w:szCs w:val="16"/>
        </w:rPr>
        <w:tab/>
      </w:r>
      <w:r w:rsidRPr="00DA25F4">
        <w:rPr>
          <w:rFonts w:ascii="Arial" w:hAnsi="Arial" w:cs="Arial"/>
          <w:sz w:val="16"/>
          <w:szCs w:val="16"/>
        </w:rPr>
        <w:tab/>
      </w:r>
    </w:p>
    <w:p w:rsidR="00001AA7" w:rsidRPr="00DA25F4" w:rsidRDefault="00001AA7" w:rsidP="00001AA7">
      <w:pPr>
        <w:tabs>
          <w:tab w:val="left" w:pos="284"/>
          <w:tab w:val="decimal" w:pos="4820"/>
          <w:tab w:val="decimal" w:pos="6237"/>
          <w:tab w:val="decimal" w:pos="7655"/>
          <w:tab w:val="decimal" w:pos="9071"/>
        </w:tabs>
        <w:ind w:left="284" w:right="9" w:hanging="284"/>
        <w:rPr>
          <w:rFonts w:ascii="Arial" w:hAnsi="Arial" w:cs="Arial"/>
          <w:b/>
          <w:sz w:val="16"/>
          <w:szCs w:val="16"/>
        </w:rPr>
      </w:pPr>
      <w:r w:rsidRPr="00DA25F4">
        <w:rPr>
          <w:rFonts w:ascii="Arial" w:hAnsi="Arial" w:cs="Arial"/>
          <w:b/>
          <w:bCs/>
          <w:sz w:val="16"/>
          <w:szCs w:val="16"/>
        </w:rPr>
        <w:t>3.</w:t>
      </w:r>
      <w:r w:rsidRPr="00DA25F4">
        <w:rPr>
          <w:rFonts w:ascii="Arial" w:hAnsi="Arial" w:cs="Arial"/>
          <w:b/>
          <w:bCs/>
          <w:sz w:val="16"/>
          <w:szCs w:val="16"/>
        </w:rPr>
        <w:tab/>
        <w:t>ABD Doları net etki (1+2)</w:t>
      </w:r>
      <w:r w:rsidRPr="00DA25F4">
        <w:rPr>
          <w:rFonts w:ascii="Arial" w:hAnsi="Arial" w:cs="Arial"/>
          <w:b/>
          <w:bCs/>
          <w:sz w:val="16"/>
          <w:szCs w:val="16"/>
        </w:rPr>
        <w:tab/>
      </w:r>
      <w:r w:rsidR="00F562AB" w:rsidRPr="00DA25F4">
        <w:rPr>
          <w:rFonts w:ascii="Arial" w:hAnsi="Arial" w:cs="Arial"/>
          <w:sz w:val="16"/>
          <w:szCs w:val="16"/>
        </w:rPr>
        <w:t>(1.790.006)</w:t>
      </w:r>
      <w:r w:rsidR="00F562AB" w:rsidRPr="00DA25F4">
        <w:rPr>
          <w:rFonts w:ascii="Arial" w:hAnsi="Arial" w:cs="Arial"/>
          <w:sz w:val="16"/>
          <w:szCs w:val="16"/>
        </w:rPr>
        <w:tab/>
        <w:t>1.790.006</w:t>
      </w:r>
      <w:r w:rsidR="00F562AB" w:rsidRPr="00DA25F4">
        <w:rPr>
          <w:rFonts w:ascii="Arial" w:hAnsi="Arial" w:cs="Arial"/>
          <w:sz w:val="16"/>
          <w:szCs w:val="16"/>
        </w:rPr>
        <w:tab/>
        <w:t>(1.790.006)</w:t>
      </w:r>
      <w:r w:rsidR="00F562AB" w:rsidRPr="00DA25F4">
        <w:rPr>
          <w:rFonts w:ascii="Arial" w:hAnsi="Arial" w:cs="Arial"/>
          <w:sz w:val="16"/>
          <w:szCs w:val="16"/>
        </w:rPr>
        <w:tab/>
        <w:t>1.790.006</w:t>
      </w:r>
    </w:p>
    <w:p w:rsidR="00001AA7" w:rsidRPr="00DA25F4" w:rsidRDefault="00001AA7" w:rsidP="00001AA7">
      <w:pPr>
        <w:tabs>
          <w:tab w:val="left" w:pos="284"/>
          <w:tab w:val="decimal" w:pos="4820"/>
          <w:tab w:val="decimal" w:pos="6237"/>
          <w:tab w:val="decimal" w:pos="7655"/>
          <w:tab w:val="decimal" w:pos="9071"/>
        </w:tabs>
        <w:ind w:left="284" w:right="9" w:hanging="284"/>
        <w:rPr>
          <w:rFonts w:ascii="Arial" w:hAnsi="Arial" w:cs="Arial"/>
          <w:b/>
          <w:bCs/>
          <w:sz w:val="16"/>
          <w:szCs w:val="16"/>
        </w:rPr>
      </w:pPr>
    </w:p>
    <w:p w:rsidR="00001AA7" w:rsidRPr="00DA25F4" w:rsidRDefault="00001AA7" w:rsidP="00001AA7">
      <w:pPr>
        <w:tabs>
          <w:tab w:val="decimal" w:pos="4820"/>
          <w:tab w:val="decimal" w:pos="6237"/>
          <w:tab w:val="decimal" w:pos="7655"/>
          <w:tab w:val="decimal" w:pos="9071"/>
        </w:tabs>
        <w:ind w:right="9"/>
        <w:rPr>
          <w:rFonts w:ascii="Arial" w:hAnsi="Arial" w:cs="Arial"/>
          <w:b/>
          <w:bCs/>
          <w:sz w:val="16"/>
          <w:szCs w:val="16"/>
        </w:rPr>
      </w:pPr>
      <w:r w:rsidRPr="00DA25F4">
        <w:rPr>
          <w:rFonts w:ascii="Arial" w:hAnsi="Arial" w:cs="Arial"/>
          <w:b/>
          <w:bCs/>
          <w:sz w:val="16"/>
          <w:szCs w:val="16"/>
        </w:rPr>
        <w:t xml:space="preserve">Euro’nun TL karşısında %10 </w:t>
      </w:r>
    </w:p>
    <w:p w:rsidR="00001AA7" w:rsidRPr="00DA25F4" w:rsidRDefault="00001AA7" w:rsidP="00001AA7">
      <w:pPr>
        <w:tabs>
          <w:tab w:val="decimal" w:pos="4820"/>
          <w:tab w:val="decimal" w:pos="6237"/>
          <w:tab w:val="decimal" w:pos="7655"/>
          <w:tab w:val="decimal" w:pos="9071"/>
        </w:tabs>
        <w:ind w:right="9"/>
        <w:rPr>
          <w:rFonts w:ascii="Arial" w:hAnsi="Arial" w:cs="Arial"/>
          <w:b/>
          <w:bCs/>
          <w:sz w:val="16"/>
          <w:szCs w:val="16"/>
        </w:rPr>
      </w:pPr>
      <w:r w:rsidRPr="00DA25F4">
        <w:rPr>
          <w:rFonts w:ascii="Arial" w:hAnsi="Arial" w:cs="Arial"/>
          <w:b/>
          <w:bCs/>
          <w:sz w:val="16"/>
          <w:szCs w:val="16"/>
        </w:rPr>
        <w:t xml:space="preserve">    </w:t>
      </w:r>
      <w:proofErr w:type="gramStart"/>
      <w:r w:rsidRPr="00DA25F4">
        <w:rPr>
          <w:rFonts w:ascii="Arial" w:hAnsi="Arial" w:cs="Arial"/>
          <w:b/>
          <w:bCs/>
          <w:sz w:val="16"/>
          <w:szCs w:val="16"/>
        </w:rPr>
        <w:t>değerlenmesi</w:t>
      </w:r>
      <w:proofErr w:type="gramEnd"/>
      <w:r w:rsidRPr="00DA25F4">
        <w:rPr>
          <w:rFonts w:ascii="Arial" w:hAnsi="Arial" w:cs="Arial"/>
          <w:b/>
          <w:bCs/>
          <w:sz w:val="16"/>
          <w:szCs w:val="16"/>
        </w:rPr>
        <w:t>/değer kaybetmesi halinde</w:t>
      </w:r>
    </w:p>
    <w:p w:rsidR="00001AA7" w:rsidRPr="00DA25F4" w:rsidRDefault="00001AA7" w:rsidP="00001AA7">
      <w:pPr>
        <w:tabs>
          <w:tab w:val="decimal" w:pos="4820"/>
          <w:tab w:val="decimal" w:pos="6237"/>
          <w:tab w:val="decimal" w:pos="7655"/>
          <w:tab w:val="decimal" w:pos="9071"/>
        </w:tabs>
        <w:ind w:right="9"/>
        <w:rPr>
          <w:rFonts w:ascii="Arial" w:hAnsi="Arial" w:cs="Arial"/>
          <w:b/>
          <w:bCs/>
          <w:sz w:val="16"/>
          <w:szCs w:val="16"/>
        </w:rPr>
      </w:pPr>
    </w:p>
    <w:p w:rsidR="00001AA7" w:rsidRPr="00DA25F4" w:rsidRDefault="00001AA7" w:rsidP="00001AA7">
      <w:pPr>
        <w:tabs>
          <w:tab w:val="left" w:pos="284"/>
          <w:tab w:val="decimal" w:pos="4820"/>
          <w:tab w:val="decimal" w:pos="6237"/>
          <w:tab w:val="decimal" w:pos="7655"/>
          <w:tab w:val="decimal" w:pos="9071"/>
        </w:tabs>
        <w:ind w:left="284" w:right="9" w:hanging="284"/>
        <w:rPr>
          <w:rFonts w:ascii="Arial" w:hAnsi="Arial" w:cs="Arial"/>
          <w:sz w:val="16"/>
          <w:szCs w:val="16"/>
        </w:rPr>
      </w:pPr>
      <w:r w:rsidRPr="00DA25F4">
        <w:rPr>
          <w:rFonts w:ascii="Arial" w:hAnsi="Arial" w:cs="Arial"/>
          <w:sz w:val="16"/>
          <w:szCs w:val="16"/>
        </w:rPr>
        <w:t>4.</w:t>
      </w:r>
      <w:r w:rsidRPr="00DA25F4">
        <w:rPr>
          <w:rFonts w:ascii="Arial" w:hAnsi="Arial" w:cs="Arial"/>
          <w:sz w:val="16"/>
          <w:szCs w:val="16"/>
        </w:rPr>
        <w:tab/>
        <w:t>Euro net varlık sebebi ile oluşan kar/(zarar)</w:t>
      </w:r>
      <w:r w:rsidRPr="00DA25F4">
        <w:rPr>
          <w:rFonts w:ascii="Arial" w:hAnsi="Arial" w:cs="Arial"/>
          <w:sz w:val="16"/>
          <w:szCs w:val="16"/>
        </w:rPr>
        <w:tab/>
      </w:r>
      <w:r w:rsidR="00B0798B" w:rsidRPr="00DA25F4">
        <w:rPr>
          <w:rFonts w:ascii="Arial" w:hAnsi="Arial" w:cs="Arial"/>
          <w:sz w:val="16"/>
          <w:szCs w:val="16"/>
        </w:rPr>
        <w:t>7</w:t>
      </w:r>
      <w:r w:rsidRPr="00DA25F4">
        <w:rPr>
          <w:rFonts w:ascii="Arial" w:hAnsi="Arial" w:cs="Arial"/>
          <w:sz w:val="16"/>
          <w:szCs w:val="16"/>
        </w:rPr>
        <w:tab/>
        <w:t>(</w:t>
      </w:r>
      <w:r w:rsidR="00B0798B" w:rsidRPr="00DA25F4">
        <w:rPr>
          <w:rFonts w:ascii="Arial" w:hAnsi="Arial" w:cs="Arial"/>
          <w:sz w:val="16"/>
          <w:szCs w:val="16"/>
        </w:rPr>
        <w:t>7</w:t>
      </w:r>
      <w:r w:rsidRPr="00DA25F4">
        <w:rPr>
          <w:rFonts w:ascii="Arial" w:hAnsi="Arial" w:cs="Arial"/>
          <w:sz w:val="16"/>
          <w:szCs w:val="16"/>
        </w:rPr>
        <w:t>)</w:t>
      </w:r>
      <w:r w:rsidRPr="00DA25F4">
        <w:rPr>
          <w:rFonts w:ascii="Arial" w:hAnsi="Arial" w:cs="Arial"/>
          <w:sz w:val="16"/>
          <w:szCs w:val="16"/>
        </w:rPr>
        <w:tab/>
      </w:r>
      <w:r w:rsidR="00B0798B" w:rsidRPr="00DA25F4">
        <w:rPr>
          <w:rFonts w:ascii="Arial" w:hAnsi="Arial" w:cs="Arial"/>
          <w:sz w:val="16"/>
          <w:szCs w:val="16"/>
        </w:rPr>
        <w:t>7</w:t>
      </w:r>
      <w:r w:rsidRPr="00DA25F4">
        <w:rPr>
          <w:rFonts w:ascii="Arial" w:hAnsi="Arial" w:cs="Arial"/>
          <w:sz w:val="16"/>
          <w:szCs w:val="16"/>
        </w:rPr>
        <w:tab/>
        <w:t>(</w:t>
      </w:r>
      <w:r w:rsidR="00B0798B" w:rsidRPr="00DA25F4">
        <w:rPr>
          <w:rFonts w:ascii="Arial" w:hAnsi="Arial" w:cs="Arial"/>
          <w:sz w:val="16"/>
          <w:szCs w:val="16"/>
        </w:rPr>
        <w:t>7</w:t>
      </w:r>
      <w:r w:rsidRPr="00DA25F4">
        <w:rPr>
          <w:rFonts w:ascii="Arial" w:hAnsi="Arial" w:cs="Arial"/>
          <w:sz w:val="16"/>
          <w:szCs w:val="16"/>
        </w:rPr>
        <w:t>)</w:t>
      </w:r>
    </w:p>
    <w:p w:rsidR="00001AA7" w:rsidRPr="00DA25F4" w:rsidRDefault="00001AA7" w:rsidP="00001AA7">
      <w:pPr>
        <w:tabs>
          <w:tab w:val="left" w:pos="284"/>
          <w:tab w:val="decimal" w:pos="4820"/>
          <w:tab w:val="decimal" w:pos="6237"/>
          <w:tab w:val="decimal" w:pos="7655"/>
          <w:tab w:val="decimal" w:pos="9071"/>
        </w:tabs>
        <w:ind w:left="284" w:right="9" w:hanging="284"/>
        <w:rPr>
          <w:rFonts w:ascii="Arial" w:hAnsi="Arial" w:cs="Arial"/>
          <w:sz w:val="16"/>
          <w:szCs w:val="16"/>
        </w:rPr>
      </w:pPr>
      <w:r w:rsidRPr="00DA25F4">
        <w:rPr>
          <w:rFonts w:ascii="Arial" w:hAnsi="Arial" w:cs="Arial"/>
          <w:sz w:val="16"/>
          <w:szCs w:val="16"/>
        </w:rPr>
        <w:t>5.</w:t>
      </w:r>
      <w:r w:rsidRPr="00DA25F4">
        <w:rPr>
          <w:rFonts w:ascii="Arial" w:hAnsi="Arial" w:cs="Arial"/>
          <w:sz w:val="16"/>
          <w:szCs w:val="16"/>
        </w:rPr>
        <w:tab/>
        <w:t>Euro riskinden korunan kısım (-)</w:t>
      </w:r>
      <w:r w:rsidRPr="00DA25F4">
        <w:rPr>
          <w:rFonts w:ascii="Arial" w:hAnsi="Arial" w:cs="Arial"/>
          <w:sz w:val="16"/>
          <w:szCs w:val="16"/>
        </w:rPr>
        <w:tab/>
        <w:t>-</w:t>
      </w:r>
      <w:r w:rsidRPr="00DA25F4">
        <w:rPr>
          <w:rFonts w:ascii="Arial" w:hAnsi="Arial" w:cs="Arial"/>
          <w:sz w:val="16"/>
          <w:szCs w:val="16"/>
        </w:rPr>
        <w:tab/>
        <w:t>-</w:t>
      </w:r>
      <w:r w:rsidRPr="00DA25F4">
        <w:rPr>
          <w:rFonts w:ascii="Arial" w:hAnsi="Arial" w:cs="Arial"/>
          <w:sz w:val="16"/>
          <w:szCs w:val="16"/>
        </w:rPr>
        <w:tab/>
        <w:t>-</w:t>
      </w:r>
      <w:r w:rsidRPr="00DA25F4">
        <w:rPr>
          <w:rFonts w:ascii="Arial" w:hAnsi="Arial" w:cs="Arial"/>
          <w:sz w:val="16"/>
          <w:szCs w:val="16"/>
        </w:rPr>
        <w:tab/>
        <w:t>-</w:t>
      </w:r>
    </w:p>
    <w:p w:rsidR="00001AA7" w:rsidRPr="00DA25F4" w:rsidRDefault="00001AA7" w:rsidP="00001AA7">
      <w:pPr>
        <w:pBdr>
          <w:bottom w:val="single" w:sz="4" w:space="1" w:color="auto"/>
        </w:pBdr>
        <w:tabs>
          <w:tab w:val="left" w:pos="284"/>
          <w:tab w:val="decimal" w:pos="4820"/>
          <w:tab w:val="decimal" w:pos="6237"/>
          <w:tab w:val="decimal" w:pos="7655"/>
          <w:tab w:val="decimal" w:pos="9071"/>
        </w:tabs>
        <w:ind w:left="284" w:right="9" w:hanging="284"/>
        <w:rPr>
          <w:rFonts w:ascii="Arial" w:hAnsi="Arial" w:cs="Arial"/>
          <w:b/>
          <w:sz w:val="16"/>
          <w:szCs w:val="16"/>
        </w:rPr>
      </w:pPr>
      <w:r w:rsidRPr="00DA25F4">
        <w:rPr>
          <w:rFonts w:ascii="Arial" w:hAnsi="Arial" w:cs="Arial"/>
          <w:b/>
          <w:bCs/>
          <w:sz w:val="16"/>
          <w:szCs w:val="16"/>
        </w:rPr>
        <w:t>6.</w:t>
      </w:r>
      <w:r w:rsidRPr="00DA25F4">
        <w:rPr>
          <w:rFonts w:ascii="Arial" w:hAnsi="Arial" w:cs="Arial"/>
          <w:b/>
          <w:bCs/>
          <w:sz w:val="16"/>
          <w:szCs w:val="16"/>
        </w:rPr>
        <w:tab/>
        <w:t>Euro net etki (4+5)</w:t>
      </w:r>
      <w:r w:rsidRPr="00DA25F4">
        <w:rPr>
          <w:rFonts w:ascii="Arial" w:hAnsi="Arial" w:cs="Arial"/>
          <w:b/>
          <w:bCs/>
          <w:sz w:val="16"/>
          <w:szCs w:val="16"/>
        </w:rPr>
        <w:tab/>
      </w:r>
      <w:r w:rsidR="00B0798B" w:rsidRPr="00DA25F4">
        <w:rPr>
          <w:rFonts w:ascii="Arial" w:hAnsi="Arial" w:cs="Arial"/>
          <w:b/>
          <w:bCs/>
          <w:sz w:val="16"/>
          <w:szCs w:val="16"/>
        </w:rPr>
        <w:t>7</w:t>
      </w:r>
      <w:r w:rsidRPr="00DA25F4">
        <w:rPr>
          <w:rFonts w:ascii="Arial" w:hAnsi="Arial" w:cs="Arial"/>
          <w:b/>
          <w:bCs/>
          <w:sz w:val="16"/>
          <w:szCs w:val="16"/>
        </w:rPr>
        <w:tab/>
        <w:t>(</w:t>
      </w:r>
      <w:r w:rsidR="00B0798B" w:rsidRPr="00DA25F4">
        <w:rPr>
          <w:rFonts w:ascii="Arial" w:hAnsi="Arial" w:cs="Arial"/>
          <w:b/>
          <w:bCs/>
          <w:sz w:val="16"/>
          <w:szCs w:val="16"/>
        </w:rPr>
        <w:t>7</w:t>
      </w:r>
      <w:r w:rsidRPr="00DA25F4">
        <w:rPr>
          <w:rFonts w:ascii="Arial" w:hAnsi="Arial" w:cs="Arial"/>
          <w:b/>
          <w:bCs/>
          <w:sz w:val="16"/>
          <w:szCs w:val="16"/>
        </w:rPr>
        <w:t>)</w:t>
      </w:r>
      <w:r w:rsidRPr="00DA25F4">
        <w:rPr>
          <w:rFonts w:ascii="Arial" w:hAnsi="Arial" w:cs="Arial"/>
          <w:b/>
          <w:bCs/>
          <w:sz w:val="16"/>
          <w:szCs w:val="16"/>
        </w:rPr>
        <w:tab/>
      </w:r>
      <w:r w:rsidR="00B0798B" w:rsidRPr="00DA25F4">
        <w:rPr>
          <w:rFonts w:ascii="Arial" w:hAnsi="Arial" w:cs="Arial"/>
          <w:b/>
          <w:bCs/>
          <w:sz w:val="16"/>
          <w:szCs w:val="16"/>
        </w:rPr>
        <w:t>7</w:t>
      </w:r>
      <w:r w:rsidRPr="00DA25F4">
        <w:rPr>
          <w:rFonts w:ascii="Arial" w:hAnsi="Arial" w:cs="Arial"/>
          <w:b/>
          <w:bCs/>
          <w:sz w:val="16"/>
          <w:szCs w:val="16"/>
        </w:rPr>
        <w:tab/>
        <w:t>(</w:t>
      </w:r>
      <w:r w:rsidR="00B0798B" w:rsidRPr="00DA25F4">
        <w:rPr>
          <w:rFonts w:ascii="Arial" w:hAnsi="Arial" w:cs="Arial"/>
          <w:b/>
          <w:bCs/>
          <w:sz w:val="16"/>
          <w:szCs w:val="16"/>
        </w:rPr>
        <w:t>7</w:t>
      </w:r>
      <w:r w:rsidRPr="00DA25F4">
        <w:rPr>
          <w:rFonts w:ascii="Arial" w:hAnsi="Arial" w:cs="Arial"/>
          <w:b/>
          <w:bCs/>
          <w:sz w:val="16"/>
          <w:szCs w:val="16"/>
        </w:rPr>
        <w:t>)</w:t>
      </w:r>
    </w:p>
    <w:p w:rsidR="00001AA7" w:rsidRPr="00DA25F4" w:rsidRDefault="00001AA7" w:rsidP="00001AA7">
      <w:pPr>
        <w:pBdr>
          <w:bottom w:val="single" w:sz="12" w:space="1" w:color="auto"/>
        </w:pBdr>
        <w:tabs>
          <w:tab w:val="decimal" w:pos="4820"/>
          <w:tab w:val="decimal" w:pos="6237"/>
          <w:tab w:val="decimal" w:pos="7655"/>
          <w:tab w:val="decimal" w:pos="9071"/>
        </w:tabs>
        <w:ind w:right="9"/>
        <w:rPr>
          <w:rFonts w:ascii="Arial" w:hAnsi="Arial" w:cs="Arial"/>
          <w:b/>
          <w:bCs/>
          <w:sz w:val="16"/>
          <w:szCs w:val="16"/>
        </w:rPr>
      </w:pPr>
    </w:p>
    <w:p w:rsidR="00001AA7" w:rsidRPr="00DA25F4" w:rsidRDefault="00F562AB" w:rsidP="00001AA7">
      <w:pPr>
        <w:pBdr>
          <w:bottom w:val="single" w:sz="12" w:space="1" w:color="auto"/>
        </w:pBdr>
        <w:tabs>
          <w:tab w:val="decimal" w:pos="4820"/>
          <w:tab w:val="decimal" w:pos="6237"/>
          <w:tab w:val="decimal" w:pos="7655"/>
          <w:tab w:val="decimal" w:pos="9071"/>
        </w:tabs>
        <w:ind w:right="9"/>
        <w:rPr>
          <w:rFonts w:ascii="Arial" w:hAnsi="Arial" w:cs="Arial"/>
          <w:sz w:val="16"/>
          <w:szCs w:val="16"/>
        </w:rPr>
      </w:pPr>
      <w:r w:rsidRPr="00DA25F4">
        <w:rPr>
          <w:rFonts w:ascii="Arial" w:hAnsi="Arial" w:cs="Arial"/>
          <w:b/>
          <w:bCs/>
          <w:sz w:val="16"/>
          <w:szCs w:val="16"/>
        </w:rPr>
        <w:t>Toplam (3+6)</w:t>
      </w:r>
      <w:r w:rsidRPr="00DA25F4">
        <w:rPr>
          <w:rFonts w:ascii="Arial" w:hAnsi="Arial" w:cs="Arial"/>
          <w:b/>
          <w:bCs/>
          <w:sz w:val="16"/>
          <w:szCs w:val="16"/>
        </w:rPr>
        <w:tab/>
        <w:t>(1.789</w:t>
      </w:r>
      <w:r w:rsidR="00B0798B" w:rsidRPr="00DA25F4">
        <w:rPr>
          <w:rFonts w:ascii="Arial" w:hAnsi="Arial" w:cs="Arial"/>
          <w:b/>
          <w:bCs/>
          <w:sz w:val="16"/>
          <w:szCs w:val="16"/>
        </w:rPr>
        <w:t>.</w:t>
      </w:r>
      <w:r w:rsidRPr="00DA25F4">
        <w:rPr>
          <w:rFonts w:ascii="Arial" w:hAnsi="Arial" w:cs="Arial"/>
          <w:b/>
          <w:bCs/>
          <w:sz w:val="16"/>
          <w:szCs w:val="16"/>
        </w:rPr>
        <w:t>999</w:t>
      </w:r>
      <w:r w:rsidR="00001AA7" w:rsidRPr="00DA25F4">
        <w:rPr>
          <w:rFonts w:ascii="Arial" w:hAnsi="Arial" w:cs="Arial"/>
          <w:b/>
          <w:bCs/>
          <w:sz w:val="16"/>
          <w:szCs w:val="16"/>
        </w:rPr>
        <w:t>)</w:t>
      </w:r>
      <w:r w:rsidR="00001AA7" w:rsidRPr="00DA25F4">
        <w:rPr>
          <w:rFonts w:ascii="Arial" w:hAnsi="Arial" w:cs="Arial"/>
          <w:b/>
          <w:bCs/>
          <w:sz w:val="16"/>
          <w:szCs w:val="16"/>
        </w:rPr>
        <w:tab/>
      </w:r>
      <w:r w:rsidRPr="00DA25F4">
        <w:rPr>
          <w:rFonts w:ascii="Arial" w:hAnsi="Arial" w:cs="Arial"/>
          <w:b/>
          <w:bCs/>
          <w:sz w:val="16"/>
          <w:szCs w:val="16"/>
        </w:rPr>
        <w:t>1.789.999</w:t>
      </w:r>
      <w:r w:rsidR="00001AA7" w:rsidRPr="00DA25F4">
        <w:rPr>
          <w:rFonts w:ascii="Arial" w:hAnsi="Arial" w:cs="Arial"/>
          <w:b/>
          <w:bCs/>
          <w:sz w:val="16"/>
          <w:szCs w:val="16"/>
        </w:rPr>
        <w:tab/>
      </w:r>
      <w:r w:rsidRPr="00DA25F4">
        <w:rPr>
          <w:rFonts w:ascii="Arial" w:hAnsi="Arial" w:cs="Arial"/>
          <w:b/>
          <w:bCs/>
          <w:sz w:val="16"/>
          <w:szCs w:val="16"/>
        </w:rPr>
        <w:t>(1.789.999)</w:t>
      </w:r>
      <w:r w:rsidRPr="00DA25F4">
        <w:rPr>
          <w:rFonts w:ascii="Arial" w:hAnsi="Arial" w:cs="Arial"/>
          <w:b/>
          <w:bCs/>
          <w:sz w:val="16"/>
          <w:szCs w:val="16"/>
        </w:rPr>
        <w:tab/>
        <w:t>1.789.999</w:t>
      </w:r>
    </w:p>
    <w:p w:rsidR="00001AA7" w:rsidRPr="00DA25F4" w:rsidRDefault="00001AA7" w:rsidP="00520105">
      <w:pPr>
        <w:pStyle w:val="Body"/>
        <w:keepLines w:val="0"/>
        <w:widowControl w:val="0"/>
        <w:spacing w:after="0" w:line="240" w:lineRule="auto"/>
        <w:outlineLvl w:val="0"/>
        <w:rPr>
          <w:rFonts w:ascii="Arial" w:hAnsi="Arial" w:cs="Arial"/>
          <w:b/>
          <w:bCs/>
          <w:sz w:val="20"/>
          <w:lang w:val="tr-TR"/>
        </w:rPr>
      </w:pPr>
    </w:p>
    <w:p w:rsidR="009E72C7" w:rsidRPr="00DA25F4" w:rsidRDefault="009E72C7" w:rsidP="009E72C7">
      <w:pPr>
        <w:tabs>
          <w:tab w:val="left" w:pos="3654"/>
          <w:tab w:val="center" w:pos="4962"/>
          <w:tab w:val="right" w:pos="6237"/>
          <w:tab w:val="left" w:pos="6521"/>
          <w:tab w:val="center" w:pos="7797"/>
          <w:tab w:val="right" w:pos="9099"/>
        </w:tabs>
        <w:rPr>
          <w:rFonts w:ascii="Arial" w:hAnsi="Arial" w:cs="Arial"/>
          <w:b/>
          <w:bCs/>
          <w:sz w:val="16"/>
          <w:szCs w:val="20"/>
        </w:rPr>
      </w:pPr>
      <w:r w:rsidRPr="00DA25F4">
        <w:rPr>
          <w:rFonts w:ascii="Arial" w:hAnsi="Arial" w:cs="Arial"/>
          <w:b/>
          <w:bCs/>
          <w:sz w:val="16"/>
          <w:szCs w:val="20"/>
        </w:rPr>
        <w:tab/>
      </w:r>
      <w:r w:rsidRPr="00DA25F4">
        <w:rPr>
          <w:rFonts w:ascii="Arial" w:hAnsi="Arial" w:cs="Arial"/>
          <w:b/>
          <w:bCs/>
          <w:sz w:val="16"/>
          <w:szCs w:val="20"/>
        </w:rPr>
        <w:tab/>
      </w:r>
      <w:r w:rsidRPr="00DA25F4">
        <w:rPr>
          <w:rFonts w:ascii="Arial" w:hAnsi="Arial" w:cs="Arial"/>
          <w:b/>
          <w:bCs/>
          <w:sz w:val="16"/>
          <w:szCs w:val="16"/>
          <w:u w:val="single"/>
        </w:rPr>
        <w:tab/>
        <w:t>31 Aralık 2010</w:t>
      </w:r>
      <w:r w:rsidRPr="00DA25F4">
        <w:rPr>
          <w:rFonts w:ascii="Arial" w:hAnsi="Arial" w:cs="Arial"/>
          <w:b/>
          <w:bCs/>
          <w:sz w:val="16"/>
          <w:szCs w:val="16"/>
          <w:u w:val="single"/>
        </w:rPr>
        <w:tab/>
      </w:r>
    </w:p>
    <w:p w:rsidR="009E72C7" w:rsidRPr="00DA25F4" w:rsidRDefault="009E72C7" w:rsidP="009E72C7">
      <w:pPr>
        <w:tabs>
          <w:tab w:val="left" w:pos="3654"/>
          <w:tab w:val="center" w:pos="4962"/>
          <w:tab w:val="right" w:pos="6237"/>
          <w:tab w:val="left" w:pos="6521"/>
          <w:tab w:val="center" w:pos="7797"/>
          <w:tab w:val="right" w:pos="9099"/>
        </w:tabs>
        <w:rPr>
          <w:rFonts w:ascii="Arial" w:hAnsi="Arial" w:cs="Arial"/>
          <w:b/>
          <w:bCs/>
          <w:sz w:val="16"/>
          <w:szCs w:val="20"/>
          <w:u w:val="single"/>
        </w:rPr>
      </w:pPr>
      <w:r w:rsidRPr="00DA25F4">
        <w:rPr>
          <w:rFonts w:ascii="Arial" w:hAnsi="Arial" w:cs="Arial"/>
          <w:b/>
          <w:bCs/>
          <w:sz w:val="16"/>
          <w:szCs w:val="20"/>
        </w:rPr>
        <w:tab/>
      </w:r>
      <w:r w:rsidRPr="00DA25F4">
        <w:rPr>
          <w:rFonts w:ascii="Arial" w:hAnsi="Arial" w:cs="Arial"/>
          <w:b/>
          <w:bCs/>
          <w:sz w:val="16"/>
          <w:szCs w:val="20"/>
          <w:u w:val="single"/>
        </w:rPr>
        <w:tab/>
        <w:t>Kar/(zarar)</w:t>
      </w:r>
      <w:r w:rsidRPr="00DA25F4">
        <w:rPr>
          <w:rFonts w:ascii="Arial" w:hAnsi="Arial" w:cs="Arial"/>
          <w:b/>
          <w:bCs/>
          <w:sz w:val="16"/>
          <w:szCs w:val="20"/>
          <w:u w:val="single"/>
        </w:rPr>
        <w:tab/>
      </w:r>
      <w:r w:rsidRPr="00DA25F4">
        <w:rPr>
          <w:rFonts w:ascii="Arial" w:hAnsi="Arial" w:cs="Arial"/>
          <w:b/>
          <w:bCs/>
          <w:sz w:val="16"/>
          <w:szCs w:val="20"/>
        </w:rPr>
        <w:tab/>
      </w:r>
      <w:r w:rsidRPr="00DA25F4">
        <w:rPr>
          <w:rFonts w:ascii="Arial" w:hAnsi="Arial" w:cs="Arial"/>
          <w:b/>
          <w:bCs/>
          <w:sz w:val="16"/>
          <w:szCs w:val="20"/>
          <w:u w:val="single"/>
        </w:rPr>
        <w:tab/>
        <w:t xml:space="preserve">Özkaynaklar </w:t>
      </w:r>
      <w:r w:rsidRPr="00DA25F4">
        <w:rPr>
          <w:rFonts w:ascii="Arial" w:hAnsi="Arial" w:cs="Arial"/>
          <w:b/>
          <w:bCs/>
          <w:sz w:val="16"/>
          <w:szCs w:val="20"/>
          <w:u w:val="single"/>
        </w:rPr>
        <w:tab/>
      </w:r>
    </w:p>
    <w:p w:rsidR="009E72C7" w:rsidRPr="00DA25F4" w:rsidRDefault="009E72C7" w:rsidP="009E72C7">
      <w:pPr>
        <w:pBdr>
          <w:bottom w:val="single" w:sz="4" w:space="1" w:color="auto"/>
        </w:pBdr>
        <w:tabs>
          <w:tab w:val="right" w:pos="4820"/>
          <w:tab w:val="right" w:pos="6237"/>
          <w:tab w:val="right" w:pos="7699"/>
          <w:tab w:val="right" w:pos="9099"/>
        </w:tabs>
        <w:ind w:right="-27"/>
        <w:rPr>
          <w:rFonts w:ascii="Arial" w:hAnsi="Arial" w:cs="Arial"/>
          <w:b/>
          <w:sz w:val="16"/>
          <w:szCs w:val="20"/>
        </w:rPr>
      </w:pPr>
      <w:r w:rsidRPr="00DA25F4">
        <w:rPr>
          <w:rFonts w:ascii="Arial" w:hAnsi="Arial" w:cs="Arial"/>
          <w:b/>
          <w:sz w:val="16"/>
          <w:szCs w:val="20"/>
        </w:rPr>
        <w:tab/>
        <w:t>Yabancı paranın</w:t>
      </w:r>
      <w:r w:rsidRPr="00DA25F4">
        <w:rPr>
          <w:rFonts w:ascii="Arial" w:hAnsi="Arial" w:cs="Arial"/>
          <w:b/>
          <w:sz w:val="16"/>
          <w:szCs w:val="20"/>
        </w:rPr>
        <w:tab/>
        <w:t>Yabancı paranın</w:t>
      </w:r>
      <w:r w:rsidRPr="00DA25F4">
        <w:rPr>
          <w:rFonts w:ascii="Arial" w:hAnsi="Arial" w:cs="Arial"/>
          <w:b/>
          <w:sz w:val="16"/>
          <w:szCs w:val="20"/>
        </w:rPr>
        <w:tab/>
        <w:t>Yabancı paranın</w:t>
      </w:r>
      <w:r w:rsidRPr="00DA25F4">
        <w:rPr>
          <w:rFonts w:ascii="Arial" w:hAnsi="Arial" w:cs="Arial"/>
          <w:b/>
          <w:sz w:val="16"/>
          <w:szCs w:val="20"/>
        </w:rPr>
        <w:tab/>
        <w:t>Yabancı paranın</w:t>
      </w:r>
    </w:p>
    <w:p w:rsidR="009E72C7" w:rsidRPr="00DA25F4" w:rsidRDefault="009E72C7" w:rsidP="009E72C7">
      <w:pPr>
        <w:pBdr>
          <w:bottom w:val="single" w:sz="4" w:space="1" w:color="auto"/>
        </w:pBdr>
        <w:tabs>
          <w:tab w:val="right" w:pos="4820"/>
          <w:tab w:val="right" w:pos="6237"/>
          <w:tab w:val="right" w:pos="7699"/>
          <w:tab w:val="right" w:pos="9099"/>
        </w:tabs>
        <w:ind w:right="-27"/>
        <w:rPr>
          <w:rFonts w:ascii="Arial" w:hAnsi="Arial" w:cs="Arial"/>
          <w:b/>
          <w:sz w:val="16"/>
          <w:szCs w:val="20"/>
        </w:rPr>
      </w:pPr>
      <w:r w:rsidRPr="00DA25F4">
        <w:rPr>
          <w:rFonts w:ascii="Arial" w:hAnsi="Arial" w:cs="Arial"/>
          <w:b/>
          <w:sz w:val="16"/>
          <w:szCs w:val="20"/>
        </w:rPr>
        <w:tab/>
      </w:r>
      <w:proofErr w:type="gramStart"/>
      <w:r w:rsidRPr="00DA25F4">
        <w:rPr>
          <w:rFonts w:ascii="Arial" w:hAnsi="Arial" w:cs="Arial"/>
          <w:b/>
          <w:sz w:val="16"/>
          <w:szCs w:val="20"/>
        </w:rPr>
        <w:t>değer</w:t>
      </w:r>
      <w:proofErr w:type="gramEnd"/>
      <w:r w:rsidRPr="00DA25F4">
        <w:rPr>
          <w:rFonts w:ascii="Arial" w:hAnsi="Arial" w:cs="Arial"/>
          <w:b/>
          <w:sz w:val="16"/>
          <w:szCs w:val="20"/>
        </w:rPr>
        <w:t xml:space="preserve"> kazanması</w:t>
      </w:r>
      <w:r w:rsidRPr="00DA25F4">
        <w:rPr>
          <w:rFonts w:ascii="Arial" w:hAnsi="Arial" w:cs="Arial"/>
          <w:b/>
          <w:sz w:val="16"/>
          <w:szCs w:val="20"/>
        </w:rPr>
        <w:tab/>
        <w:t>değer kaybetmesi</w:t>
      </w:r>
      <w:r w:rsidRPr="00DA25F4">
        <w:rPr>
          <w:rFonts w:ascii="Arial" w:hAnsi="Arial" w:cs="Arial"/>
          <w:b/>
          <w:sz w:val="16"/>
          <w:szCs w:val="20"/>
        </w:rPr>
        <w:tab/>
        <w:t>değer kazanması</w:t>
      </w:r>
      <w:r w:rsidRPr="00DA25F4">
        <w:rPr>
          <w:rFonts w:ascii="Arial" w:hAnsi="Arial" w:cs="Arial"/>
          <w:b/>
          <w:sz w:val="16"/>
          <w:szCs w:val="20"/>
        </w:rPr>
        <w:tab/>
        <w:t>değer kaybetmesi</w:t>
      </w:r>
    </w:p>
    <w:p w:rsidR="009E72C7" w:rsidRPr="00DA25F4" w:rsidRDefault="009E72C7" w:rsidP="009E72C7">
      <w:pPr>
        <w:tabs>
          <w:tab w:val="right" w:pos="4500"/>
          <w:tab w:val="right" w:pos="5940"/>
          <w:tab w:val="right" w:pos="7200"/>
          <w:tab w:val="right" w:pos="8640"/>
        </w:tabs>
        <w:rPr>
          <w:rFonts w:ascii="Arial" w:hAnsi="Arial" w:cs="Arial"/>
          <w:sz w:val="16"/>
          <w:szCs w:val="20"/>
        </w:rPr>
      </w:pPr>
    </w:p>
    <w:p w:rsidR="009E72C7" w:rsidRPr="00DA25F4" w:rsidRDefault="009E72C7" w:rsidP="009E72C7">
      <w:pPr>
        <w:tabs>
          <w:tab w:val="decimal" w:pos="4820"/>
          <w:tab w:val="decimal" w:pos="6237"/>
          <w:tab w:val="decimal" w:pos="7655"/>
          <w:tab w:val="decimal" w:pos="9071"/>
        </w:tabs>
        <w:ind w:right="9"/>
        <w:rPr>
          <w:rFonts w:ascii="Arial" w:hAnsi="Arial" w:cs="Arial"/>
          <w:b/>
          <w:bCs/>
          <w:sz w:val="16"/>
          <w:szCs w:val="20"/>
        </w:rPr>
      </w:pPr>
      <w:bookmarkStart w:id="101" w:name="RANGE!B51"/>
      <w:r w:rsidRPr="00DA25F4">
        <w:rPr>
          <w:rFonts w:ascii="Arial" w:hAnsi="Arial" w:cs="Arial"/>
          <w:b/>
          <w:bCs/>
          <w:sz w:val="16"/>
          <w:szCs w:val="20"/>
        </w:rPr>
        <w:t xml:space="preserve">ABD Doları’nın TL karşısında %10 </w:t>
      </w:r>
    </w:p>
    <w:p w:rsidR="009E72C7" w:rsidRPr="00DA25F4" w:rsidRDefault="009E72C7" w:rsidP="009E72C7">
      <w:pPr>
        <w:tabs>
          <w:tab w:val="decimal" w:pos="4820"/>
          <w:tab w:val="decimal" w:pos="6237"/>
          <w:tab w:val="decimal" w:pos="7655"/>
          <w:tab w:val="decimal" w:pos="9071"/>
        </w:tabs>
        <w:ind w:right="9"/>
        <w:rPr>
          <w:rFonts w:ascii="Arial" w:hAnsi="Arial" w:cs="Arial"/>
          <w:b/>
          <w:bCs/>
          <w:sz w:val="16"/>
          <w:szCs w:val="20"/>
        </w:rPr>
      </w:pPr>
      <w:r w:rsidRPr="00DA25F4">
        <w:rPr>
          <w:rFonts w:ascii="Arial" w:hAnsi="Arial" w:cs="Arial"/>
          <w:b/>
          <w:bCs/>
          <w:sz w:val="16"/>
          <w:szCs w:val="20"/>
        </w:rPr>
        <w:t xml:space="preserve">   </w:t>
      </w:r>
      <w:proofErr w:type="gramStart"/>
      <w:r w:rsidRPr="00DA25F4">
        <w:rPr>
          <w:rFonts w:ascii="Arial" w:hAnsi="Arial" w:cs="Arial"/>
          <w:b/>
          <w:bCs/>
          <w:sz w:val="16"/>
          <w:szCs w:val="20"/>
        </w:rPr>
        <w:t>değerlenmesi</w:t>
      </w:r>
      <w:proofErr w:type="gramEnd"/>
      <w:r w:rsidRPr="00DA25F4">
        <w:rPr>
          <w:rFonts w:ascii="Arial" w:hAnsi="Arial" w:cs="Arial"/>
          <w:b/>
          <w:bCs/>
          <w:sz w:val="16"/>
          <w:szCs w:val="20"/>
        </w:rPr>
        <w:t xml:space="preserve">/değer </w:t>
      </w:r>
      <w:bookmarkEnd w:id="101"/>
      <w:r w:rsidRPr="00DA25F4">
        <w:rPr>
          <w:rFonts w:ascii="Arial" w:hAnsi="Arial" w:cs="Arial"/>
          <w:b/>
          <w:bCs/>
          <w:sz w:val="16"/>
          <w:szCs w:val="20"/>
        </w:rPr>
        <w:t>kaybetmesi halinde</w:t>
      </w:r>
    </w:p>
    <w:p w:rsidR="009E72C7" w:rsidRPr="00DA25F4" w:rsidRDefault="009E72C7" w:rsidP="009E72C7">
      <w:pPr>
        <w:tabs>
          <w:tab w:val="left" w:pos="284"/>
          <w:tab w:val="decimal" w:pos="4820"/>
          <w:tab w:val="decimal" w:pos="6237"/>
          <w:tab w:val="decimal" w:pos="7655"/>
          <w:tab w:val="decimal" w:pos="9071"/>
        </w:tabs>
        <w:ind w:left="284" w:right="9" w:hanging="284"/>
        <w:rPr>
          <w:rFonts w:ascii="Arial" w:hAnsi="Arial" w:cs="Arial"/>
          <w:sz w:val="16"/>
          <w:szCs w:val="20"/>
        </w:rPr>
      </w:pPr>
    </w:p>
    <w:p w:rsidR="009E72C7" w:rsidRPr="00DA25F4" w:rsidRDefault="009E72C7" w:rsidP="009E72C7">
      <w:pPr>
        <w:tabs>
          <w:tab w:val="left" w:pos="284"/>
          <w:tab w:val="right" w:pos="4820"/>
          <w:tab w:val="right" w:pos="6237"/>
          <w:tab w:val="decimal" w:pos="9071"/>
        </w:tabs>
        <w:ind w:left="284" w:right="9" w:hanging="284"/>
        <w:rPr>
          <w:rFonts w:ascii="Arial" w:hAnsi="Arial" w:cs="Arial"/>
          <w:sz w:val="16"/>
          <w:szCs w:val="20"/>
        </w:rPr>
      </w:pPr>
      <w:r w:rsidRPr="00DA25F4">
        <w:rPr>
          <w:rFonts w:ascii="Arial" w:hAnsi="Arial" w:cs="Arial"/>
          <w:sz w:val="16"/>
          <w:szCs w:val="20"/>
        </w:rPr>
        <w:t>1.</w:t>
      </w:r>
      <w:r w:rsidRPr="00DA25F4">
        <w:rPr>
          <w:rFonts w:ascii="Arial" w:hAnsi="Arial" w:cs="Arial"/>
          <w:sz w:val="16"/>
          <w:szCs w:val="20"/>
        </w:rPr>
        <w:tab/>
        <w:t>ABD Doları net varlık sebebi ile</w:t>
      </w:r>
    </w:p>
    <w:p w:rsidR="009E72C7" w:rsidRPr="00DA25F4" w:rsidRDefault="009E72C7" w:rsidP="009E72C7">
      <w:pPr>
        <w:tabs>
          <w:tab w:val="right" w:pos="4820"/>
          <w:tab w:val="right" w:pos="6237"/>
          <w:tab w:val="right" w:pos="7655"/>
          <w:tab w:val="decimal" w:pos="9071"/>
        </w:tabs>
        <w:ind w:left="284" w:right="9"/>
        <w:rPr>
          <w:rFonts w:ascii="Arial" w:hAnsi="Arial" w:cs="Arial"/>
          <w:sz w:val="16"/>
          <w:szCs w:val="20"/>
        </w:rPr>
      </w:pPr>
      <w:r w:rsidRPr="00DA25F4">
        <w:rPr>
          <w:rFonts w:ascii="Arial" w:hAnsi="Arial" w:cs="Arial"/>
          <w:sz w:val="16"/>
          <w:szCs w:val="20"/>
        </w:rPr>
        <w:t xml:space="preserve">    </w:t>
      </w:r>
      <w:proofErr w:type="gramStart"/>
      <w:r w:rsidRPr="00DA25F4">
        <w:rPr>
          <w:rFonts w:ascii="Arial" w:hAnsi="Arial" w:cs="Arial"/>
          <w:sz w:val="16"/>
          <w:szCs w:val="20"/>
        </w:rPr>
        <w:t>oluşan</w:t>
      </w:r>
      <w:proofErr w:type="gramEnd"/>
      <w:r w:rsidRPr="00DA25F4">
        <w:rPr>
          <w:rFonts w:ascii="Arial" w:hAnsi="Arial" w:cs="Arial"/>
          <w:sz w:val="16"/>
          <w:szCs w:val="20"/>
        </w:rPr>
        <w:t xml:space="preserve"> kar/(zarar)</w:t>
      </w:r>
      <w:r w:rsidRPr="00DA25F4">
        <w:rPr>
          <w:rFonts w:ascii="Arial" w:hAnsi="Arial" w:cs="Arial"/>
          <w:sz w:val="16"/>
          <w:szCs w:val="20"/>
        </w:rPr>
        <w:tab/>
        <w:t xml:space="preserve">(1.725.368) </w:t>
      </w:r>
      <w:r w:rsidRPr="00DA25F4">
        <w:rPr>
          <w:rFonts w:ascii="Arial" w:hAnsi="Arial" w:cs="Arial"/>
          <w:sz w:val="16"/>
          <w:szCs w:val="20"/>
        </w:rPr>
        <w:tab/>
        <w:t>1.725.368</w:t>
      </w:r>
      <w:r w:rsidRPr="00DA25F4">
        <w:rPr>
          <w:rFonts w:ascii="Arial" w:hAnsi="Arial" w:cs="Arial"/>
          <w:sz w:val="16"/>
          <w:szCs w:val="20"/>
        </w:rPr>
        <w:tab/>
        <w:t xml:space="preserve"> (1.725.368)</w:t>
      </w:r>
      <w:r w:rsidRPr="00DA25F4">
        <w:rPr>
          <w:rFonts w:ascii="Arial" w:hAnsi="Arial" w:cs="Arial"/>
          <w:sz w:val="16"/>
          <w:szCs w:val="20"/>
        </w:rPr>
        <w:tab/>
        <w:t xml:space="preserve"> 1.725.368</w:t>
      </w:r>
    </w:p>
    <w:p w:rsidR="009E72C7" w:rsidRPr="00DA25F4" w:rsidRDefault="009E72C7" w:rsidP="009E72C7">
      <w:pPr>
        <w:tabs>
          <w:tab w:val="left" w:pos="284"/>
          <w:tab w:val="right" w:pos="4820"/>
          <w:tab w:val="right" w:pos="6237"/>
          <w:tab w:val="right" w:pos="7655"/>
          <w:tab w:val="decimal" w:pos="9071"/>
        </w:tabs>
        <w:ind w:left="284" w:right="9" w:hanging="284"/>
        <w:rPr>
          <w:rFonts w:ascii="Arial" w:hAnsi="Arial" w:cs="Arial"/>
          <w:sz w:val="16"/>
          <w:szCs w:val="20"/>
        </w:rPr>
      </w:pPr>
      <w:r w:rsidRPr="00DA25F4">
        <w:rPr>
          <w:rFonts w:ascii="Arial" w:hAnsi="Arial" w:cs="Arial"/>
          <w:sz w:val="16"/>
          <w:szCs w:val="20"/>
        </w:rPr>
        <w:t>2.</w:t>
      </w:r>
      <w:r w:rsidRPr="00DA25F4">
        <w:rPr>
          <w:rFonts w:ascii="Arial" w:hAnsi="Arial" w:cs="Arial"/>
          <w:sz w:val="16"/>
          <w:szCs w:val="20"/>
        </w:rPr>
        <w:tab/>
        <w:t>ABD Doları riskinden korunan kısım (-)</w:t>
      </w:r>
      <w:r w:rsidRPr="00DA25F4">
        <w:rPr>
          <w:rFonts w:ascii="Arial" w:hAnsi="Arial" w:cs="Arial"/>
          <w:sz w:val="16"/>
          <w:szCs w:val="20"/>
        </w:rPr>
        <w:tab/>
        <w:t xml:space="preserve">-      </w:t>
      </w:r>
      <w:r w:rsidRPr="00DA25F4">
        <w:rPr>
          <w:rFonts w:ascii="Arial" w:hAnsi="Arial" w:cs="Arial"/>
          <w:sz w:val="16"/>
          <w:szCs w:val="20"/>
        </w:rPr>
        <w:tab/>
        <w:t>-</w:t>
      </w:r>
      <w:r w:rsidRPr="00DA25F4">
        <w:rPr>
          <w:rFonts w:ascii="Arial" w:hAnsi="Arial" w:cs="Arial"/>
          <w:sz w:val="16"/>
          <w:szCs w:val="20"/>
        </w:rPr>
        <w:tab/>
        <w:t>-</w:t>
      </w:r>
      <w:r w:rsidRPr="00DA25F4">
        <w:rPr>
          <w:rFonts w:ascii="Arial" w:hAnsi="Arial" w:cs="Arial"/>
          <w:sz w:val="16"/>
          <w:szCs w:val="20"/>
        </w:rPr>
        <w:tab/>
        <w:t>-</w:t>
      </w:r>
    </w:p>
    <w:p w:rsidR="009E72C7" w:rsidRPr="00DA25F4" w:rsidRDefault="009E72C7" w:rsidP="009E72C7">
      <w:pPr>
        <w:tabs>
          <w:tab w:val="left" w:pos="284"/>
          <w:tab w:val="right" w:pos="4820"/>
          <w:tab w:val="right" w:pos="6237"/>
          <w:tab w:val="right" w:pos="7655"/>
          <w:tab w:val="decimal" w:pos="9071"/>
        </w:tabs>
        <w:ind w:left="284" w:right="9" w:hanging="284"/>
        <w:rPr>
          <w:rFonts w:ascii="Arial" w:hAnsi="Arial" w:cs="Arial"/>
          <w:b/>
          <w:sz w:val="16"/>
          <w:szCs w:val="20"/>
        </w:rPr>
      </w:pPr>
      <w:r w:rsidRPr="00DA25F4">
        <w:rPr>
          <w:rFonts w:ascii="Arial" w:hAnsi="Arial" w:cs="Arial"/>
          <w:b/>
          <w:bCs/>
          <w:sz w:val="16"/>
          <w:szCs w:val="20"/>
        </w:rPr>
        <w:t>3.</w:t>
      </w:r>
      <w:r w:rsidRPr="00DA25F4">
        <w:rPr>
          <w:rFonts w:ascii="Arial" w:hAnsi="Arial" w:cs="Arial"/>
          <w:b/>
          <w:bCs/>
          <w:sz w:val="16"/>
          <w:szCs w:val="20"/>
        </w:rPr>
        <w:tab/>
        <w:t>ABD Doları net etki (1+2)</w:t>
      </w:r>
      <w:r w:rsidRPr="00DA25F4">
        <w:rPr>
          <w:rFonts w:ascii="Arial" w:hAnsi="Arial" w:cs="Arial"/>
          <w:b/>
          <w:bCs/>
          <w:sz w:val="16"/>
          <w:szCs w:val="20"/>
        </w:rPr>
        <w:tab/>
        <w:t xml:space="preserve">(1.725.368) </w:t>
      </w:r>
      <w:r w:rsidRPr="00DA25F4">
        <w:rPr>
          <w:rFonts w:ascii="Arial" w:hAnsi="Arial" w:cs="Arial"/>
          <w:b/>
          <w:bCs/>
          <w:sz w:val="16"/>
          <w:szCs w:val="20"/>
        </w:rPr>
        <w:tab/>
        <w:t xml:space="preserve">   1.725.368 </w:t>
      </w:r>
      <w:r w:rsidRPr="00DA25F4">
        <w:rPr>
          <w:rFonts w:ascii="Arial" w:hAnsi="Arial" w:cs="Arial"/>
          <w:b/>
          <w:bCs/>
          <w:sz w:val="16"/>
          <w:szCs w:val="20"/>
        </w:rPr>
        <w:tab/>
        <w:t xml:space="preserve">(1.725.368)   </w:t>
      </w:r>
      <w:r w:rsidRPr="00DA25F4">
        <w:rPr>
          <w:rFonts w:ascii="Arial" w:hAnsi="Arial" w:cs="Arial"/>
          <w:b/>
          <w:bCs/>
          <w:sz w:val="16"/>
          <w:szCs w:val="20"/>
        </w:rPr>
        <w:tab/>
        <w:t>1.725.368</w:t>
      </w:r>
    </w:p>
    <w:p w:rsidR="009E72C7" w:rsidRPr="00DA25F4" w:rsidRDefault="009E72C7" w:rsidP="009E72C7">
      <w:pPr>
        <w:tabs>
          <w:tab w:val="right" w:pos="4820"/>
          <w:tab w:val="right" w:pos="6237"/>
          <w:tab w:val="decimal" w:pos="9071"/>
        </w:tabs>
        <w:ind w:right="9"/>
        <w:rPr>
          <w:rFonts w:ascii="Arial" w:hAnsi="Arial" w:cs="Arial"/>
          <w:b/>
          <w:bCs/>
          <w:sz w:val="16"/>
          <w:szCs w:val="20"/>
        </w:rPr>
      </w:pPr>
    </w:p>
    <w:p w:rsidR="009E72C7" w:rsidRPr="00DA25F4" w:rsidRDefault="009E72C7" w:rsidP="009E72C7">
      <w:pPr>
        <w:tabs>
          <w:tab w:val="right" w:pos="4820"/>
          <w:tab w:val="right" w:pos="6237"/>
          <w:tab w:val="decimal" w:pos="9071"/>
        </w:tabs>
        <w:ind w:right="9"/>
        <w:rPr>
          <w:rFonts w:ascii="Arial" w:hAnsi="Arial" w:cs="Arial"/>
          <w:b/>
          <w:bCs/>
          <w:sz w:val="16"/>
          <w:szCs w:val="20"/>
        </w:rPr>
      </w:pPr>
      <w:r w:rsidRPr="00DA25F4">
        <w:rPr>
          <w:rFonts w:ascii="Arial" w:hAnsi="Arial" w:cs="Arial"/>
          <w:b/>
          <w:bCs/>
          <w:sz w:val="16"/>
          <w:szCs w:val="20"/>
        </w:rPr>
        <w:t xml:space="preserve">Euro’nun TL karşısında %10 </w:t>
      </w:r>
    </w:p>
    <w:p w:rsidR="009E72C7" w:rsidRPr="00DA25F4" w:rsidRDefault="009E72C7" w:rsidP="009E72C7">
      <w:pPr>
        <w:tabs>
          <w:tab w:val="right" w:pos="4820"/>
          <w:tab w:val="right" w:pos="6237"/>
          <w:tab w:val="decimal" w:pos="9071"/>
        </w:tabs>
        <w:ind w:right="9"/>
        <w:rPr>
          <w:rFonts w:ascii="Arial" w:hAnsi="Arial" w:cs="Arial"/>
          <w:b/>
          <w:bCs/>
          <w:sz w:val="16"/>
          <w:szCs w:val="20"/>
        </w:rPr>
      </w:pPr>
      <w:r w:rsidRPr="00DA25F4">
        <w:rPr>
          <w:rFonts w:ascii="Arial" w:hAnsi="Arial" w:cs="Arial"/>
          <w:b/>
          <w:bCs/>
          <w:sz w:val="16"/>
          <w:szCs w:val="20"/>
        </w:rPr>
        <w:t xml:space="preserve">    </w:t>
      </w:r>
      <w:proofErr w:type="gramStart"/>
      <w:r w:rsidRPr="00DA25F4">
        <w:rPr>
          <w:rFonts w:ascii="Arial" w:hAnsi="Arial" w:cs="Arial"/>
          <w:b/>
          <w:bCs/>
          <w:sz w:val="16"/>
          <w:szCs w:val="20"/>
        </w:rPr>
        <w:t>değerlenmesi</w:t>
      </w:r>
      <w:proofErr w:type="gramEnd"/>
      <w:r w:rsidRPr="00DA25F4">
        <w:rPr>
          <w:rFonts w:ascii="Arial" w:hAnsi="Arial" w:cs="Arial"/>
          <w:b/>
          <w:bCs/>
          <w:sz w:val="16"/>
          <w:szCs w:val="20"/>
        </w:rPr>
        <w:t>/değer kaybetmesi halinde</w:t>
      </w:r>
    </w:p>
    <w:p w:rsidR="009E72C7" w:rsidRPr="00DA25F4" w:rsidRDefault="009E72C7" w:rsidP="009E72C7">
      <w:pPr>
        <w:tabs>
          <w:tab w:val="right" w:pos="4820"/>
          <w:tab w:val="right" w:pos="6237"/>
          <w:tab w:val="decimal" w:pos="9071"/>
        </w:tabs>
        <w:ind w:right="9"/>
        <w:rPr>
          <w:rFonts w:ascii="Arial" w:hAnsi="Arial" w:cs="Arial"/>
          <w:b/>
          <w:bCs/>
          <w:sz w:val="16"/>
          <w:szCs w:val="20"/>
        </w:rPr>
      </w:pPr>
    </w:p>
    <w:p w:rsidR="009E72C7" w:rsidRPr="00DA25F4" w:rsidRDefault="009E72C7" w:rsidP="009E72C7">
      <w:pPr>
        <w:tabs>
          <w:tab w:val="left" w:pos="284"/>
          <w:tab w:val="right" w:pos="4820"/>
          <w:tab w:val="right" w:pos="6237"/>
          <w:tab w:val="right" w:pos="7655"/>
          <w:tab w:val="right" w:pos="9071"/>
        </w:tabs>
        <w:ind w:left="284" w:right="9" w:hanging="284"/>
        <w:rPr>
          <w:rFonts w:ascii="Arial" w:hAnsi="Arial" w:cs="Arial"/>
          <w:sz w:val="16"/>
          <w:szCs w:val="20"/>
        </w:rPr>
      </w:pPr>
      <w:r w:rsidRPr="00DA25F4">
        <w:rPr>
          <w:rFonts w:ascii="Arial" w:hAnsi="Arial" w:cs="Arial"/>
          <w:sz w:val="16"/>
          <w:szCs w:val="20"/>
        </w:rPr>
        <w:t>4.</w:t>
      </w:r>
      <w:r w:rsidRPr="00DA25F4">
        <w:rPr>
          <w:rFonts w:ascii="Arial" w:hAnsi="Arial" w:cs="Arial"/>
          <w:sz w:val="16"/>
          <w:szCs w:val="20"/>
        </w:rPr>
        <w:tab/>
        <w:t xml:space="preserve">Euro net varlık sebebi ile oluşan kar/(zarar)   </w:t>
      </w:r>
      <w:r w:rsidRPr="00DA25F4">
        <w:rPr>
          <w:rFonts w:ascii="Arial" w:hAnsi="Arial" w:cs="Arial"/>
          <w:sz w:val="16"/>
          <w:szCs w:val="20"/>
        </w:rPr>
        <w:tab/>
        <w:t>6</w:t>
      </w:r>
      <w:r w:rsidRPr="00DA25F4">
        <w:rPr>
          <w:rFonts w:ascii="Arial" w:hAnsi="Arial" w:cs="Arial"/>
          <w:sz w:val="16"/>
          <w:szCs w:val="20"/>
        </w:rPr>
        <w:tab/>
        <w:t>(6)</w:t>
      </w:r>
      <w:r w:rsidRPr="00DA25F4">
        <w:rPr>
          <w:rFonts w:ascii="Arial" w:hAnsi="Arial" w:cs="Arial"/>
          <w:sz w:val="16"/>
          <w:szCs w:val="20"/>
        </w:rPr>
        <w:tab/>
        <w:t xml:space="preserve"> 6</w:t>
      </w:r>
      <w:r w:rsidRPr="00DA25F4">
        <w:rPr>
          <w:rFonts w:ascii="Arial" w:hAnsi="Arial" w:cs="Arial"/>
          <w:sz w:val="16"/>
          <w:szCs w:val="20"/>
        </w:rPr>
        <w:tab/>
        <w:t>(6)</w:t>
      </w:r>
    </w:p>
    <w:p w:rsidR="009E72C7" w:rsidRPr="00DA25F4" w:rsidRDefault="009E72C7" w:rsidP="009E72C7">
      <w:pPr>
        <w:tabs>
          <w:tab w:val="left" w:pos="284"/>
          <w:tab w:val="right" w:pos="4820"/>
          <w:tab w:val="right" w:pos="6237"/>
          <w:tab w:val="right" w:pos="7655"/>
          <w:tab w:val="decimal" w:pos="9071"/>
        </w:tabs>
        <w:ind w:left="284" w:right="9" w:hanging="284"/>
        <w:rPr>
          <w:rFonts w:ascii="Arial" w:hAnsi="Arial" w:cs="Arial"/>
          <w:sz w:val="16"/>
          <w:szCs w:val="20"/>
        </w:rPr>
      </w:pPr>
      <w:r w:rsidRPr="00DA25F4">
        <w:rPr>
          <w:rFonts w:ascii="Arial" w:hAnsi="Arial" w:cs="Arial"/>
          <w:sz w:val="16"/>
          <w:szCs w:val="20"/>
        </w:rPr>
        <w:t>5.</w:t>
      </w:r>
      <w:r w:rsidRPr="00DA25F4">
        <w:rPr>
          <w:rFonts w:ascii="Arial" w:hAnsi="Arial" w:cs="Arial"/>
          <w:sz w:val="16"/>
          <w:szCs w:val="20"/>
        </w:rPr>
        <w:tab/>
        <w:t xml:space="preserve">Euro riskinden korunan kısım </w:t>
      </w:r>
      <w:r w:rsidRPr="00DA25F4">
        <w:rPr>
          <w:rFonts w:ascii="Arial" w:hAnsi="Arial" w:cs="Arial"/>
          <w:sz w:val="16"/>
          <w:szCs w:val="20"/>
        </w:rPr>
        <w:tab/>
        <w:t>-</w:t>
      </w:r>
      <w:r w:rsidRPr="00DA25F4">
        <w:rPr>
          <w:rFonts w:ascii="Arial" w:hAnsi="Arial" w:cs="Arial"/>
          <w:sz w:val="16"/>
          <w:szCs w:val="20"/>
        </w:rPr>
        <w:tab/>
        <w:t>-</w:t>
      </w:r>
      <w:r w:rsidRPr="00DA25F4">
        <w:rPr>
          <w:rFonts w:ascii="Arial" w:hAnsi="Arial" w:cs="Arial"/>
          <w:sz w:val="16"/>
          <w:szCs w:val="20"/>
        </w:rPr>
        <w:tab/>
        <w:t>-</w:t>
      </w:r>
      <w:r w:rsidRPr="00DA25F4">
        <w:rPr>
          <w:rFonts w:ascii="Arial" w:hAnsi="Arial" w:cs="Arial"/>
          <w:sz w:val="16"/>
          <w:szCs w:val="20"/>
        </w:rPr>
        <w:tab/>
        <w:t>-</w:t>
      </w:r>
    </w:p>
    <w:p w:rsidR="009E72C7" w:rsidRPr="00DA25F4" w:rsidRDefault="009E72C7" w:rsidP="009E72C7">
      <w:pPr>
        <w:pBdr>
          <w:bottom w:val="single" w:sz="4" w:space="1" w:color="auto"/>
        </w:pBdr>
        <w:tabs>
          <w:tab w:val="left" w:pos="284"/>
          <w:tab w:val="right" w:pos="4820"/>
          <w:tab w:val="right" w:pos="6237"/>
          <w:tab w:val="right" w:pos="7655"/>
          <w:tab w:val="decimal" w:pos="9071"/>
        </w:tabs>
        <w:ind w:left="284" w:right="9" w:hanging="284"/>
        <w:rPr>
          <w:rFonts w:ascii="Arial" w:hAnsi="Arial" w:cs="Arial"/>
          <w:b/>
          <w:sz w:val="16"/>
          <w:szCs w:val="20"/>
        </w:rPr>
      </w:pPr>
      <w:r w:rsidRPr="00DA25F4">
        <w:rPr>
          <w:rFonts w:ascii="Arial" w:hAnsi="Arial" w:cs="Arial"/>
          <w:b/>
          <w:bCs/>
          <w:sz w:val="16"/>
          <w:szCs w:val="20"/>
        </w:rPr>
        <w:t xml:space="preserve"> 6.</w:t>
      </w:r>
      <w:r w:rsidRPr="00DA25F4">
        <w:rPr>
          <w:rFonts w:ascii="Arial" w:hAnsi="Arial" w:cs="Arial"/>
          <w:b/>
          <w:bCs/>
          <w:sz w:val="16"/>
          <w:szCs w:val="20"/>
        </w:rPr>
        <w:tab/>
        <w:t xml:space="preserve">Euro net etki (4+5)     </w:t>
      </w:r>
      <w:r w:rsidRPr="00DA25F4">
        <w:rPr>
          <w:rFonts w:ascii="Arial" w:hAnsi="Arial" w:cs="Arial"/>
          <w:b/>
          <w:bCs/>
          <w:sz w:val="16"/>
          <w:szCs w:val="20"/>
        </w:rPr>
        <w:tab/>
        <w:t>6</w:t>
      </w:r>
      <w:r w:rsidRPr="00DA25F4">
        <w:rPr>
          <w:rFonts w:ascii="Arial" w:hAnsi="Arial" w:cs="Arial"/>
          <w:b/>
          <w:bCs/>
          <w:sz w:val="16"/>
          <w:szCs w:val="20"/>
        </w:rPr>
        <w:tab/>
        <w:t>(6)</w:t>
      </w:r>
      <w:r w:rsidRPr="00DA25F4">
        <w:rPr>
          <w:rFonts w:ascii="Arial" w:hAnsi="Arial" w:cs="Arial"/>
          <w:b/>
          <w:bCs/>
          <w:sz w:val="16"/>
          <w:szCs w:val="20"/>
        </w:rPr>
        <w:tab/>
        <w:t>6</w:t>
      </w:r>
      <w:r w:rsidRPr="00DA25F4">
        <w:rPr>
          <w:rFonts w:ascii="Arial" w:hAnsi="Arial" w:cs="Arial"/>
          <w:b/>
          <w:bCs/>
          <w:sz w:val="16"/>
          <w:szCs w:val="20"/>
        </w:rPr>
        <w:tab/>
        <w:t>(6)</w:t>
      </w:r>
    </w:p>
    <w:p w:rsidR="009E72C7" w:rsidRPr="00DA25F4" w:rsidRDefault="009E72C7" w:rsidP="009E72C7">
      <w:pPr>
        <w:pBdr>
          <w:bottom w:val="single" w:sz="12" w:space="1" w:color="auto"/>
        </w:pBdr>
        <w:tabs>
          <w:tab w:val="right" w:pos="4820"/>
          <w:tab w:val="right" w:pos="6237"/>
          <w:tab w:val="decimal" w:pos="9071"/>
        </w:tabs>
        <w:ind w:right="9"/>
        <w:rPr>
          <w:rFonts w:ascii="Arial" w:hAnsi="Arial" w:cs="Arial"/>
          <w:b/>
          <w:bCs/>
          <w:sz w:val="16"/>
          <w:szCs w:val="20"/>
        </w:rPr>
      </w:pPr>
    </w:p>
    <w:p w:rsidR="009E72C7" w:rsidRPr="00DA25F4" w:rsidRDefault="009E72C7" w:rsidP="009E72C7">
      <w:pPr>
        <w:pBdr>
          <w:bottom w:val="single" w:sz="12" w:space="1" w:color="auto"/>
        </w:pBdr>
        <w:tabs>
          <w:tab w:val="right" w:pos="4820"/>
          <w:tab w:val="right" w:pos="6237"/>
          <w:tab w:val="left" w:pos="7575"/>
          <w:tab w:val="decimal" w:pos="9071"/>
        </w:tabs>
        <w:ind w:right="9"/>
        <w:rPr>
          <w:rFonts w:ascii="Arial" w:hAnsi="Arial" w:cs="Arial"/>
          <w:sz w:val="16"/>
          <w:szCs w:val="20"/>
        </w:rPr>
      </w:pPr>
      <w:r w:rsidRPr="00DA25F4">
        <w:rPr>
          <w:rFonts w:ascii="Arial" w:hAnsi="Arial" w:cs="Arial"/>
          <w:b/>
          <w:bCs/>
          <w:sz w:val="16"/>
          <w:szCs w:val="20"/>
        </w:rPr>
        <w:t>Toplam (3+6)</w:t>
      </w:r>
      <w:r w:rsidRPr="00DA25F4">
        <w:rPr>
          <w:rFonts w:ascii="Arial" w:hAnsi="Arial" w:cs="Arial"/>
          <w:b/>
          <w:bCs/>
          <w:sz w:val="16"/>
          <w:szCs w:val="20"/>
        </w:rPr>
        <w:tab/>
        <w:t>(1.725.362)</w:t>
      </w:r>
      <w:r w:rsidRPr="00DA25F4">
        <w:rPr>
          <w:rFonts w:ascii="Arial" w:hAnsi="Arial" w:cs="Arial"/>
          <w:b/>
          <w:bCs/>
          <w:sz w:val="16"/>
          <w:szCs w:val="20"/>
        </w:rPr>
        <w:tab/>
        <w:t>1.725.362</w:t>
      </w:r>
      <w:r w:rsidRPr="00DA25F4">
        <w:rPr>
          <w:rFonts w:ascii="Arial" w:hAnsi="Arial" w:cs="Arial"/>
          <w:b/>
          <w:bCs/>
          <w:sz w:val="16"/>
          <w:szCs w:val="20"/>
        </w:rPr>
        <w:tab/>
        <w:t>(1.725.362)</w:t>
      </w:r>
      <w:r w:rsidRPr="00DA25F4">
        <w:rPr>
          <w:rFonts w:ascii="Arial" w:hAnsi="Arial" w:cs="Arial"/>
          <w:b/>
          <w:bCs/>
          <w:sz w:val="16"/>
          <w:szCs w:val="20"/>
        </w:rPr>
        <w:tab/>
        <w:t>1.725.362</w:t>
      </w:r>
    </w:p>
    <w:p w:rsidR="008028FC" w:rsidRPr="00DA25F4" w:rsidRDefault="008028FC" w:rsidP="00520105">
      <w:pPr>
        <w:pStyle w:val="Body"/>
        <w:keepLines w:val="0"/>
        <w:widowControl w:val="0"/>
        <w:spacing w:after="0" w:line="240" w:lineRule="auto"/>
        <w:outlineLvl w:val="0"/>
        <w:rPr>
          <w:rFonts w:ascii="Arial" w:hAnsi="Arial" w:cs="Arial"/>
          <w:b/>
          <w:bCs/>
          <w:sz w:val="20"/>
          <w:lang w:val="tr-TR"/>
        </w:rPr>
      </w:pPr>
    </w:p>
    <w:p w:rsidR="009D70DB" w:rsidRPr="00DA25F4" w:rsidRDefault="009D70DB" w:rsidP="00520105">
      <w:pPr>
        <w:pStyle w:val="Body"/>
        <w:keepLines w:val="0"/>
        <w:widowControl w:val="0"/>
        <w:spacing w:after="0" w:line="240" w:lineRule="auto"/>
        <w:outlineLvl w:val="0"/>
        <w:rPr>
          <w:rFonts w:ascii="Arial" w:hAnsi="Arial" w:cs="Arial"/>
          <w:b/>
          <w:bCs/>
          <w:sz w:val="20"/>
          <w:lang w:val="tr-TR"/>
        </w:rPr>
      </w:pPr>
    </w:p>
    <w:p w:rsidR="009E68F2" w:rsidRPr="00DA25F4" w:rsidRDefault="00C45518" w:rsidP="009E68F2">
      <w:pPr>
        <w:widowControl w:val="0"/>
        <w:jc w:val="both"/>
        <w:rPr>
          <w:rFonts w:ascii="Arial" w:hAnsi="Arial" w:cs="Arial"/>
          <w:b/>
          <w:bCs/>
          <w:sz w:val="20"/>
          <w:szCs w:val="20"/>
        </w:rPr>
      </w:pPr>
      <w:r w:rsidRPr="00DA25F4">
        <w:rPr>
          <w:rFonts w:ascii="Arial" w:hAnsi="Arial" w:cs="Arial"/>
          <w:b/>
          <w:bCs/>
          <w:sz w:val="20"/>
          <w:szCs w:val="20"/>
        </w:rPr>
        <w:t>1</w:t>
      </w:r>
      <w:r w:rsidR="00892458" w:rsidRPr="00DA25F4">
        <w:rPr>
          <w:rFonts w:ascii="Arial" w:hAnsi="Arial" w:cs="Arial"/>
          <w:b/>
          <w:bCs/>
          <w:sz w:val="20"/>
          <w:szCs w:val="20"/>
        </w:rPr>
        <w:t>4</w:t>
      </w:r>
      <w:r w:rsidR="009E68F2" w:rsidRPr="00DA25F4">
        <w:rPr>
          <w:rFonts w:ascii="Arial" w:hAnsi="Arial" w:cs="Arial"/>
          <w:b/>
          <w:bCs/>
          <w:sz w:val="20"/>
          <w:szCs w:val="20"/>
        </w:rPr>
        <w:t xml:space="preserve">. </w:t>
      </w:r>
      <w:r w:rsidR="009E68F2" w:rsidRPr="00DA25F4">
        <w:rPr>
          <w:rFonts w:ascii="Arial" w:hAnsi="Arial" w:cs="Arial"/>
          <w:b/>
          <w:bCs/>
          <w:sz w:val="20"/>
          <w:szCs w:val="20"/>
        </w:rPr>
        <w:tab/>
        <w:t>BİLANÇO TARİHİNDEN SONRAKİ OLAYLAR</w:t>
      </w:r>
    </w:p>
    <w:p w:rsidR="009E68F2" w:rsidRPr="00DA25F4" w:rsidRDefault="009E68F2" w:rsidP="009E68F2">
      <w:pPr>
        <w:widowControl w:val="0"/>
        <w:jc w:val="both"/>
        <w:outlineLvl w:val="0"/>
        <w:rPr>
          <w:rFonts w:ascii="Arial" w:hAnsi="Arial" w:cs="Arial"/>
          <w:sz w:val="20"/>
          <w:szCs w:val="20"/>
        </w:rPr>
      </w:pPr>
    </w:p>
    <w:p w:rsidR="009E68F2" w:rsidRPr="00DA25F4" w:rsidRDefault="00995664" w:rsidP="00463B05">
      <w:pPr>
        <w:widowControl w:val="0"/>
        <w:jc w:val="both"/>
        <w:outlineLvl w:val="0"/>
        <w:rPr>
          <w:rFonts w:ascii="Arial" w:hAnsi="Arial" w:cs="Arial"/>
          <w:sz w:val="20"/>
          <w:szCs w:val="20"/>
        </w:rPr>
      </w:pPr>
      <w:r w:rsidRPr="00DA25F4">
        <w:rPr>
          <w:rFonts w:ascii="Arial" w:hAnsi="Arial" w:cs="Arial"/>
          <w:sz w:val="20"/>
          <w:szCs w:val="20"/>
        </w:rPr>
        <w:t>Yoktur.</w:t>
      </w:r>
    </w:p>
    <w:p w:rsidR="00E447F4" w:rsidRPr="00DA25F4" w:rsidRDefault="00E447F4" w:rsidP="00463B05">
      <w:pPr>
        <w:widowControl w:val="0"/>
        <w:jc w:val="both"/>
        <w:outlineLvl w:val="0"/>
        <w:rPr>
          <w:rFonts w:ascii="Arial" w:hAnsi="Arial" w:cs="Arial"/>
          <w:sz w:val="20"/>
          <w:szCs w:val="20"/>
        </w:rPr>
      </w:pPr>
    </w:p>
    <w:p w:rsidR="00E447F4" w:rsidRPr="00DA25F4" w:rsidRDefault="00E447F4" w:rsidP="00463B05">
      <w:pPr>
        <w:widowControl w:val="0"/>
        <w:jc w:val="both"/>
        <w:outlineLvl w:val="0"/>
        <w:rPr>
          <w:rFonts w:ascii="Arial" w:hAnsi="Arial" w:cs="Arial"/>
          <w:sz w:val="20"/>
          <w:szCs w:val="20"/>
        </w:rPr>
      </w:pPr>
    </w:p>
    <w:p w:rsidR="00FF526A" w:rsidRPr="00DA25F4" w:rsidRDefault="00FF526A">
      <w:pPr>
        <w:rPr>
          <w:rFonts w:ascii="Arial" w:hAnsi="Arial" w:cs="Arial"/>
          <w:b/>
          <w:sz w:val="20"/>
          <w:szCs w:val="20"/>
        </w:rPr>
      </w:pPr>
      <w:r w:rsidRPr="00DA25F4">
        <w:rPr>
          <w:rFonts w:ascii="Arial" w:hAnsi="Arial" w:cs="Arial"/>
          <w:b/>
          <w:sz w:val="20"/>
        </w:rPr>
        <w:br w:type="page"/>
      </w:r>
    </w:p>
    <w:p w:rsidR="00520105" w:rsidRPr="00DA25F4" w:rsidRDefault="00892458" w:rsidP="00520105">
      <w:pPr>
        <w:pStyle w:val="Body"/>
        <w:keepLines w:val="0"/>
        <w:widowControl w:val="0"/>
        <w:spacing w:after="0" w:line="240" w:lineRule="auto"/>
        <w:ind w:left="567" w:hanging="567"/>
        <w:outlineLvl w:val="0"/>
        <w:rPr>
          <w:rFonts w:ascii="Arial" w:hAnsi="Arial" w:cs="Arial"/>
          <w:b/>
          <w:sz w:val="20"/>
          <w:lang w:val="tr-TR"/>
        </w:rPr>
      </w:pPr>
      <w:r w:rsidRPr="00DA25F4">
        <w:rPr>
          <w:rFonts w:ascii="Arial" w:hAnsi="Arial" w:cs="Arial"/>
          <w:b/>
          <w:sz w:val="20"/>
          <w:lang w:val="tr-TR"/>
        </w:rPr>
        <w:t>15</w:t>
      </w:r>
      <w:r w:rsidR="00AA53BE" w:rsidRPr="00DA25F4">
        <w:rPr>
          <w:rFonts w:ascii="Arial" w:hAnsi="Arial" w:cs="Arial"/>
          <w:b/>
          <w:sz w:val="20"/>
          <w:lang w:val="tr-TR"/>
        </w:rPr>
        <w:t>.</w:t>
      </w:r>
      <w:r w:rsidR="00AA53BE" w:rsidRPr="00DA25F4">
        <w:rPr>
          <w:rFonts w:ascii="Arial" w:hAnsi="Arial" w:cs="Arial"/>
          <w:b/>
          <w:sz w:val="20"/>
          <w:lang w:val="tr-TR"/>
        </w:rPr>
        <w:tab/>
        <w:t>FİNANSAL TABLOLARI ÖNEMLİ ÖLÇÜDE ETKİLEYEN YA DA MALİ TABLOLARIN AÇIK, YORUMLANABİLİR VE ANLAŞILABİLİR OLMASI AÇISINDAN AÇIKLANMASI GEREKLİ OLAN DİĞER HUSUSLAR</w:t>
      </w:r>
    </w:p>
    <w:p w:rsidR="00520105" w:rsidRPr="00DA25F4" w:rsidRDefault="00520105" w:rsidP="00520105">
      <w:pPr>
        <w:widowControl w:val="0"/>
        <w:jc w:val="both"/>
        <w:outlineLvl w:val="0"/>
        <w:rPr>
          <w:rFonts w:ascii="Arial" w:hAnsi="Arial" w:cs="Arial"/>
          <w:sz w:val="20"/>
          <w:szCs w:val="20"/>
        </w:rPr>
      </w:pPr>
    </w:p>
    <w:p w:rsidR="00A77ED4" w:rsidRPr="00DA25F4" w:rsidRDefault="00A77ED4" w:rsidP="00A77ED4">
      <w:pPr>
        <w:widowControl w:val="0"/>
        <w:jc w:val="both"/>
        <w:outlineLvl w:val="0"/>
        <w:rPr>
          <w:rFonts w:ascii="Arial" w:hAnsi="Arial" w:cs="Arial"/>
          <w:sz w:val="20"/>
          <w:szCs w:val="20"/>
        </w:rPr>
      </w:pPr>
      <w:r w:rsidRPr="00DA25F4">
        <w:rPr>
          <w:rFonts w:ascii="Arial" w:hAnsi="Arial" w:cs="Arial"/>
          <w:sz w:val="20"/>
          <w:szCs w:val="20"/>
        </w:rPr>
        <w:t xml:space="preserve">Ankara </w:t>
      </w:r>
      <w:proofErr w:type="spellStart"/>
      <w:r w:rsidRPr="00DA25F4">
        <w:rPr>
          <w:rFonts w:ascii="Arial" w:hAnsi="Arial" w:cs="Arial"/>
          <w:sz w:val="20"/>
          <w:szCs w:val="20"/>
        </w:rPr>
        <w:t>Ankara</w:t>
      </w:r>
      <w:proofErr w:type="spellEnd"/>
      <w:r w:rsidRPr="00DA25F4">
        <w:rPr>
          <w:rFonts w:ascii="Arial" w:hAnsi="Arial" w:cs="Arial"/>
          <w:sz w:val="20"/>
          <w:szCs w:val="20"/>
        </w:rPr>
        <w:t xml:space="preserve"> (Bilkent) projesi:</w:t>
      </w:r>
    </w:p>
    <w:p w:rsidR="00A77ED4" w:rsidRPr="00DA25F4" w:rsidRDefault="00A77ED4" w:rsidP="00A77ED4">
      <w:pPr>
        <w:widowControl w:val="0"/>
        <w:jc w:val="both"/>
        <w:outlineLvl w:val="0"/>
        <w:rPr>
          <w:rFonts w:ascii="Arial" w:hAnsi="Arial" w:cs="Arial"/>
          <w:sz w:val="20"/>
          <w:szCs w:val="20"/>
        </w:rPr>
      </w:pPr>
    </w:p>
    <w:p w:rsidR="00A77ED4" w:rsidRPr="00DA25F4" w:rsidRDefault="00A77ED4" w:rsidP="00A77ED4">
      <w:pPr>
        <w:widowControl w:val="0"/>
        <w:jc w:val="both"/>
        <w:outlineLvl w:val="0"/>
        <w:rPr>
          <w:rFonts w:ascii="Arial" w:hAnsi="Arial" w:cs="Arial"/>
          <w:sz w:val="20"/>
          <w:szCs w:val="20"/>
        </w:rPr>
      </w:pPr>
      <w:r w:rsidRPr="00DA25F4">
        <w:rPr>
          <w:rFonts w:ascii="Arial" w:hAnsi="Arial" w:cs="Arial"/>
          <w:sz w:val="20"/>
          <w:szCs w:val="20"/>
        </w:rPr>
        <w:t xml:space="preserve">Şirket, Ankara İli-Çankaya İlçesi </w:t>
      </w:r>
      <w:proofErr w:type="spellStart"/>
      <w:r w:rsidRPr="00DA25F4">
        <w:rPr>
          <w:rFonts w:ascii="Arial" w:hAnsi="Arial" w:cs="Arial"/>
          <w:sz w:val="20"/>
          <w:szCs w:val="20"/>
        </w:rPr>
        <w:t>Lodumlu</w:t>
      </w:r>
      <w:proofErr w:type="spellEnd"/>
      <w:r w:rsidRPr="00DA25F4">
        <w:rPr>
          <w:rFonts w:ascii="Arial" w:hAnsi="Arial" w:cs="Arial"/>
          <w:sz w:val="20"/>
          <w:szCs w:val="20"/>
        </w:rPr>
        <w:t xml:space="preserve"> Mevkiinde (Ankara Ankara (Bilkent) projesi) 1/1000 ve 1/5000’lik imar planlarına dayanarak Çankaya Belediyesi Başkanlığından inşaat ruhsatı almış olup söz konusu proje ile ilgili inşaatı tamamlamış ve satışı yapılan daireleri hak sahiplerine 2008 yılı içerisinde teslim etmiştir. </w:t>
      </w:r>
    </w:p>
    <w:p w:rsidR="00A77ED4" w:rsidRPr="00DA25F4" w:rsidRDefault="00A77ED4" w:rsidP="00A77ED4">
      <w:pPr>
        <w:widowControl w:val="0"/>
        <w:jc w:val="both"/>
        <w:outlineLvl w:val="0"/>
        <w:rPr>
          <w:rFonts w:ascii="Arial" w:hAnsi="Arial" w:cs="Arial"/>
          <w:sz w:val="20"/>
          <w:szCs w:val="20"/>
        </w:rPr>
      </w:pPr>
    </w:p>
    <w:p w:rsidR="00A77ED4" w:rsidRPr="00DA25F4" w:rsidRDefault="00A77ED4" w:rsidP="00A77ED4">
      <w:pPr>
        <w:widowControl w:val="0"/>
        <w:jc w:val="both"/>
        <w:outlineLvl w:val="0"/>
        <w:rPr>
          <w:rFonts w:ascii="Arial" w:hAnsi="Arial" w:cs="Arial"/>
          <w:sz w:val="20"/>
          <w:szCs w:val="20"/>
        </w:rPr>
      </w:pPr>
      <w:proofErr w:type="gramStart"/>
      <w:r w:rsidRPr="00DA25F4">
        <w:rPr>
          <w:rFonts w:ascii="Arial" w:hAnsi="Arial" w:cs="Arial"/>
          <w:sz w:val="20"/>
          <w:szCs w:val="20"/>
        </w:rPr>
        <w:t xml:space="preserve">Ankara </w:t>
      </w:r>
      <w:proofErr w:type="spellStart"/>
      <w:r w:rsidRPr="00DA25F4">
        <w:rPr>
          <w:rFonts w:ascii="Arial" w:hAnsi="Arial" w:cs="Arial"/>
          <w:sz w:val="20"/>
          <w:szCs w:val="20"/>
        </w:rPr>
        <w:t>Ankara</w:t>
      </w:r>
      <w:proofErr w:type="spellEnd"/>
      <w:r w:rsidRPr="00DA25F4">
        <w:rPr>
          <w:rFonts w:ascii="Arial" w:hAnsi="Arial" w:cs="Arial"/>
          <w:sz w:val="20"/>
          <w:szCs w:val="20"/>
        </w:rPr>
        <w:t xml:space="preserve"> (Bilkent) projesi ile ilgili olarak komşu parsel sahipleri tarafından Ankara Büyükşehir Belediyesi ve Çankaya Belediyesi Başkanlıklarına açılan ve Şirket’in müdahil olarak katıldığı 1/1000 ve 1/5000 ölçekli imar planlarının iptal talepli dava ile ilgili olarak Ankara 7. İdare Mahkemesi 10 Ekim 2008 tarihli karar ile 1/1000 ve 1/5000’lik planların ve buna bağlı alınan ruhsatların iptal edilmesini kararlaştırmıştır. </w:t>
      </w:r>
      <w:proofErr w:type="gramEnd"/>
      <w:r w:rsidRPr="00DA25F4">
        <w:rPr>
          <w:rFonts w:ascii="Arial" w:hAnsi="Arial" w:cs="Arial"/>
          <w:sz w:val="20"/>
          <w:szCs w:val="20"/>
        </w:rPr>
        <w:t xml:space="preserve">Söz konusu karar Şirket ve Çankaya Belediye Başkanlığı tarafından temyiz edilmiş olup temyiz incelemesi </w:t>
      </w:r>
      <w:r w:rsidR="009A00EF" w:rsidRPr="00DA25F4">
        <w:rPr>
          <w:rFonts w:ascii="Arial" w:hAnsi="Arial" w:cs="Arial"/>
          <w:sz w:val="20"/>
          <w:szCs w:val="20"/>
        </w:rPr>
        <w:t xml:space="preserve">sonucunda mahkeme kararı </w:t>
      </w:r>
      <w:r w:rsidRPr="00DA25F4">
        <w:rPr>
          <w:rFonts w:ascii="Arial" w:hAnsi="Arial" w:cs="Arial"/>
          <w:sz w:val="20"/>
          <w:szCs w:val="20"/>
        </w:rPr>
        <w:t>Danıştay 6. Dairesi tarafından onanmıştır.</w:t>
      </w:r>
    </w:p>
    <w:p w:rsidR="00A77ED4" w:rsidRPr="00DA25F4" w:rsidRDefault="00A77ED4" w:rsidP="00A77ED4">
      <w:pPr>
        <w:widowControl w:val="0"/>
        <w:jc w:val="both"/>
        <w:outlineLvl w:val="0"/>
        <w:rPr>
          <w:rFonts w:ascii="Arial" w:hAnsi="Arial" w:cs="Arial"/>
          <w:sz w:val="20"/>
          <w:szCs w:val="20"/>
        </w:rPr>
      </w:pPr>
    </w:p>
    <w:p w:rsidR="00A77ED4" w:rsidRPr="00DA25F4" w:rsidRDefault="00A77ED4" w:rsidP="00A77ED4">
      <w:pPr>
        <w:jc w:val="both"/>
        <w:rPr>
          <w:rFonts w:ascii="Arial" w:hAnsi="Arial" w:cs="Arial"/>
          <w:sz w:val="20"/>
          <w:szCs w:val="20"/>
        </w:rPr>
      </w:pPr>
      <w:r w:rsidRPr="00DA25F4">
        <w:rPr>
          <w:rFonts w:ascii="Arial" w:hAnsi="Arial" w:cs="Arial"/>
          <w:sz w:val="20"/>
          <w:szCs w:val="20"/>
        </w:rPr>
        <w:t xml:space="preserve">Ankara 7. İdare Mahkemesi’nin vermiş olduğu 10 Ekim 2008 tarih, 2007/867E.-2008/1680K. </w:t>
      </w:r>
      <w:proofErr w:type="gramStart"/>
      <w:r w:rsidRPr="00DA25F4">
        <w:rPr>
          <w:rFonts w:ascii="Arial" w:hAnsi="Arial" w:cs="Arial"/>
          <w:sz w:val="20"/>
          <w:szCs w:val="20"/>
        </w:rPr>
        <w:t>sayılı</w:t>
      </w:r>
      <w:proofErr w:type="gramEnd"/>
      <w:r w:rsidRPr="00DA25F4">
        <w:rPr>
          <w:rFonts w:ascii="Arial" w:hAnsi="Arial" w:cs="Arial"/>
          <w:sz w:val="20"/>
          <w:szCs w:val="20"/>
        </w:rPr>
        <w:t xml:space="preserve"> kararı ile Ankara </w:t>
      </w:r>
      <w:proofErr w:type="spellStart"/>
      <w:r w:rsidRPr="00DA25F4">
        <w:rPr>
          <w:rFonts w:ascii="Arial" w:hAnsi="Arial" w:cs="Arial"/>
          <w:sz w:val="20"/>
          <w:szCs w:val="20"/>
        </w:rPr>
        <w:t>Ankara</w:t>
      </w:r>
      <w:proofErr w:type="spellEnd"/>
      <w:r w:rsidRPr="00DA25F4">
        <w:rPr>
          <w:rFonts w:ascii="Arial" w:hAnsi="Arial" w:cs="Arial"/>
          <w:sz w:val="20"/>
          <w:szCs w:val="20"/>
        </w:rPr>
        <w:t xml:space="preserve"> (Bilkent) </w:t>
      </w:r>
      <w:r w:rsidR="003E4FBD" w:rsidRPr="00DA25F4">
        <w:rPr>
          <w:rFonts w:ascii="Arial" w:hAnsi="Arial" w:cs="Arial"/>
          <w:sz w:val="20"/>
          <w:szCs w:val="20"/>
        </w:rPr>
        <w:t xml:space="preserve">projesine </w:t>
      </w:r>
      <w:r w:rsidRPr="00DA25F4">
        <w:rPr>
          <w:rFonts w:ascii="Arial" w:hAnsi="Arial" w:cs="Arial"/>
          <w:sz w:val="20"/>
          <w:szCs w:val="20"/>
        </w:rPr>
        <w:t>ilişkin yapı izni (inşaat ruhsatı) ve bu iznin dayanağı olan 1/5000 ve 1/1000 ölçekli imar planlarını iptal etmesi üzerine, Çankaya Belediye Başkanlığı, Ankara 7. İdare Mahkemesi’nin söz konusu kararı uyarınca, inşaatın 13 Haziran 2008 tarih ve 385 sayılı yapı kullanma iznini iptal etmiştir. Çankaya Belediye Başkanlığı’nın işbu iptal işleminin iptali için, Şirket tarafından 29 Ocak 2009 tarihinde, yürütmeyi durdurma ve duruşma talepli olarak dava açılmıştır.</w:t>
      </w:r>
      <w:r w:rsidR="00C53E8D" w:rsidRPr="00C53E8D">
        <w:rPr>
          <w:rFonts w:ascii="Arial" w:hAnsi="Arial" w:cs="Arial"/>
          <w:sz w:val="20"/>
          <w:szCs w:val="20"/>
        </w:rPr>
        <w:t xml:space="preserve"> Dava, Şirket aleyhine sonuçlanmış ve mahkeme, davanın reddine karar vermiştir. Davanın reddi kararı, temyiz incelemesi sonucunda onanmış ve </w:t>
      </w:r>
      <w:r w:rsidR="003E4FBD" w:rsidRPr="00DA25F4">
        <w:rPr>
          <w:rFonts w:ascii="Arial" w:hAnsi="Arial" w:cs="Arial"/>
          <w:sz w:val="20"/>
          <w:szCs w:val="20"/>
        </w:rPr>
        <w:t>o</w:t>
      </w:r>
      <w:r w:rsidRPr="00DA25F4">
        <w:rPr>
          <w:rFonts w:ascii="Arial" w:hAnsi="Arial" w:cs="Arial"/>
          <w:sz w:val="20"/>
          <w:szCs w:val="20"/>
        </w:rPr>
        <w:t>nama kararına karşı, yürütmeyi durdurma talepli olarak karar düzeltme yoluna başvuru yapılmıştır.</w:t>
      </w:r>
    </w:p>
    <w:p w:rsidR="00A77ED4" w:rsidRPr="00DA25F4" w:rsidRDefault="00A77ED4" w:rsidP="00A77ED4">
      <w:pPr>
        <w:jc w:val="both"/>
        <w:rPr>
          <w:rFonts w:ascii="Arial" w:hAnsi="Arial" w:cs="Arial"/>
          <w:sz w:val="20"/>
          <w:szCs w:val="20"/>
        </w:rPr>
      </w:pPr>
      <w:r w:rsidRPr="00DA25F4">
        <w:rPr>
          <w:rFonts w:ascii="Arial" w:hAnsi="Arial" w:cs="Arial"/>
          <w:sz w:val="20"/>
          <w:szCs w:val="20"/>
        </w:rPr>
        <w:t xml:space="preserve"> </w:t>
      </w:r>
    </w:p>
    <w:p w:rsidR="00A77ED4" w:rsidRPr="00DA25F4" w:rsidRDefault="00A77ED4" w:rsidP="00A77ED4">
      <w:pPr>
        <w:jc w:val="both"/>
        <w:rPr>
          <w:rFonts w:ascii="Arial" w:hAnsi="Arial" w:cs="Arial"/>
          <w:sz w:val="20"/>
          <w:szCs w:val="20"/>
        </w:rPr>
      </w:pPr>
      <w:r w:rsidRPr="00DA25F4">
        <w:rPr>
          <w:rFonts w:ascii="Arial" w:hAnsi="Arial" w:cs="Arial"/>
          <w:sz w:val="20"/>
          <w:szCs w:val="20"/>
        </w:rPr>
        <w:t xml:space="preserve">Çankaya Belediye Encümeninin </w:t>
      </w:r>
      <w:proofErr w:type="gramStart"/>
      <w:r w:rsidRPr="00DA25F4">
        <w:rPr>
          <w:rFonts w:ascii="Arial" w:hAnsi="Arial" w:cs="Arial"/>
          <w:sz w:val="20"/>
          <w:szCs w:val="20"/>
        </w:rPr>
        <w:t>3510.25</w:t>
      </w:r>
      <w:proofErr w:type="gramEnd"/>
      <w:r w:rsidRPr="00DA25F4">
        <w:rPr>
          <w:rFonts w:ascii="Arial" w:hAnsi="Arial" w:cs="Arial"/>
          <w:sz w:val="20"/>
          <w:szCs w:val="20"/>
        </w:rPr>
        <w:t xml:space="preserve"> sayılı yıkım kararına karşı Ankara 11. İdare Mahkemesinin 2010/325E. </w:t>
      </w:r>
      <w:proofErr w:type="gramStart"/>
      <w:r w:rsidRPr="00DA25F4">
        <w:rPr>
          <w:rFonts w:ascii="Arial" w:hAnsi="Arial" w:cs="Arial"/>
          <w:sz w:val="20"/>
          <w:szCs w:val="20"/>
        </w:rPr>
        <w:t>sayılı</w:t>
      </w:r>
      <w:proofErr w:type="gramEnd"/>
      <w:r w:rsidRPr="00DA25F4">
        <w:rPr>
          <w:rFonts w:ascii="Arial" w:hAnsi="Arial" w:cs="Arial"/>
          <w:sz w:val="20"/>
          <w:szCs w:val="20"/>
        </w:rPr>
        <w:t xml:space="preserve"> dosyası üzerinden açılmış iptal davası ile ilgili olarak, Ankara 11. İdare Mahkemesi davanın reddine karar vermiş</w:t>
      </w:r>
      <w:r w:rsidR="00315D10" w:rsidRPr="00DA25F4">
        <w:rPr>
          <w:rFonts w:ascii="Arial" w:hAnsi="Arial" w:cs="Arial"/>
          <w:sz w:val="20"/>
          <w:szCs w:val="20"/>
        </w:rPr>
        <w:t>tir</w:t>
      </w:r>
      <w:r w:rsidR="00C53E8D" w:rsidRPr="00C53E8D">
        <w:rPr>
          <w:rFonts w:ascii="Arial" w:hAnsi="Arial" w:cs="Arial"/>
          <w:sz w:val="20"/>
          <w:szCs w:val="20"/>
        </w:rPr>
        <w:t>.</w:t>
      </w:r>
      <w:r w:rsidR="00315D10" w:rsidRPr="00DA25F4">
        <w:rPr>
          <w:rFonts w:ascii="Arial" w:hAnsi="Arial" w:cs="Arial"/>
          <w:sz w:val="20"/>
          <w:szCs w:val="20"/>
        </w:rPr>
        <w:t xml:space="preserve"> </w:t>
      </w:r>
      <w:r w:rsidR="00C53E8D" w:rsidRPr="00C53E8D">
        <w:rPr>
          <w:rFonts w:ascii="Arial" w:hAnsi="Arial" w:cs="Arial"/>
          <w:sz w:val="20"/>
          <w:szCs w:val="20"/>
        </w:rPr>
        <w:t xml:space="preserve">Bu karara karşı, temyiz yoluna başvurulmuştur. Temyiz incelemesi, Danıştay 6. Dairesi’nin 2011/3005E. </w:t>
      </w:r>
      <w:proofErr w:type="gramStart"/>
      <w:r w:rsidR="00C53E8D" w:rsidRPr="00C53E8D">
        <w:rPr>
          <w:rFonts w:ascii="Arial" w:hAnsi="Arial" w:cs="Arial"/>
          <w:sz w:val="20"/>
          <w:szCs w:val="20"/>
        </w:rPr>
        <w:t>sayılı</w:t>
      </w:r>
      <w:proofErr w:type="gramEnd"/>
      <w:r w:rsidR="00C53E8D" w:rsidRPr="00C53E8D">
        <w:rPr>
          <w:rFonts w:ascii="Arial" w:hAnsi="Arial" w:cs="Arial"/>
          <w:sz w:val="20"/>
          <w:szCs w:val="20"/>
        </w:rPr>
        <w:t xml:space="preserve"> dosyası üzerinden devam etmektedir.</w:t>
      </w:r>
    </w:p>
    <w:p w:rsidR="009C35A0" w:rsidRPr="00DA25F4" w:rsidRDefault="009C35A0" w:rsidP="00A77ED4">
      <w:pPr>
        <w:jc w:val="both"/>
        <w:rPr>
          <w:rFonts w:ascii="Arial" w:hAnsi="Arial" w:cs="Arial"/>
          <w:sz w:val="20"/>
          <w:szCs w:val="20"/>
        </w:rPr>
      </w:pPr>
    </w:p>
    <w:p w:rsidR="009C35A0" w:rsidRPr="00DA25F4" w:rsidRDefault="009C35A0" w:rsidP="00A77ED4">
      <w:pPr>
        <w:jc w:val="both"/>
        <w:rPr>
          <w:rFonts w:ascii="Arial" w:hAnsi="Arial" w:cs="Arial"/>
          <w:sz w:val="20"/>
          <w:szCs w:val="20"/>
        </w:rPr>
      </w:pPr>
      <w:r w:rsidRPr="00DA25F4">
        <w:rPr>
          <w:rFonts w:ascii="Arial" w:hAnsi="Arial" w:cs="Arial"/>
          <w:sz w:val="20"/>
          <w:szCs w:val="20"/>
        </w:rPr>
        <w:t xml:space="preserve">Yukarıda belirtilen davalara istinaden ayrıca Ankara </w:t>
      </w:r>
      <w:proofErr w:type="spellStart"/>
      <w:r w:rsidRPr="00DA25F4">
        <w:rPr>
          <w:rFonts w:ascii="Arial" w:hAnsi="Arial" w:cs="Arial"/>
          <w:sz w:val="20"/>
          <w:szCs w:val="20"/>
        </w:rPr>
        <w:t>Ankara</w:t>
      </w:r>
      <w:proofErr w:type="spellEnd"/>
      <w:r w:rsidRPr="00DA25F4">
        <w:rPr>
          <w:rFonts w:ascii="Arial" w:hAnsi="Arial" w:cs="Arial"/>
          <w:sz w:val="20"/>
          <w:szCs w:val="20"/>
        </w:rPr>
        <w:t xml:space="preserve"> (Bilkent) sitesindeki kat malikleri tarafından </w:t>
      </w:r>
      <w:r w:rsidR="00AF0586" w:rsidRPr="00DA25F4">
        <w:rPr>
          <w:rFonts w:ascii="Arial" w:hAnsi="Arial" w:cs="Arial"/>
          <w:sz w:val="20"/>
          <w:szCs w:val="20"/>
        </w:rPr>
        <w:t>Şirket aleyhine tüketici mahkemesinde açılmış davalar bulunmaktadır.</w:t>
      </w:r>
    </w:p>
    <w:p w:rsidR="00A77ED4" w:rsidRPr="00DA25F4" w:rsidRDefault="00A77ED4" w:rsidP="00A77ED4">
      <w:pPr>
        <w:widowControl w:val="0"/>
        <w:jc w:val="both"/>
        <w:outlineLvl w:val="0"/>
        <w:rPr>
          <w:rFonts w:ascii="Arial" w:hAnsi="Arial" w:cs="Arial"/>
          <w:sz w:val="20"/>
          <w:szCs w:val="20"/>
        </w:rPr>
      </w:pPr>
    </w:p>
    <w:p w:rsidR="00A77ED4" w:rsidRPr="00DA25F4" w:rsidRDefault="00A77ED4" w:rsidP="00DA25F4">
      <w:pPr>
        <w:jc w:val="both"/>
        <w:rPr>
          <w:rFonts w:ascii="Arial" w:hAnsi="Arial" w:cs="Arial"/>
          <w:sz w:val="20"/>
          <w:szCs w:val="20"/>
        </w:rPr>
      </w:pPr>
      <w:r w:rsidRPr="00DA25F4">
        <w:rPr>
          <w:rFonts w:ascii="Arial" w:hAnsi="Arial" w:cs="Arial"/>
          <w:sz w:val="20"/>
          <w:szCs w:val="20"/>
        </w:rPr>
        <w:t>Şirket yönetimi yönetim usulüne uygun olarak ruhsatları alınmış, tamamlanmış ve sahiplerine teslim edilmiş bağımsız bölümler ile ilgili gelecekte bir tazminat ödemesinin olmayacağı görüşündedir.</w:t>
      </w:r>
    </w:p>
    <w:bookmarkEnd w:id="1"/>
    <w:bookmarkEnd w:id="2"/>
    <w:bookmarkEnd w:id="3"/>
    <w:bookmarkEnd w:id="4"/>
    <w:bookmarkEnd w:id="95"/>
    <w:p w:rsidR="00520105" w:rsidRPr="00DA25F4" w:rsidRDefault="00520105" w:rsidP="00520105">
      <w:pPr>
        <w:widowControl w:val="0"/>
        <w:jc w:val="both"/>
        <w:outlineLvl w:val="0"/>
        <w:rPr>
          <w:rFonts w:ascii="Arial" w:hAnsi="Arial" w:cs="Arial"/>
          <w:sz w:val="20"/>
          <w:szCs w:val="20"/>
        </w:rPr>
      </w:pPr>
    </w:p>
    <w:sectPr w:rsidR="00520105" w:rsidRPr="00DA25F4" w:rsidSect="008458F8">
      <w:headerReference w:type="even" r:id="rId34"/>
      <w:headerReference w:type="default" r:id="rId35"/>
      <w:headerReference w:type="first" r:id="rId36"/>
      <w:pgSz w:w="11906" w:h="16838" w:code="9"/>
      <w:pgMar w:top="1134" w:right="1134" w:bottom="1134" w:left="1701" w:header="851" w:footer="8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756E" w:rsidRDefault="004F756E">
      <w:r>
        <w:separator/>
      </w:r>
    </w:p>
  </w:endnote>
  <w:endnote w:type="continuationSeparator" w:id="0">
    <w:p w:rsidR="004F756E" w:rsidRDefault="004F75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00000000" w:usb2="00000000" w:usb3="00000000" w:csb0="000001FF" w:csb1="00000000"/>
  </w:font>
  <w:font w:name="Arial">
    <w:panose1 w:val="020B0604020202020204"/>
    <w:charset w:val="A2"/>
    <w:family w:val="swiss"/>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00"/>
    <w:family w:val="roman"/>
    <w:notTrueType/>
    <w:pitch w:val="variable"/>
    <w:sig w:usb0="00000003" w:usb1="00000000" w:usb2="00000000" w:usb3="00000000" w:csb0="00000001" w:csb1="00000000"/>
  </w:font>
  <w:font w:name="Colonna MT">
    <w:panose1 w:val="04020805060202030203"/>
    <w:charset w:val="00"/>
    <w:family w:val="decorativ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2"/>
    <w:family w:val="swiss"/>
    <w:pitch w:val="variable"/>
    <w:sig w:usb0="61002A87" w:usb1="80000000" w:usb2="00000008" w:usb3="00000000" w:csb0="000101FF" w:csb1="00000000"/>
  </w:font>
  <w:font w:name="Calibri">
    <w:panose1 w:val="020F0502020204030204"/>
    <w:charset w:val="A2"/>
    <w:family w:val="swiss"/>
    <w:pitch w:val="variable"/>
    <w:sig w:usb0="A00002EF" w:usb1="4000207B" w:usb2="00000000" w:usb3="00000000" w:csb0="0000009F" w:csb1="00000000"/>
  </w:font>
  <w:font w:name="Helv 14pt Italic">
    <w:altName w:val="Arial"/>
    <w:panose1 w:val="00000000000000000000"/>
    <w:charset w:val="00"/>
    <w:family w:val="swiss"/>
    <w:notTrueType/>
    <w:pitch w:val="default"/>
    <w:sig w:usb0="00000003" w:usb1="00000000" w:usb2="00000000" w:usb3="00000000" w:csb0="00000001" w:csb1="00000000"/>
  </w:font>
  <w:font w:name="+mn-ea">
    <w:panose1 w:val="00000000000000000000"/>
    <w:charset w:val="00"/>
    <w:family w:val="roman"/>
    <w:notTrueType/>
    <w:pitch w:val="default"/>
    <w:sig w:usb0="00000000" w:usb1="00000000" w:usb2="00000000" w:usb3="00000000" w:csb0="00000000" w:csb1="00000000"/>
  </w:font>
  <w:font w:name="Cambria">
    <w:panose1 w:val="02040503050406030204"/>
    <w:charset w:val="A2"/>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AAC" w:rsidRDefault="00C53E8D" w:rsidP="00B77FB1">
    <w:pPr>
      <w:pStyle w:val="Footer"/>
      <w:framePr w:wrap="around" w:vAnchor="text" w:hAnchor="margin" w:xAlign="center" w:y="1"/>
      <w:rPr>
        <w:rStyle w:val="PageNumber"/>
      </w:rPr>
    </w:pPr>
    <w:r>
      <w:rPr>
        <w:rStyle w:val="PageNumber"/>
      </w:rPr>
      <w:fldChar w:fldCharType="begin"/>
    </w:r>
    <w:r w:rsidR="00B55AAC">
      <w:rPr>
        <w:rStyle w:val="PageNumber"/>
      </w:rPr>
      <w:instrText xml:space="preserve">PAGE  </w:instrText>
    </w:r>
    <w:r>
      <w:rPr>
        <w:rStyle w:val="PageNumber"/>
      </w:rPr>
      <w:fldChar w:fldCharType="end"/>
    </w:r>
  </w:p>
  <w:p w:rsidR="00B55AAC" w:rsidRDefault="00B55AA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AAC" w:rsidRPr="00F27A3D" w:rsidRDefault="00C53E8D" w:rsidP="001554A7">
    <w:pPr>
      <w:pStyle w:val="Footer"/>
      <w:jc w:val="center"/>
      <w:rPr>
        <w:rFonts w:ascii="Times New Roman" w:hAnsi="Times New Roman"/>
        <w:sz w:val="22"/>
        <w:szCs w:val="22"/>
      </w:rPr>
    </w:pPr>
    <w:r w:rsidRPr="008723F7">
      <w:rPr>
        <w:rStyle w:val="PageNumber"/>
        <w:rFonts w:ascii="Times New Roman" w:hAnsi="Times New Roman"/>
        <w:sz w:val="22"/>
        <w:szCs w:val="22"/>
      </w:rPr>
      <w:fldChar w:fldCharType="begin"/>
    </w:r>
    <w:r w:rsidR="00B55AAC" w:rsidRPr="008723F7">
      <w:rPr>
        <w:rStyle w:val="PageNumber"/>
        <w:rFonts w:ascii="Times New Roman" w:hAnsi="Times New Roman"/>
        <w:sz w:val="22"/>
        <w:szCs w:val="22"/>
      </w:rPr>
      <w:instrText xml:space="preserve"> PAGE </w:instrText>
    </w:r>
    <w:r w:rsidRPr="008723F7">
      <w:rPr>
        <w:rStyle w:val="PageNumber"/>
        <w:rFonts w:ascii="Times New Roman" w:hAnsi="Times New Roman"/>
        <w:sz w:val="22"/>
        <w:szCs w:val="22"/>
      </w:rPr>
      <w:fldChar w:fldCharType="separate"/>
    </w:r>
    <w:r w:rsidR="00FD0704">
      <w:rPr>
        <w:rStyle w:val="PageNumber"/>
        <w:rFonts w:ascii="Times New Roman" w:hAnsi="Times New Roman"/>
        <w:noProof/>
        <w:sz w:val="22"/>
        <w:szCs w:val="22"/>
      </w:rPr>
      <w:t>1</w:t>
    </w:r>
    <w:r w:rsidRPr="008723F7">
      <w:rPr>
        <w:rStyle w:val="PageNumber"/>
        <w:rFonts w:ascii="Times New Roman" w:hAnsi="Times New Roman"/>
        <w:sz w:val="22"/>
        <w:szCs w:val="22"/>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sz w:val="22"/>
        <w:szCs w:val="22"/>
      </w:rPr>
      <w:id w:val="32510136"/>
      <w:docPartObj>
        <w:docPartGallery w:val="Page Numbers (Bottom of Page)"/>
        <w:docPartUnique/>
      </w:docPartObj>
    </w:sdtPr>
    <w:sdtContent>
      <w:p w:rsidR="00B55AAC" w:rsidRPr="00F27A3D" w:rsidRDefault="00C53E8D">
        <w:pPr>
          <w:pStyle w:val="Footer"/>
          <w:jc w:val="center"/>
          <w:rPr>
            <w:rFonts w:ascii="Times New Roman" w:hAnsi="Times New Roman"/>
            <w:sz w:val="22"/>
            <w:szCs w:val="22"/>
          </w:rPr>
        </w:pPr>
        <w:r w:rsidRPr="008723F7">
          <w:rPr>
            <w:rFonts w:ascii="Times New Roman" w:hAnsi="Times New Roman"/>
            <w:sz w:val="22"/>
            <w:szCs w:val="22"/>
          </w:rPr>
          <w:fldChar w:fldCharType="begin"/>
        </w:r>
        <w:r w:rsidR="00B55AAC" w:rsidRPr="008723F7">
          <w:rPr>
            <w:rFonts w:ascii="Times New Roman" w:hAnsi="Times New Roman"/>
            <w:sz w:val="22"/>
            <w:szCs w:val="22"/>
          </w:rPr>
          <w:instrText xml:space="preserve"> PAGE   \* MERGEFORMAT </w:instrText>
        </w:r>
        <w:r w:rsidRPr="008723F7">
          <w:rPr>
            <w:rFonts w:ascii="Times New Roman" w:hAnsi="Times New Roman"/>
            <w:sz w:val="22"/>
            <w:szCs w:val="22"/>
          </w:rPr>
          <w:fldChar w:fldCharType="separate"/>
        </w:r>
        <w:r w:rsidR="00FD0704">
          <w:rPr>
            <w:rFonts w:ascii="Times New Roman" w:hAnsi="Times New Roman"/>
            <w:noProof/>
            <w:sz w:val="22"/>
            <w:szCs w:val="22"/>
          </w:rPr>
          <w:t>2</w:t>
        </w:r>
        <w:r w:rsidRPr="008723F7">
          <w:rPr>
            <w:rFonts w:ascii="Times New Roman" w:hAnsi="Times New Roman"/>
            <w:sz w:val="22"/>
            <w:szCs w:val="22"/>
          </w:rPr>
          <w:fldChar w:fldCharType="end"/>
        </w:r>
      </w:p>
    </w:sdtContent>
  </w:sdt>
  <w:p w:rsidR="00B55AAC" w:rsidRPr="00C3689F" w:rsidRDefault="00B55AAC" w:rsidP="001554A7">
    <w:pPr>
      <w:pStyle w:val="Footer"/>
      <w:jc w:val="center"/>
      <w:rPr>
        <w:rFonts w:ascii="Arial" w:hAnsi="Arial" w:cs="Arial"/>
        <w:sz w:val="20"/>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510137"/>
      <w:docPartObj>
        <w:docPartGallery w:val="Page Numbers (Bottom of Page)"/>
        <w:docPartUnique/>
      </w:docPartObj>
    </w:sdtPr>
    <w:sdtEndPr>
      <w:rPr>
        <w:rFonts w:ascii="Times New Roman" w:hAnsi="Times New Roman"/>
        <w:sz w:val="22"/>
        <w:szCs w:val="22"/>
      </w:rPr>
    </w:sdtEndPr>
    <w:sdtContent>
      <w:p w:rsidR="00B55AAC" w:rsidRPr="00F27A3D" w:rsidRDefault="00C53E8D">
        <w:pPr>
          <w:pStyle w:val="Footer"/>
          <w:jc w:val="center"/>
          <w:rPr>
            <w:rFonts w:ascii="Times New Roman" w:hAnsi="Times New Roman"/>
            <w:sz w:val="22"/>
            <w:szCs w:val="22"/>
          </w:rPr>
        </w:pPr>
        <w:r w:rsidRPr="008723F7">
          <w:rPr>
            <w:rFonts w:ascii="Times New Roman" w:hAnsi="Times New Roman"/>
            <w:sz w:val="22"/>
            <w:szCs w:val="22"/>
          </w:rPr>
          <w:fldChar w:fldCharType="begin"/>
        </w:r>
        <w:r w:rsidR="00B55AAC" w:rsidRPr="008723F7">
          <w:rPr>
            <w:rFonts w:ascii="Times New Roman" w:hAnsi="Times New Roman"/>
            <w:sz w:val="22"/>
            <w:szCs w:val="22"/>
          </w:rPr>
          <w:instrText xml:space="preserve"> PAGE   \* MERGEFORMAT </w:instrText>
        </w:r>
        <w:r w:rsidRPr="008723F7">
          <w:rPr>
            <w:rFonts w:ascii="Times New Roman" w:hAnsi="Times New Roman"/>
            <w:sz w:val="22"/>
            <w:szCs w:val="22"/>
          </w:rPr>
          <w:fldChar w:fldCharType="separate"/>
        </w:r>
        <w:r w:rsidR="00FD0704">
          <w:rPr>
            <w:rFonts w:ascii="Times New Roman" w:hAnsi="Times New Roman"/>
            <w:noProof/>
            <w:sz w:val="22"/>
            <w:szCs w:val="22"/>
          </w:rPr>
          <w:t>3</w:t>
        </w:r>
        <w:r w:rsidRPr="008723F7">
          <w:rPr>
            <w:rFonts w:ascii="Times New Roman" w:hAnsi="Times New Roman"/>
            <w:sz w:val="22"/>
            <w:szCs w:val="22"/>
          </w:rPr>
          <w:fldChar w:fldCharType="end"/>
        </w:r>
      </w:p>
    </w:sdtContent>
  </w:sdt>
  <w:p w:rsidR="00B55AAC" w:rsidRPr="006944DF" w:rsidRDefault="00B55AAC" w:rsidP="001554A7">
    <w:pPr>
      <w:pStyle w:val="Footer"/>
      <w:jc w:val="center"/>
      <w:rPr>
        <w:rFonts w:ascii="Times New Roman" w:hAnsi="Times New Roman"/>
        <w:sz w:val="22"/>
        <w:szCs w:val="22"/>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510138"/>
      <w:docPartObj>
        <w:docPartGallery w:val="Page Numbers (Bottom of Page)"/>
        <w:docPartUnique/>
      </w:docPartObj>
    </w:sdtPr>
    <w:sdtEndPr>
      <w:rPr>
        <w:rFonts w:ascii="Times New Roman" w:hAnsi="Times New Roman"/>
        <w:sz w:val="22"/>
        <w:szCs w:val="22"/>
      </w:rPr>
    </w:sdtEndPr>
    <w:sdtContent>
      <w:p w:rsidR="00B55AAC" w:rsidRPr="00F27A3D" w:rsidRDefault="00C53E8D">
        <w:pPr>
          <w:pStyle w:val="Footer"/>
          <w:jc w:val="center"/>
          <w:rPr>
            <w:rFonts w:ascii="Times New Roman" w:hAnsi="Times New Roman"/>
            <w:sz w:val="22"/>
            <w:szCs w:val="22"/>
          </w:rPr>
        </w:pPr>
        <w:r w:rsidRPr="008723F7">
          <w:rPr>
            <w:rFonts w:ascii="Times New Roman" w:hAnsi="Times New Roman"/>
            <w:sz w:val="22"/>
            <w:szCs w:val="22"/>
          </w:rPr>
          <w:fldChar w:fldCharType="begin"/>
        </w:r>
        <w:r w:rsidR="00B55AAC" w:rsidRPr="008723F7">
          <w:rPr>
            <w:rFonts w:ascii="Times New Roman" w:hAnsi="Times New Roman"/>
            <w:sz w:val="22"/>
            <w:szCs w:val="22"/>
          </w:rPr>
          <w:instrText xml:space="preserve"> PAGE   \* MERGEFORMAT </w:instrText>
        </w:r>
        <w:r w:rsidRPr="008723F7">
          <w:rPr>
            <w:rFonts w:ascii="Times New Roman" w:hAnsi="Times New Roman"/>
            <w:sz w:val="22"/>
            <w:szCs w:val="22"/>
          </w:rPr>
          <w:fldChar w:fldCharType="separate"/>
        </w:r>
        <w:r w:rsidR="00FD0704">
          <w:rPr>
            <w:rFonts w:ascii="Times New Roman" w:hAnsi="Times New Roman"/>
            <w:noProof/>
            <w:sz w:val="22"/>
            <w:szCs w:val="22"/>
          </w:rPr>
          <w:t>4</w:t>
        </w:r>
        <w:r w:rsidRPr="008723F7">
          <w:rPr>
            <w:rFonts w:ascii="Times New Roman" w:hAnsi="Times New Roman"/>
            <w:sz w:val="22"/>
            <w:szCs w:val="22"/>
          </w:rPr>
          <w:fldChar w:fldCharType="end"/>
        </w:r>
      </w:p>
    </w:sdtContent>
  </w:sdt>
  <w:p w:rsidR="00B55AAC" w:rsidRPr="00C3689F" w:rsidRDefault="00B55AAC" w:rsidP="001554A7">
    <w:pPr>
      <w:pStyle w:val="Footer"/>
      <w:jc w:val="center"/>
      <w:rPr>
        <w:rFonts w:ascii="Arial" w:hAnsi="Arial" w:cs="Arial"/>
        <w:sz w:val="20"/>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510139"/>
      <w:docPartObj>
        <w:docPartGallery w:val="Page Numbers (Bottom of Page)"/>
        <w:docPartUnique/>
      </w:docPartObj>
    </w:sdtPr>
    <w:sdtEndPr>
      <w:rPr>
        <w:rFonts w:ascii="Times New Roman" w:hAnsi="Times New Roman"/>
        <w:sz w:val="22"/>
        <w:szCs w:val="22"/>
      </w:rPr>
    </w:sdtEndPr>
    <w:sdtContent>
      <w:p w:rsidR="00B55AAC" w:rsidRPr="00F27A3D" w:rsidRDefault="00C53E8D">
        <w:pPr>
          <w:pStyle w:val="Footer"/>
          <w:jc w:val="center"/>
          <w:rPr>
            <w:rFonts w:ascii="Times New Roman" w:hAnsi="Times New Roman"/>
            <w:sz w:val="22"/>
            <w:szCs w:val="22"/>
          </w:rPr>
        </w:pPr>
        <w:r w:rsidRPr="008723F7">
          <w:rPr>
            <w:rFonts w:ascii="Times New Roman" w:hAnsi="Times New Roman"/>
            <w:sz w:val="22"/>
            <w:szCs w:val="22"/>
          </w:rPr>
          <w:fldChar w:fldCharType="begin"/>
        </w:r>
        <w:r w:rsidR="00B55AAC" w:rsidRPr="008723F7">
          <w:rPr>
            <w:rFonts w:ascii="Times New Roman" w:hAnsi="Times New Roman"/>
            <w:sz w:val="22"/>
            <w:szCs w:val="22"/>
          </w:rPr>
          <w:instrText xml:space="preserve"> PAGE   \* MERGEFORMAT </w:instrText>
        </w:r>
        <w:r w:rsidRPr="008723F7">
          <w:rPr>
            <w:rFonts w:ascii="Times New Roman" w:hAnsi="Times New Roman"/>
            <w:sz w:val="22"/>
            <w:szCs w:val="22"/>
          </w:rPr>
          <w:fldChar w:fldCharType="separate"/>
        </w:r>
        <w:r w:rsidR="00FD0704">
          <w:rPr>
            <w:rFonts w:ascii="Times New Roman" w:hAnsi="Times New Roman"/>
            <w:noProof/>
            <w:sz w:val="22"/>
            <w:szCs w:val="22"/>
          </w:rPr>
          <w:t>5</w:t>
        </w:r>
        <w:r w:rsidRPr="008723F7">
          <w:rPr>
            <w:rFonts w:ascii="Times New Roman" w:hAnsi="Times New Roman"/>
            <w:sz w:val="22"/>
            <w:szCs w:val="22"/>
          </w:rPr>
          <w:fldChar w:fldCharType="end"/>
        </w:r>
      </w:p>
    </w:sdtContent>
  </w:sdt>
  <w:p w:rsidR="00B55AAC" w:rsidRPr="00C3689F" w:rsidRDefault="00B55AAC" w:rsidP="001554A7">
    <w:pPr>
      <w:pStyle w:val="Footer"/>
      <w:jc w:val="center"/>
      <w:rPr>
        <w:rFonts w:ascii="Arial" w:hAnsi="Arial" w:cs="Arial"/>
        <w:sz w:val="20"/>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510140"/>
      <w:docPartObj>
        <w:docPartGallery w:val="Page Numbers (Bottom of Page)"/>
        <w:docPartUnique/>
      </w:docPartObj>
    </w:sdtPr>
    <w:sdtEndPr>
      <w:rPr>
        <w:rFonts w:ascii="Times New Roman" w:hAnsi="Times New Roman"/>
        <w:sz w:val="22"/>
        <w:szCs w:val="22"/>
      </w:rPr>
    </w:sdtEndPr>
    <w:sdtContent>
      <w:p w:rsidR="00B55AAC" w:rsidRDefault="00C53E8D">
        <w:pPr>
          <w:pStyle w:val="Footer"/>
          <w:jc w:val="center"/>
        </w:pPr>
        <w:r w:rsidRPr="008723F7">
          <w:rPr>
            <w:rFonts w:ascii="Times New Roman" w:hAnsi="Times New Roman"/>
            <w:sz w:val="22"/>
            <w:szCs w:val="22"/>
          </w:rPr>
          <w:fldChar w:fldCharType="begin"/>
        </w:r>
        <w:r w:rsidR="00B55AAC" w:rsidRPr="008723F7">
          <w:rPr>
            <w:rFonts w:ascii="Times New Roman" w:hAnsi="Times New Roman"/>
            <w:sz w:val="22"/>
            <w:szCs w:val="22"/>
          </w:rPr>
          <w:instrText xml:space="preserve"> PAGE   \* MERGEFORMAT </w:instrText>
        </w:r>
        <w:r w:rsidRPr="008723F7">
          <w:rPr>
            <w:rFonts w:ascii="Times New Roman" w:hAnsi="Times New Roman"/>
            <w:sz w:val="22"/>
            <w:szCs w:val="22"/>
          </w:rPr>
          <w:fldChar w:fldCharType="separate"/>
        </w:r>
        <w:r w:rsidR="00FD0704">
          <w:rPr>
            <w:rFonts w:ascii="Times New Roman" w:hAnsi="Times New Roman"/>
            <w:noProof/>
            <w:sz w:val="22"/>
            <w:szCs w:val="22"/>
          </w:rPr>
          <w:t>27</w:t>
        </w:r>
        <w:r w:rsidRPr="008723F7">
          <w:rPr>
            <w:rFonts w:ascii="Times New Roman" w:hAnsi="Times New Roman"/>
            <w:sz w:val="22"/>
            <w:szCs w:val="22"/>
          </w:rPr>
          <w:fldChar w:fldCharType="end"/>
        </w:r>
      </w:p>
    </w:sdtContent>
  </w:sdt>
  <w:p w:rsidR="00B55AAC" w:rsidRPr="00076B9A" w:rsidRDefault="00B55AAC" w:rsidP="00076B9A">
    <w:pPr>
      <w:pStyle w:val="Footer"/>
      <w:rPr>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756E" w:rsidRDefault="004F756E">
      <w:r>
        <w:separator/>
      </w:r>
    </w:p>
  </w:footnote>
  <w:footnote w:type="continuationSeparator" w:id="0">
    <w:p w:rsidR="004F756E" w:rsidRDefault="004F75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AAC" w:rsidRPr="0073547A" w:rsidRDefault="00B55AAC" w:rsidP="0073547A">
    <w:pPr>
      <w:pStyle w:val="Header"/>
      <w:tabs>
        <w:tab w:val="clear" w:pos="8306"/>
        <w:tab w:val="right" w:pos="9072"/>
      </w:tabs>
      <w:rPr>
        <w:rFonts w:ascii="Arial" w:hAnsi="Arial" w:cs="Arial"/>
        <w:b/>
        <w:sz w:val="24"/>
        <w:szCs w:val="24"/>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AAC" w:rsidRDefault="00B55AAC">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AAC" w:rsidRDefault="00C53E8D">
    <w:pPr>
      <w:pStyle w:val="Header"/>
    </w:pPr>
    <w:r w:rsidRPr="00C53E8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 o:spid="_x0000_s2059" type="#_x0000_t136" style="position:absolute;margin-left:0;margin-top:0;width:479.6pt;height:159.85pt;rotation:315;z-index:-251646976;mso-position-horizontal:center;mso-position-horizontal-relative:margin;mso-position-vertical:center;mso-position-vertical-relative:margin" o:allowincell="f" fillcolor="silver" stroked="f">
          <v:fill opacity=".5"/>
          <v:textpath style="font-family:&quot;Times New Roman&quot;;font-size:1pt" string="TASLAK"/>
          <w10:wrap anchorx="margin" anchory="margin"/>
        </v:shape>
      </w:pic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AAC" w:rsidRDefault="00C53E8D" w:rsidP="007C5613">
    <w:pPr>
      <w:tabs>
        <w:tab w:val="right" w:pos="9071"/>
      </w:tabs>
      <w:jc w:val="both"/>
      <w:outlineLvl w:val="0"/>
      <w:rPr>
        <w:b/>
        <w:szCs w:val="22"/>
      </w:rPr>
    </w:pPr>
    <w:r w:rsidRPr="00C53E8D">
      <w:rPr>
        <w:noProof/>
      </w:rPr>
      <w:pict>
        <v:rect id="_x0000_s2057" style="position:absolute;left:0;text-align:left;margin-left:108pt;margin-top:-98.2pt;width:439.35pt;height:31.9pt;z-index:251667456;mso-position-horizontal-relative:page" o:allowincell="f" filled="f" stroked="f" strokeweight="0">
          <v:textbox style="mso-next-textbox:#_x0000_s2057" inset="0,0,0,0">
            <w:txbxContent>
              <w:p w:rsidR="00B55AAC" w:rsidRDefault="00B55AAC">
                <w:pPr>
                  <w:tabs>
                    <w:tab w:val="right" w:pos="8786"/>
                  </w:tabs>
                  <w:rPr>
                    <w:rFonts w:ascii="Helv 14pt Italic" w:hAnsi="Helv 14pt Italic"/>
                    <w:i/>
                    <w:sz w:val="28"/>
                  </w:rPr>
                </w:pPr>
                <w:r>
                  <w:rPr>
                    <w:rFonts w:ascii="Helv 14pt Italic" w:hAnsi="Helv 14pt Italic"/>
                    <w:i/>
                    <w:sz w:val="28"/>
                  </w:rPr>
                  <w:tab/>
                </w:r>
              </w:p>
              <w:p w:rsidR="00B55AAC" w:rsidRDefault="00B55AAC">
                <w:pPr>
                  <w:tabs>
                    <w:tab w:val="right" w:pos="8786"/>
                  </w:tabs>
                  <w:rPr>
                    <w:rFonts w:ascii="Helv 14pt Italic" w:hAnsi="Helv 14pt Italic"/>
                    <w:i/>
                    <w:sz w:val="28"/>
                  </w:rPr>
                </w:pPr>
                <w:r>
                  <w:rPr>
                    <w:rFonts w:ascii="Helv 14pt Italic" w:hAnsi="Helv 14pt Italic"/>
                    <w:i/>
                    <w:sz w:val="28"/>
                  </w:rPr>
                  <w:tab/>
                </w:r>
              </w:p>
            </w:txbxContent>
          </v:textbox>
          <w10:wrap anchorx="page"/>
        </v:rect>
      </w:pict>
    </w:r>
    <w:r w:rsidR="00B55AAC">
      <w:rPr>
        <w:b/>
        <w:szCs w:val="22"/>
      </w:rPr>
      <w:t>YAPI KREDİ KORAY GAYRİMENKUL YATIRIM ORTAKLIĞI A.Ş.</w:t>
    </w:r>
  </w:p>
  <w:p w:rsidR="00B55AAC" w:rsidRDefault="00B55AAC" w:rsidP="009D63CE">
    <w:pPr>
      <w:pStyle w:val="Teknik4"/>
      <w:tabs>
        <w:tab w:val="clear" w:pos="-720"/>
      </w:tabs>
      <w:suppressAutoHyphens w:val="0"/>
      <w:rPr>
        <w:rFonts w:ascii="Times New Roman" w:hAnsi="Times New Roman"/>
      </w:rPr>
    </w:pPr>
  </w:p>
  <w:p w:rsidR="00B55AAC" w:rsidRPr="00711CA1" w:rsidRDefault="00B55AAC" w:rsidP="009D63CE">
    <w:pPr>
      <w:rPr>
        <w:b/>
        <w:spacing w:val="-2"/>
        <w:lang w:val="sv-SE"/>
      </w:rPr>
    </w:pPr>
    <w:r>
      <w:rPr>
        <w:b/>
        <w:spacing w:val="-2"/>
        <w:lang w:val="sv-SE"/>
      </w:rPr>
      <w:t>31 MART 2011 TARİHİNDE SONA EREN ÜÇ AYLIK ARA HESAP DÖNEMİNE</w:t>
    </w:r>
    <w:r w:rsidRPr="00DC1FAB">
      <w:rPr>
        <w:b/>
        <w:spacing w:val="-2"/>
        <w:lang w:val="sv-SE"/>
      </w:rPr>
      <w:t xml:space="preserve"> AİT</w:t>
    </w:r>
    <w:r>
      <w:rPr>
        <w:b/>
        <w:spacing w:val="-2"/>
        <w:lang w:val="sv-SE"/>
      </w:rPr>
      <w:t xml:space="preserve"> ÖZET KONSOLİDE KAPSAMLI GELİR TABLOSU </w:t>
    </w:r>
  </w:p>
  <w:p w:rsidR="00B55AAC" w:rsidRDefault="00B55AAC" w:rsidP="009D63CE">
    <w:pPr>
      <w:pStyle w:val="Teknik4"/>
      <w:pBdr>
        <w:bottom w:val="single" w:sz="4" w:space="1" w:color="auto"/>
      </w:pBdr>
      <w:tabs>
        <w:tab w:val="clear" w:pos="-720"/>
      </w:tabs>
      <w:jc w:val="both"/>
      <w:rPr>
        <w:rFonts w:ascii="Times New Roman" w:hAnsi="Times New Roman"/>
        <w:b w:val="0"/>
        <w:bCs/>
        <w:spacing w:val="-3"/>
        <w:sz w:val="18"/>
        <w:lang w:val="sv-SE"/>
      </w:rPr>
    </w:pPr>
    <w:r>
      <w:rPr>
        <w:rFonts w:ascii="Times New Roman" w:hAnsi="Times New Roman"/>
        <w:b w:val="0"/>
        <w:bCs/>
        <w:spacing w:val="-3"/>
        <w:sz w:val="18"/>
        <w:lang w:val="sv-SE"/>
      </w:rPr>
      <w:t>((Para birimi Türk Lirası (“TL”))</w:t>
    </w:r>
    <w:r w:rsidRPr="00711CA1">
      <w:rPr>
        <w:rFonts w:ascii="Times New Roman" w:hAnsi="Times New Roman"/>
        <w:b w:val="0"/>
        <w:bCs/>
        <w:spacing w:val="-3"/>
        <w:sz w:val="18"/>
        <w:lang w:val="sv-SE"/>
      </w:rPr>
      <w:t xml:space="preserve"> </w:t>
    </w:r>
  </w:p>
  <w:p w:rsidR="00B55AAC" w:rsidRDefault="00B55AAC" w:rsidP="009D63CE">
    <w:pPr>
      <w:pStyle w:val="Teknik4"/>
      <w:tabs>
        <w:tab w:val="clear" w:pos="-720"/>
      </w:tabs>
      <w:jc w:val="both"/>
      <w:rPr>
        <w:rFonts w:ascii="Times New Roman" w:hAnsi="Times New Roman"/>
        <w:b w:val="0"/>
        <w:sz w:val="22"/>
        <w:szCs w:val="22"/>
        <w:lang w:val="sv-SE"/>
      </w:rPr>
    </w:pPr>
  </w:p>
  <w:p w:rsidR="00B55AAC" w:rsidRPr="00042404" w:rsidRDefault="00B55AAC" w:rsidP="009D63CE">
    <w:pPr>
      <w:pStyle w:val="Teknik4"/>
      <w:tabs>
        <w:tab w:val="clear" w:pos="-720"/>
      </w:tabs>
      <w:jc w:val="both"/>
      <w:rPr>
        <w:rFonts w:ascii="Times New Roman" w:hAnsi="Times New Roman"/>
        <w:b w:val="0"/>
        <w:sz w:val="22"/>
        <w:szCs w:val="22"/>
        <w:lang w:val="sv-SE"/>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AAC" w:rsidRDefault="00C53E8D">
    <w:pPr>
      <w:pStyle w:val="Header"/>
    </w:pPr>
    <w:r w:rsidRPr="00C53E8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 o:spid="_x0000_s2058" type="#_x0000_t136" style="position:absolute;margin-left:0;margin-top:0;width:479.6pt;height:159.85pt;rotation:315;z-index:-251648000;mso-position-horizontal:center;mso-position-horizontal-relative:margin;mso-position-vertical:center;mso-position-vertical-relative:margin" o:allowincell="f" fillcolor="silver" stroked="f">
          <v:fill opacity=".5"/>
          <v:textpath style="font-family:&quot;Times New Roman&quot;;font-size:1pt" string="TASLAK"/>
          <w10:wrap anchorx="margin" anchory="margin"/>
        </v:shape>
      </w:pic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AAC" w:rsidRDefault="00C53E8D" w:rsidP="00B34343">
    <w:pPr>
      <w:tabs>
        <w:tab w:val="right" w:pos="14034"/>
      </w:tabs>
      <w:jc w:val="both"/>
      <w:outlineLvl w:val="0"/>
      <w:rPr>
        <w:b/>
        <w:szCs w:val="22"/>
      </w:rPr>
    </w:pPr>
    <w:r w:rsidRPr="00C53E8D">
      <w:rPr>
        <w:noProof/>
      </w:rPr>
      <w:pict>
        <v:rect id="_x0000_s2055" style="position:absolute;left:0;text-align:left;margin-left:108pt;margin-top:-98.2pt;width:439.35pt;height:31.9pt;z-index:251662336;mso-position-horizontal-relative:page" o:allowincell="f" filled="f" stroked="f" strokeweight="0">
          <v:textbox style="mso-next-textbox:#_x0000_s2055" inset="0,0,0,0">
            <w:txbxContent>
              <w:p w:rsidR="00B55AAC" w:rsidRDefault="00B55AAC">
                <w:pPr>
                  <w:tabs>
                    <w:tab w:val="right" w:pos="8786"/>
                  </w:tabs>
                  <w:rPr>
                    <w:rFonts w:ascii="Helv 14pt Italic" w:hAnsi="Helv 14pt Italic"/>
                    <w:i/>
                    <w:sz w:val="28"/>
                  </w:rPr>
                </w:pPr>
                <w:r>
                  <w:rPr>
                    <w:rFonts w:ascii="Helv 14pt Italic" w:hAnsi="Helv 14pt Italic"/>
                    <w:i/>
                    <w:sz w:val="28"/>
                  </w:rPr>
                  <w:tab/>
                </w:r>
              </w:p>
              <w:p w:rsidR="00B55AAC" w:rsidRDefault="00B55AAC">
                <w:pPr>
                  <w:tabs>
                    <w:tab w:val="right" w:pos="8786"/>
                  </w:tabs>
                  <w:rPr>
                    <w:rFonts w:ascii="Helv 14pt Italic" w:hAnsi="Helv 14pt Italic"/>
                    <w:i/>
                    <w:sz w:val="28"/>
                  </w:rPr>
                </w:pPr>
                <w:r>
                  <w:rPr>
                    <w:rFonts w:ascii="Helv 14pt Italic" w:hAnsi="Helv 14pt Italic"/>
                    <w:i/>
                    <w:sz w:val="28"/>
                  </w:rPr>
                  <w:tab/>
                </w:r>
              </w:p>
            </w:txbxContent>
          </v:textbox>
          <w10:wrap anchorx="page"/>
        </v:rect>
      </w:pict>
    </w:r>
    <w:r w:rsidR="00B55AAC">
      <w:rPr>
        <w:b/>
        <w:szCs w:val="22"/>
      </w:rPr>
      <w:t>YAPI KREDİ KORAY GAYRİMENKUL YATIRIM ORTAKLIĞI A.Ş.</w:t>
    </w:r>
  </w:p>
  <w:p w:rsidR="00B55AAC" w:rsidRDefault="00B55AAC" w:rsidP="009D63CE">
    <w:pPr>
      <w:pStyle w:val="Teknik4"/>
      <w:tabs>
        <w:tab w:val="clear" w:pos="-720"/>
      </w:tabs>
      <w:suppressAutoHyphens w:val="0"/>
      <w:rPr>
        <w:rFonts w:ascii="Times New Roman" w:hAnsi="Times New Roman"/>
      </w:rPr>
    </w:pPr>
  </w:p>
  <w:p w:rsidR="00B55AAC" w:rsidRPr="005C3011" w:rsidRDefault="00B55AAC" w:rsidP="00997F18">
    <w:pPr>
      <w:rPr>
        <w:b/>
        <w:spacing w:val="-2"/>
        <w:lang w:val="en-US"/>
      </w:rPr>
    </w:pPr>
    <w:r>
      <w:rPr>
        <w:b/>
        <w:spacing w:val="-2"/>
        <w:lang w:val="en-US"/>
      </w:rPr>
      <w:t>1 OCAK – 31 MART 2011</w:t>
    </w:r>
    <w:r w:rsidRPr="005C3011">
      <w:rPr>
        <w:b/>
        <w:spacing w:val="-2"/>
        <w:lang w:val="en-US"/>
      </w:rPr>
      <w:t xml:space="preserve"> </w:t>
    </w:r>
    <w:r>
      <w:rPr>
        <w:b/>
        <w:spacing w:val="-2"/>
        <w:lang w:val="en-US"/>
      </w:rPr>
      <w:t>TARİHİNDE SONA EREN ÜÇ AYLIK</w:t>
    </w:r>
    <w:r w:rsidRPr="005C3011">
      <w:rPr>
        <w:b/>
        <w:spacing w:val="-2"/>
        <w:lang w:val="en-US"/>
      </w:rPr>
      <w:t xml:space="preserve"> ARA HESAP DÖNEMİNE AİT </w:t>
    </w:r>
  </w:p>
  <w:p w:rsidR="00B55AAC" w:rsidRDefault="00B55AAC">
    <w:pPr>
      <w:rPr>
        <w:spacing w:val="-2"/>
      </w:rPr>
    </w:pPr>
    <w:r>
      <w:rPr>
        <w:b/>
        <w:spacing w:val="-2"/>
        <w:lang w:val="en-US"/>
      </w:rPr>
      <w:t xml:space="preserve">ÖZET </w:t>
    </w:r>
    <w:r w:rsidRPr="005C3011">
      <w:rPr>
        <w:b/>
        <w:spacing w:val="-2"/>
        <w:lang w:val="en-US"/>
      </w:rPr>
      <w:t xml:space="preserve">KONSOLİDE ÖZKAYNAK DEĞİŞİM TABLOSU </w:t>
    </w:r>
  </w:p>
  <w:p w:rsidR="00B55AAC" w:rsidRDefault="00B55AAC" w:rsidP="009D63CE">
    <w:pPr>
      <w:pStyle w:val="Teknik4"/>
      <w:pBdr>
        <w:bottom w:val="single" w:sz="4" w:space="1" w:color="auto"/>
      </w:pBdr>
      <w:tabs>
        <w:tab w:val="clear" w:pos="-720"/>
      </w:tabs>
      <w:jc w:val="both"/>
      <w:rPr>
        <w:rFonts w:ascii="Times New Roman" w:hAnsi="Times New Roman"/>
        <w:b w:val="0"/>
        <w:bCs/>
        <w:spacing w:val="-3"/>
        <w:sz w:val="18"/>
        <w:lang w:val="sv-SE"/>
      </w:rPr>
    </w:pPr>
    <w:r>
      <w:rPr>
        <w:rFonts w:ascii="Times New Roman" w:hAnsi="Times New Roman"/>
        <w:b w:val="0"/>
        <w:bCs/>
        <w:spacing w:val="-3"/>
        <w:sz w:val="18"/>
        <w:lang w:val="sv-SE"/>
      </w:rPr>
      <w:t xml:space="preserve">(Para birimi </w:t>
    </w:r>
    <w:r w:rsidRPr="00711CA1">
      <w:rPr>
        <w:rFonts w:ascii="Times New Roman" w:hAnsi="Times New Roman"/>
        <w:b w:val="0"/>
        <w:bCs/>
        <w:spacing w:val="-3"/>
        <w:sz w:val="18"/>
        <w:lang w:val="sv-SE"/>
      </w:rPr>
      <w:t>Türk Lirası</w:t>
    </w:r>
    <w:r>
      <w:rPr>
        <w:rFonts w:ascii="Times New Roman" w:hAnsi="Times New Roman"/>
        <w:b w:val="0"/>
        <w:bCs/>
        <w:spacing w:val="-3"/>
        <w:sz w:val="18"/>
        <w:lang w:val="sv-SE"/>
      </w:rPr>
      <w:t xml:space="preserve"> (“TL”)</w:t>
    </w:r>
    <w:r w:rsidRPr="00711CA1">
      <w:rPr>
        <w:rFonts w:ascii="Times New Roman" w:hAnsi="Times New Roman"/>
        <w:b w:val="0"/>
        <w:bCs/>
        <w:spacing w:val="-3"/>
        <w:sz w:val="18"/>
        <w:lang w:val="sv-SE"/>
      </w:rPr>
      <w:t xml:space="preserve">) </w:t>
    </w:r>
  </w:p>
  <w:p w:rsidR="00B55AAC" w:rsidRDefault="00B55AAC" w:rsidP="009D63CE">
    <w:pPr>
      <w:pStyle w:val="Teknik4"/>
      <w:tabs>
        <w:tab w:val="clear" w:pos="-720"/>
      </w:tabs>
      <w:jc w:val="both"/>
      <w:rPr>
        <w:rFonts w:ascii="Times New Roman" w:hAnsi="Times New Roman"/>
        <w:b w:val="0"/>
        <w:sz w:val="22"/>
        <w:szCs w:val="22"/>
        <w:lang w:val="sv-SE"/>
      </w:rPr>
    </w:pPr>
  </w:p>
  <w:p w:rsidR="00B55AAC" w:rsidRPr="00042404" w:rsidRDefault="00B55AAC" w:rsidP="009D63CE">
    <w:pPr>
      <w:pStyle w:val="Teknik4"/>
      <w:tabs>
        <w:tab w:val="clear" w:pos="-720"/>
      </w:tabs>
      <w:jc w:val="both"/>
      <w:rPr>
        <w:rFonts w:ascii="Times New Roman" w:hAnsi="Times New Roman"/>
        <w:b w:val="0"/>
        <w:sz w:val="22"/>
        <w:szCs w:val="22"/>
        <w:lang w:val="sv-SE"/>
      </w:rP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AAC" w:rsidRDefault="00C53E8D" w:rsidP="007C5613">
    <w:pPr>
      <w:tabs>
        <w:tab w:val="right" w:pos="9071"/>
      </w:tabs>
      <w:jc w:val="both"/>
      <w:outlineLvl w:val="0"/>
      <w:rPr>
        <w:b/>
        <w:szCs w:val="22"/>
      </w:rPr>
    </w:pPr>
    <w:r w:rsidRPr="00C53E8D">
      <w:rPr>
        <w:noProof/>
      </w:rPr>
      <w:pict>
        <v:rect id="_x0000_s2056" style="position:absolute;left:0;text-align:left;margin-left:108pt;margin-top:-98.2pt;width:439.35pt;height:31.9pt;z-index:251663360;mso-position-horizontal-relative:page" o:allowincell="f" filled="f" stroked="f" strokeweight="0">
          <v:textbox style="mso-next-textbox:#_x0000_s2056" inset="0,0,0,0">
            <w:txbxContent>
              <w:p w:rsidR="00B55AAC" w:rsidRDefault="00B55AAC">
                <w:pPr>
                  <w:tabs>
                    <w:tab w:val="right" w:pos="8786"/>
                  </w:tabs>
                  <w:rPr>
                    <w:rFonts w:ascii="Helv 14pt Italic" w:hAnsi="Helv 14pt Italic"/>
                    <w:i/>
                    <w:sz w:val="28"/>
                  </w:rPr>
                </w:pPr>
                <w:r>
                  <w:rPr>
                    <w:rFonts w:ascii="Helv 14pt Italic" w:hAnsi="Helv 14pt Italic"/>
                    <w:i/>
                    <w:sz w:val="28"/>
                  </w:rPr>
                  <w:tab/>
                </w:r>
              </w:p>
              <w:p w:rsidR="00B55AAC" w:rsidRDefault="00B55AAC">
                <w:pPr>
                  <w:tabs>
                    <w:tab w:val="right" w:pos="8786"/>
                  </w:tabs>
                  <w:rPr>
                    <w:rFonts w:ascii="Helv 14pt Italic" w:hAnsi="Helv 14pt Italic"/>
                    <w:i/>
                    <w:sz w:val="28"/>
                  </w:rPr>
                </w:pPr>
                <w:r>
                  <w:rPr>
                    <w:rFonts w:ascii="Helv 14pt Italic" w:hAnsi="Helv 14pt Italic"/>
                    <w:i/>
                    <w:sz w:val="28"/>
                  </w:rPr>
                  <w:tab/>
                </w:r>
              </w:p>
            </w:txbxContent>
          </v:textbox>
          <w10:wrap anchorx="page"/>
        </v:rect>
      </w:pict>
    </w:r>
    <w:r w:rsidR="00B55AAC">
      <w:rPr>
        <w:b/>
        <w:szCs w:val="22"/>
      </w:rPr>
      <w:t>YAPI KREDİ KORAY GAYRİMENKUL YATIRIM ORTAKLIĞI A.Ş.</w:t>
    </w:r>
  </w:p>
  <w:p w:rsidR="00B55AAC" w:rsidRDefault="00B55AAC" w:rsidP="009D63CE">
    <w:pPr>
      <w:pStyle w:val="Teknik4"/>
      <w:tabs>
        <w:tab w:val="clear" w:pos="-720"/>
      </w:tabs>
      <w:suppressAutoHyphens w:val="0"/>
      <w:rPr>
        <w:rFonts w:ascii="Times New Roman" w:hAnsi="Times New Roman"/>
      </w:rPr>
    </w:pPr>
  </w:p>
  <w:p w:rsidR="00B55AAC" w:rsidRPr="00DD3E16" w:rsidRDefault="00B55AAC" w:rsidP="00DD3E16">
    <w:pPr>
      <w:rPr>
        <w:b/>
        <w:spacing w:val="-2"/>
        <w:lang w:val="en-US"/>
      </w:rPr>
    </w:pPr>
    <w:r w:rsidRPr="00864912">
      <w:rPr>
        <w:b/>
        <w:spacing w:val="-2"/>
        <w:lang w:val="en-US"/>
      </w:rPr>
      <w:t xml:space="preserve">1 OCAK </w:t>
    </w:r>
    <w:r>
      <w:rPr>
        <w:b/>
        <w:spacing w:val="-2"/>
        <w:lang w:val="en-US"/>
      </w:rPr>
      <w:t>–</w:t>
    </w:r>
    <w:r w:rsidRPr="00864912">
      <w:rPr>
        <w:b/>
        <w:spacing w:val="-2"/>
        <w:lang w:val="en-US"/>
      </w:rPr>
      <w:t xml:space="preserve"> </w:t>
    </w:r>
    <w:r>
      <w:rPr>
        <w:b/>
        <w:spacing w:val="-2"/>
        <w:lang w:val="en-US"/>
      </w:rPr>
      <w:t>31 MART 2011 TARİHİNDE SONRA EREN ÜÇ AYLIK ARA HESAP DÖNEMİ</w:t>
    </w:r>
    <w:r w:rsidRPr="00864912">
      <w:rPr>
        <w:b/>
        <w:spacing w:val="-2"/>
        <w:lang w:val="en-US"/>
      </w:rPr>
      <w:t xml:space="preserve">NE </w:t>
    </w:r>
    <w:r w:rsidRPr="00DD3E16">
      <w:rPr>
        <w:b/>
        <w:spacing w:val="-2"/>
        <w:lang w:val="en-US"/>
      </w:rPr>
      <w:t xml:space="preserve">AİT </w:t>
    </w:r>
    <w:r>
      <w:rPr>
        <w:b/>
        <w:spacing w:val="-2"/>
        <w:lang w:val="en-US"/>
      </w:rPr>
      <w:t xml:space="preserve">ÖZET </w:t>
    </w:r>
    <w:r w:rsidRPr="00DD3E16">
      <w:rPr>
        <w:b/>
        <w:spacing w:val="-2"/>
      </w:rPr>
      <w:t>KONSOLİDE NAKİT AKIM TABLOSU</w:t>
    </w:r>
  </w:p>
  <w:p w:rsidR="00B55AAC" w:rsidRDefault="00B55AAC">
    <w:pPr>
      <w:pStyle w:val="Teknik4"/>
      <w:tabs>
        <w:tab w:val="clear" w:pos="-720"/>
      </w:tabs>
      <w:suppressAutoHyphens w:val="0"/>
      <w:jc w:val="both"/>
      <w:rPr>
        <w:rFonts w:ascii="Times New Roman" w:hAnsi="Times New Roman"/>
        <w:b w:val="0"/>
        <w:bCs/>
        <w:spacing w:val="-3"/>
        <w:sz w:val="18"/>
        <w:lang w:val="sv-SE"/>
      </w:rPr>
    </w:pPr>
    <w:r>
      <w:rPr>
        <w:rFonts w:ascii="Times New Roman" w:hAnsi="Times New Roman"/>
        <w:b w:val="0"/>
        <w:bCs/>
        <w:spacing w:val="-3"/>
        <w:sz w:val="18"/>
        <w:lang w:val="sv-SE"/>
      </w:rPr>
      <w:t>(Para birimi  Türk Lirası (“TL”)</w:t>
    </w:r>
    <w:r w:rsidRPr="00711CA1">
      <w:rPr>
        <w:rFonts w:ascii="Times New Roman" w:hAnsi="Times New Roman"/>
        <w:b w:val="0"/>
        <w:bCs/>
        <w:spacing w:val="-3"/>
        <w:sz w:val="18"/>
        <w:lang w:val="sv-SE"/>
      </w:rPr>
      <w:t xml:space="preserve">) </w:t>
    </w:r>
  </w:p>
  <w:p w:rsidR="00B55AAC" w:rsidRDefault="00B55AAC" w:rsidP="009D63CE">
    <w:pPr>
      <w:pStyle w:val="Teknik4"/>
      <w:tabs>
        <w:tab w:val="clear" w:pos="-720"/>
      </w:tabs>
      <w:jc w:val="both"/>
      <w:rPr>
        <w:rFonts w:ascii="Times New Roman" w:hAnsi="Times New Roman"/>
        <w:b w:val="0"/>
        <w:sz w:val="22"/>
        <w:szCs w:val="22"/>
        <w:lang w:val="sv-SE"/>
      </w:rPr>
    </w:pPr>
  </w:p>
  <w:p w:rsidR="00B55AAC" w:rsidRPr="00042404" w:rsidRDefault="00B55AAC" w:rsidP="009D63CE">
    <w:pPr>
      <w:pStyle w:val="Teknik4"/>
      <w:tabs>
        <w:tab w:val="clear" w:pos="-720"/>
      </w:tabs>
      <w:jc w:val="both"/>
      <w:rPr>
        <w:rFonts w:ascii="Times New Roman" w:hAnsi="Times New Roman"/>
        <w:b w:val="0"/>
        <w:sz w:val="22"/>
        <w:szCs w:val="22"/>
        <w:lang w:val="sv-SE"/>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AAC" w:rsidRDefault="00B55AAC">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AAC" w:rsidRDefault="00C53E8D" w:rsidP="00CD6F78">
    <w:pPr>
      <w:pStyle w:val="Teknik4"/>
      <w:tabs>
        <w:tab w:val="clear" w:pos="-720"/>
        <w:tab w:val="right" w:pos="9071"/>
      </w:tabs>
      <w:suppressAutoHyphens w:val="0"/>
      <w:jc w:val="both"/>
      <w:rPr>
        <w:rFonts w:ascii="Times New Roman" w:hAnsi="Times New Roman"/>
        <w:szCs w:val="24"/>
      </w:rPr>
    </w:pPr>
    <w:r>
      <w:rPr>
        <w:rFonts w:ascii="Times New Roman" w:hAnsi="Times New Roman"/>
        <w:noProof/>
        <w:szCs w:val="24"/>
      </w:rPr>
      <w:pict>
        <v:rect id="_x0000_s2050" style="position:absolute;left:0;text-align:left;margin-left:108pt;margin-top:-98.2pt;width:439.35pt;height:31.9pt;z-index:251655168;mso-position-horizontal-relative:page" o:allowincell="f" filled="f" stroked="f" strokeweight="0">
          <v:textbox style="mso-next-textbox:#_x0000_s2050" inset="0,0,0,0">
            <w:txbxContent>
              <w:p w:rsidR="00B55AAC" w:rsidRDefault="00B55AAC">
                <w:pPr>
                  <w:tabs>
                    <w:tab w:val="right" w:pos="8786"/>
                  </w:tabs>
                  <w:rPr>
                    <w:rFonts w:ascii="Helv 14pt Italic" w:hAnsi="Helv 14pt Italic"/>
                    <w:i/>
                    <w:sz w:val="28"/>
                  </w:rPr>
                </w:pPr>
                <w:r>
                  <w:rPr>
                    <w:rFonts w:ascii="Helv 14pt Italic" w:hAnsi="Helv 14pt Italic"/>
                    <w:i/>
                    <w:sz w:val="28"/>
                  </w:rPr>
                  <w:tab/>
                </w:r>
              </w:p>
              <w:p w:rsidR="00B55AAC" w:rsidRDefault="00B55AAC">
                <w:pPr>
                  <w:tabs>
                    <w:tab w:val="right" w:pos="8786"/>
                  </w:tabs>
                  <w:rPr>
                    <w:rFonts w:ascii="Helv 14pt Italic" w:hAnsi="Helv 14pt Italic"/>
                    <w:i/>
                    <w:sz w:val="28"/>
                  </w:rPr>
                </w:pPr>
                <w:r>
                  <w:rPr>
                    <w:rFonts w:ascii="Helv 14pt Italic" w:hAnsi="Helv 14pt Italic"/>
                    <w:i/>
                    <w:sz w:val="28"/>
                  </w:rPr>
                  <w:tab/>
                </w:r>
              </w:p>
            </w:txbxContent>
          </v:textbox>
          <w10:wrap anchorx="page"/>
        </v:rect>
      </w:pict>
    </w:r>
    <w:r w:rsidR="00B55AAC">
      <w:rPr>
        <w:rFonts w:ascii="Times New Roman" w:hAnsi="Times New Roman"/>
        <w:szCs w:val="24"/>
      </w:rPr>
      <w:t>YAPI KREDİ KORAY GAYRİMENKUL YATIRIM ORTAKLIĞI A.Ş</w:t>
    </w:r>
  </w:p>
  <w:p w:rsidR="00B55AAC" w:rsidRDefault="00B55AAC" w:rsidP="00CD6F78">
    <w:pPr>
      <w:jc w:val="both"/>
      <w:rPr>
        <w:b/>
        <w:spacing w:val="-2"/>
      </w:rPr>
    </w:pPr>
  </w:p>
  <w:p w:rsidR="00B55AAC" w:rsidRPr="003D2100" w:rsidRDefault="00B55AAC" w:rsidP="00CD6F78">
    <w:pPr>
      <w:jc w:val="both"/>
      <w:rPr>
        <w:b/>
        <w:spacing w:val="-2"/>
      </w:rPr>
    </w:pPr>
    <w:r>
      <w:rPr>
        <w:b/>
        <w:spacing w:val="-2"/>
      </w:rPr>
      <w:t>31 MART 2011 TARİHİNDE SONA EREN ARA HESAP DÖNEMİNE AİT</w:t>
    </w:r>
  </w:p>
  <w:p w:rsidR="00B55AAC" w:rsidRPr="00D55AFE" w:rsidRDefault="00B55AAC" w:rsidP="00CD6F78">
    <w:pPr>
      <w:jc w:val="both"/>
      <w:rPr>
        <w:b/>
        <w:spacing w:val="-2"/>
      </w:rPr>
    </w:pPr>
    <w:r>
      <w:rPr>
        <w:b/>
        <w:spacing w:val="-2"/>
      </w:rPr>
      <w:t xml:space="preserve">ÖZET </w:t>
    </w:r>
    <w:r w:rsidRPr="00D55AFE">
      <w:rPr>
        <w:b/>
        <w:spacing w:val="-2"/>
      </w:rPr>
      <w:t>KONSOLİDE FİNANSAL TABLOLARA İLİŞKİN DİPNOTLAR</w:t>
    </w:r>
  </w:p>
  <w:p w:rsidR="00B55AAC" w:rsidRPr="00C145EA" w:rsidRDefault="00B55AAC" w:rsidP="00CD6F78">
    <w:pPr>
      <w:pStyle w:val="Teknik4"/>
      <w:pBdr>
        <w:bottom w:val="single" w:sz="4" w:space="1" w:color="auto"/>
      </w:pBdr>
      <w:tabs>
        <w:tab w:val="clear" w:pos="-720"/>
      </w:tabs>
      <w:jc w:val="both"/>
      <w:rPr>
        <w:rFonts w:ascii="Times New Roman" w:hAnsi="Times New Roman"/>
        <w:b w:val="0"/>
        <w:bCs/>
        <w:spacing w:val="-3"/>
        <w:sz w:val="18"/>
        <w:lang w:val="tr-TR"/>
      </w:rPr>
    </w:pPr>
    <w:r w:rsidRPr="00C145EA">
      <w:rPr>
        <w:rFonts w:ascii="Times New Roman" w:hAnsi="Times New Roman"/>
        <w:b w:val="0"/>
        <w:bCs/>
        <w:spacing w:val="-3"/>
        <w:sz w:val="18"/>
        <w:lang w:val="tr-TR"/>
      </w:rPr>
      <w:t>(Tutarlar aksi belirtilmedikçe Türk Lirası (“TL”) olarak ifade edilmiştir.)</w:t>
    </w:r>
  </w:p>
  <w:p w:rsidR="00B55AAC" w:rsidRPr="00C145EA" w:rsidRDefault="00B55AAC" w:rsidP="00CD6F78">
    <w:pPr>
      <w:pStyle w:val="Teknik4"/>
      <w:tabs>
        <w:tab w:val="clear" w:pos="-720"/>
      </w:tabs>
      <w:jc w:val="both"/>
      <w:rPr>
        <w:rFonts w:ascii="Times New Roman" w:hAnsi="Times New Roman"/>
        <w:b w:val="0"/>
        <w:bCs/>
        <w:spacing w:val="-3"/>
        <w:sz w:val="22"/>
        <w:szCs w:val="22"/>
        <w:lang w:val="tr-TR"/>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AAC" w:rsidRDefault="00B55AAC">
    <w:pPr>
      <w:pStyle w:val="Heade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AAC" w:rsidRDefault="00B55AA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AAC" w:rsidRDefault="00B55AAC">
    <w:pPr>
      <w:pStyle w:val="Heade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AAC" w:rsidRDefault="00C53E8D" w:rsidP="00CD6F78">
    <w:pPr>
      <w:pStyle w:val="Teknik4"/>
      <w:tabs>
        <w:tab w:val="clear" w:pos="-720"/>
        <w:tab w:val="right" w:pos="9071"/>
      </w:tabs>
      <w:suppressAutoHyphens w:val="0"/>
      <w:jc w:val="both"/>
      <w:rPr>
        <w:rFonts w:ascii="Times New Roman" w:hAnsi="Times New Roman"/>
        <w:szCs w:val="24"/>
      </w:rPr>
    </w:pPr>
    <w:r>
      <w:rPr>
        <w:rFonts w:ascii="Times New Roman" w:hAnsi="Times New Roman"/>
        <w:noProof/>
        <w:szCs w:val="24"/>
      </w:rPr>
      <w:pict>
        <v:rect id="_x0000_s2060" style="position:absolute;left:0;text-align:left;margin-left:108pt;margin-top:-98.2pt;width:439.35pt;height:31.9pt;z-index:251671552;mso-position-horizontal-relative:page" o:allowincell="f" filled="f" stroked="f" strokeweight="0">
          <v:textbox style="mso-next-textbox:#_x0000_s2060" inset="0,0,0,0">
            <w:txbxContent>
              <w:p w:rsidR="00B55AAC" w:rsidRDefault="00B55AAC">
                <w:pPr>
                  <w:tabs>
                    <w:tab w:val="right" w:pos="8786"/>
                  </w:tabs>
                  <w:rPr>
                    <w:rFonts w:ascii="Helv 14pt Italic" w:hAnsi="Helv 14pt Italic"/>
                    <w:i/>
                    <w:sz w:val="28"/>
                  </w:rPr>
                </w:pPr>
                <w:r>
                  <w:rPr>
                    <w:rFonts w:ascii="Helv 14pt Italic" w:hAnsi="Helv 14pt Italic"/>
                    <w:i/>
                    <w:sz w:val="28"/>
                  </w:rPr>
                  <w:tab/>
                </w:r>
              </w:p>
              <w:p w:rsidR="00B55AAC" w:rsidRDefault="00B55AAC">
                <w:pPr>
                  <w:tabs>
                    <w:tab w:val="right" w:pos="8786"/>
                  </w:tabs>
                  <w:rPr>
                    <w:rFonts w:ascii="Helv 14pt Italic" w:hAnsi="Helv 14pt Italic"/>
                    <w:i/>
                    <w:sz w:val="28"/>
                  </w:rPr>
                </w:pPr>
                <w:r>
                  <w:rPr>
                    <w:rFonts w:ascii="Helv 14pt Italic" w:hAnsi="Helv 14pt Italic"/>
                    <w:i/>
                    <w:sz w:val="28"/>
                  </w:rPr>
                  <w:tab/>
                </w:r>
              </w:p>
            </w:txbxContent>
          </v:textbox>
          <w10:wrap anchorx="page"/>
        </v:rect>
      </w:pict>
    </w:r>
    <w:r w:rsidR="00B55AAC">
      <w:rPr>
        <w:rFonts w:ascii="Times New Roman" w:hAnsi="Times New Roman"/>
        <w:szCs w:val="24"/>
      </w:rPr>
      <w:t>YAPI KREDİ KORAY GAYRİMENKUL YATIRIM ORTAKLIĞI A.Ş</w:t>
    </w:r>
  </w:p>
  <w:p w:rsidR="00B55AAC" w:rsidRDefault="00B55AAC" w:rsidP="00CD6F78">
    <w:pPr>
      <w:jc w:val="both"/>
      <w:rPr>
        <w:b/>
        <w:spacing w:val="-2"/>
      </w:rPr>
    </w:pPr>
  </w:p>
  <w:p w:rsidR="00B55AAC" w:rsidRPr="003D2100" w:rsidRDefault="00B55AAC" w:rsidP="00CD6F78">
    <w:pPr>
      <w:jc w:val="both"/>
      <w:rPr>
        <w:b/>
        <w:spacing w:val="-2"/>
      </w:rPr>
    </w:pPr>
    <w:r>
      <w:rPr>
        <w:b/>
        <w:spacing w:val="-2"/>
      </w:rPr>
      <w:t>31 MART 2011 TARİHİNDE SONA EREN ARA HESAP DÖNEMİNE AİT</w:t>
    </w:r>
  </w:p>
  <w:p w:rsidR="00B55AAC" w:rsidRPr="00D55AFE" w:rsidRDefault="00B55AAC" w:rsidP="00CD6F78">
    <w:pPr>
      <w:jc w:val="both"/>
      <w:rPr>
        <w:b/>
        <w:spacing w:val="-2"/>
      </w:rPr>
    </w:pPr>
    <w:r>
      <w:rPr>
        <w:b/>
        <w:spacing w:val="-2"/>
      </w:rPr>
      <w:t xml:space="preserve">ÖZET </w:t>
    </w:r>
    <w:r w:rsidRPr="00D55AFE">
      <w:rPr>
        <w:b/>
        <w:spacing w:val="-2"/>
      </w:rPr>
      <w:t>KONSOLİDE FİNANSAL TABLOLARA İLİŞKİN DİPNOTLAR</w:t>
    </w:r>
    <w:r>
      <w:rPr>
        <w:b/>
        <w:spacing w:val="-2"/>
      </w:rPr>
      <w:t xml:space="preserve"> (Devamı)</w:t>
    </w:r>
  </w:p>
  <w:p w:rsidR="00B55AAC" w:rsidRPr="00C145EA" w:rsidRDefault="00B55AAC" w:rsidP="00CD6F78">
    <w:pPr>
      <w:pStyle w:val="Teknik4"/>
      <w:pBdr>
        <w:bottom w:val="single" w:sz="4" w:space="1" w:color="auto"/>
      </w:pBdr>
      <w:tabs>
        <w:tab w:val="clear" w:pos="-720"/>
      </w:tabs>
      <w:jc w:val="both"/>
      <w:rPr>
        <w:rFonts w:ascii="Times New Roman" w:hAnsi="Times New Roman"/>
        <w:b w:val="0"/>
        <w:bCs/>
        <w:spacing w:val="-3"/>
        <w:sz w:val="18"/>
        <w:lang w:val="tr-TR"/>
      </w:rPr>
    </w:pPr>
    <w:r w:rsidRPr="00C145EA">
      <w:rPr>
        <w:rFonts w:ascii="Times New Roman" w:hAnsi="Times New Roman"/>
        <w:b w:val="0"/>
        <w:bCs/>
        <w:spacing w:val="-3"/>
        <w:sz w:val="18"/>
        <w:lang w:val="tr-TR"/>
      </w:rPr>
      <w:t>(Tutarlar aksi belirtilmedikçe Türk Lirası (“TL”) olarak ifade edilmiştir.)</w:t>
    </w:r>
  </w:p>
  <w:p w:rsidR="00B55AAC" w:rsidRPr="00C145EA" w:rsidRDefault="00B55AAC" w:rsidP="00CD6F78">
    <w:pPr>
      <w:pStyle w:val="Teknik4"/>
      <w:tabs>
        <w:tab w:val="clear" w:pos="-720"/>
      </w:tabs>
      <w:jc w:val="both"/>
      <w:rPr>
        <w:rFonts w:ascii="Times New Roman" w:hAnsi="Times New Roman"/>
        <w:b w:val="0"/>
        <w:bCs/>
        <w:spacing w:val="-3"/>
        <w:sz w:val="22"/>
        <w:szCs w:val="22"/>
        <w:lang w:val="tr-TR"/>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AAC" w:rsidRDefault="00B55AA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AAC" w:rsidRPr="004A0816" w:rsidRDefault="00B55AAC" w:rsidP="009D63CE">
    <w:pPr>
      <w:tabs>
        <w:tab w:val="right" w:pos="9071"/>
      </w:tabs>
      <w:jc w:val="both"/>
      <w:outlineLvl w:val="0"/>
      <w:rPr>
        <w:b/>
      </w:rPr>
    </w:pPr>
    <w:r w:rsidRPr="004A0816">
      <w:rPr>
        <w:b/>
      </w:rPr>
      <w:t>YAPI KREDİ KORAY GAY</w:t>
    </w:r>
    <w:r>
      <w:rPr>
        <w:b/>
      </w:rPr>
      <w:t>RİMENKUL YATIRIM ORTAKLIĞI A.Ş.</w:t>
    </w:r>
  </w:p>
  <w:p w:rsidR="00B55AAC" w:rsidRPr="004A0816" w:rsidRDefault="00B55AAC" w:rsidP="009D63CE">
    <w:pPr>
      <w:jc w:val="both"/>
      <w:outlineLvl w:val="0"/>
      <w:rPr>
        <w:b/>
      </w:rPr>
    </w:pPr>
  </w:p>
  <w:p w:rsidR="00B55AAC" w:rsidRPr="00D46AA4" w:rsidRDefault="00B55AAC" w:rsidP="009D63CE">
    <w:pPr>
      <w:jc w:val="both"/>
      <w:outlineLvl w:val="0"/>
      <w:rPr>
        <w:b/>
      </w:rPr>
    </w:pPr>
    <w:r>
      <w:rPr>
        <w:b/>
      </w:rPr>
      <w:t>1 OCAK - 31 MART 2011</w:t>
    </w:r>
    <w:r w:rsidRPr="004A0816">
      <w:rPr>
        <w:b/>
      </w:rPr>
      <w:t xml:space="preserve"> </w:t>
    </w:r>
    <w:r>
      <w:rPr>
        <w:b/>
      </w:rPr>
      <w:t>ARA HESAP DÖNEMİNE AİT</w:t>
    </w:r>
    <w:r w:rsidRPr="00D46AA4">
      <w:rPr>
        <w:b/>
      </w:rPr>
      <w:t xml:space="preserve"> </w:t>
    </w:r>
    <w:r>
      <w:rPr>
        <w:b/>
      </w:rPr>
      <w:t>ÖZET</w:t>
    </w:r>
  </w:p>
  <w:p w:rsidR="00B55AAC" w:rsidRPr="00E94447" w:rsidRDefault="00B55AAC" w:rsidP="009D63CE">
    <w:pPr>
      <w:jc w:val="both"/>
      <w:outlineLvl w:val="0"/>
      <w:rPr>
        <w:b/>
        <w:sz w:val="22"/>
        <w:szCs w:val="22"/>
      </w:rPr>
    </w:pPr>
    <w:r w:rsidRPr="00D46AA4">
      <w:rPr>
        <w:b/>
      </w:rPr>
      <w:t xml:space="preserve">KONSOLİDE </w:t>
    </w:r>
    <w:r>
      <w:rPr>
        <w:b/>
      </w:rPr>
      <w:t>FİNANSAL</w:t>
    </w:r>
    <w:r w:rsidRPr="00D46AA4">
      <w:rPr>
        <w:b/>
      </w:rPr>
      <w:t xml:space="preserve"> TABLOLAR VE DİPNOTLARI</w:t>
    </w:r>
  </w:p>
  <w:p w:rsidR="00B55AAC" w:rsidRPr="004A0816" w:rsidRDefault="00C53E8D" w:rsidP="009D63CE">
    <w:pPr>
      <w:spacing w:line="209" w:lineRule="auto"/>
      <w:jc w:val="both"/>
      <w:outlineLvl w:val="0"/>
      <w:rPr>
        <w:sz w:val="22"/>
        <w:szCs w:val="22"/>
      </w:rPr>
    </w:pPr>
    <w:r w:rsidRPr="00C53E8D">
      <w:rPr>
        <w:sz w:val="22"/>
        <w:szCs w:val="22"/>
      </w:rPr>
      <w:pict>
        <v:line id="_x0000_s2052" style="position:absolute;left:0;text-align:left;z-index:251659264" from=".1pt,-.15pt" to="459.1pt,-.15pt"/>
      </w:pict>
    </w:r>
    <w:r w:rsidRPr="00C53E8D">
      <w:rPr>
        <w:sz w:val="22"/>
        <w:szCs w:val="22"/>
      </w:rPr>
      <w:pict>
        <v:line id="_x0000_s2053" style="position:absolute;left:0;text-align:left;z-index:251660288" from=".1pt,-.15pt" to="450.1pt,-.15pt"/>
      </w:pict>
    </w:r>
    <w:r w:rsidRPr="00C53E8D">
      <w:rPr>
        <w:sz w:val="22"/>
        <w:szCs w:val="22"/>
      </w:rPr>
      <w:pict>
        <v:line id="_x0000_s2054" style="position:absolute;left:0;text-align:left;z-index:251661312" from=".1pt,-.15pt" to="450.1pt,-.15pt"/>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AAC" w:rsidRDefault="00B55AAC">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AAC" w:rsidRDefault="00B55AAC">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AAC" w:rsidRDefault="00C53E8D" w:rsidP="007C5613">
    <w:pPr>
      <w:tabs>
        <w:tab w:val="right" w:pos="9071"/>
      </w:tabs>
      <w:jc w:val="both"/>
      <w:outlineLvl w:val="0"/>
      <w:rPr>
        <w:b/>
        <w:szCs w:val="22"/>
      </w:rPr>
    </w:pPr>
    <w:r w:rsidRPr="00C53E8D">
      <w:rPr>
        <w:noProof/>
      </w:rPr>
      <w:pict>
        <v:rect id="_x0000_s2049" style="position:absolute;left:0;text-align:left;margin-left:108pt;margin-top:-98.2pt;width:439.35pt;height:31.9pt;z-index:251653120;mso-position-horizontal-relative:page" o:allowincell="f" filled="f" stroked="f" strokeweight="0">
          <v:textbox style="mso-next-textbox:#_x0000_s2049" inset="0,0,0,0">
            <w:txbxContent>
              <w:p w:rsidR="00B55AAC" w:rsidRDefault="00B55AAC">
                <w:pPr>
                  <w:tabs>
                    <w:tab w:val="right" w:pos="8786"/>
                  </w:tabs>
                  <w:rPr>
                    <w:rFonts w:ascii="Helv 14pt Italic" w:hAnsi="Helv 14pt Italic"/>
                    <w:i/>
                    <w:sz w:val="28"/>
                  </w:rPr>
                </w:pPr>
                <w:r>
                  <w:rPr>
                    <w:rFonts w:ascii="Helv 14pt Italic" w:hAnsi="Helv 14pt Italic"/>
                    <w:i/>
                    <w:sz w:val="28"/>
                  </w:rPr>
                  <w:tab/>
                </w:r>
              </w:p>
              <w:p w:rsidR="00B55AAC" w:rsidRDefault="00B55AAC">
                <w:pPr>
                  <w:tabs>
                    <w:tab w:val="right" w:pos="8786"/>
                  </w:tabs>
                  <w:rPr>
                    <w:rFonts w:ascii="Helv 14pt Italic" w:hAnsi="Helv 14pt Italic"/>
                    <w:i/>
                    <w:sz w:val="28"/>
                  </w:rPr>
                </w:pPr>
                <w:r>
                  <w:rPr>
                    <w:rFonts w:ascii="Helv 14pt Italic" w:hAnsi="Helv 14pt Italic"/>
                    <w:i/>
                    <w:sz w:val="28"/>
                  </w:rPr>
                  <w:tab/>
                </w:r>
              </w:p>
            </w:txbxContent>
          </v:textbox>
          <w10:wrap anchorx="page"/>
        </v:rect>
      </w:pict>
    </w:r>
    <w:r w:rsidR="00B55AAC">
      <w:rPr>
        <w:b/>
        <w:szCs w:val="22"/>
      </w:rPr>
      <w:t>YAPI KREDİ KORAY GAYRİMENKUL YATIRIM ORTAKLIĞI A.Ş.</w:t>
    </w:r>
  </w:p>
  <w:p w:rsidR="00B55AAC" w:rsidRPr="00350F62" w:rsidRDefault="00B55AAC" w:rsidP="009D63CE">
    <w:pPr>
      <w:jc w:val="both"/>
      <w:outlineLvl w:val="0"/>
      <w:rPr>
        <w:b/>
        <w:sz w:val="22"/>
        <w:szCs w:val="22"/>
      </w:rPr>
    </w:pPr>
  </w:p>
  <w:p w:rsidR="00B55AAC" w:rsidRDefault="00B55AAC" w:rsidP="00042404">
    <w:pPr>
      <w:pStyle w:val="Teknik4"/>
      <w:tabs>
        <w:tab w:val="clear" w:pos="-720"/>
      </w:tabs>
      <w:suppressAutoHyphens w:val="0"/>
      <w:rPr>
        <w:rFonts w:ascii="Times New Roman" w:hAnsi="Times New Roman"/>
        <w:lang w:val="tr-TR"/>
      </w:rPr>
    </w:pPr>
    <w:r>
      <w:rPr>
        <w:rFonts w:ascii="Times New Roman" w:hAnsi="Times New Roman"/>
        <w:lang w:val="tr-TR"/>
      </w:rPr>
      <w:t>31 MART 2011</w:t>
    </w:r>
    <w:r w:rsidRPr="00794447">
      <w:rPr>
        <w:rFonts w:ascii="Times New Roman" w:hAnsi="Times New Roman"/>
        <w:lang w:val="tr-TR"/>
      </w:rPr>
      <w:t xml:space="preserve"> </w:t>
    </w:r>
    <w:r>
      <w:rPr>
        <w:rFonts w:ascii="Times New Roman" w:hAnsi="Times New Roman"/>
        <w:lang w:val="tr-TR"/>
      </w:rPr>
      <w:t>TARİHİ İTİBARİYLE</w:t>
    </w:r>
  </w:p>
  <w:p w:rsidR="00B55AAC" w:rsidRPr="00794447" w:rsidRDefault="00B55AAC" w:rsidP="00042404">
    <w:pPr>
      <w:pStyle w:val="Teknik4"/>
      <w:tabs>
        <w:tab w:val="clear" w:pos="-720"/>
      </w:tabs>
      <w:suppressAutoHyphens w:val="0"/>
      <w:rPr>
        <w:rFonts w:ascii="Times New Roman" w:hAnsi="Times New Roman"/>
        <w:lang w:val="tr-TR"/>
      </w:rPr>
    </w:pPr>
    <w:r>
      <w:rPr>
        <w:rFonts w:ascii="Times New Roman" w:hAnsi="Times New Roman"/>
        <w:lang w:val="tr-TR"/>
      </w:rPr>
      <w:t>ÖZET KONSOLİDE BİLANÇO</w:t>
    </w:r>
  </w:p>
  <w:p w:rsidR="00B55AAC" w:rsidRDefault="00B55AAC" w:rsidP="00042404">
    <w:pPr>
      <w:pStyle w:val="Teknik4"/>
      <w:pBdr>
        <w:bottom w:val="single" w:sz="4" w:space="1" w:color="auto"/>
      </w:pBdr>
      <w:tabs>
        <w:tab w:val="clear" w:pos="-720"/>
      </w:tabs>
      <w:jc w:val="both"/>
      <w:rPr>
        <w:rFonts w:ascii="Times New Roman" w:hAnsi="Times New Roman"/>
        <w:b w:val="0"/>
        <w:bCs/>
        <w:spacing w:val="-3"/>
        <w:sz w:val="18"/>
        <w:lang w:val="tr-TR"/>
      </w:rPr>
    </w:pPr>
    <w:r w:rsidRPr="002F1EFD">
      <w:rPr>
        <w:rFonts w:ascii="Times New Roman" w:hAnsi="Times New Roman"/>
        <w:b w:val="0"/>
        <w:bCs/>
        <w:spacing w:val="-3"/>
        <w:sz w:val="18"/>
        <w:lang w:val="tr-TR"/>
      </w:rPr>
      <w:t>(</w:t>
    </w:r>
    <w:r>
      <w:rPr>
        <w:rFonts w:ascii="Times New Roman" w:hAnsi="Times New Roman"/>
        <w:b w:val="0"/>
        <w:bCs/>
        <w:spacing w:val="-3"/>
        <w:sz w:val="18"/>
        <w:lang w:val="tr-TR"/>
      </w:rPr>
      <w:t>Para birimi</w:t>
    </w:r>
    <w:r w:rsidRPr="002F1EFD">
      <w:rPr>
        <w:rFonts w:ascii="Times New Roman" w:hAnsi="Times New Roman"/>
        <w:b w:val="0"/>
        <w:bCs/>
        <w:spacing w:val="-3"/>
        <w:sz w:val="18"/>
        <w:lang w:val="tr-TR"/>
      </w:rPr>
      <w:t xml:space="preserve"> Türk Lirası (“TL”)</w:t>
    </w:r>
    <w:r>
      <w:rPr>
        <w:rFonts w:ascii="Times New Roman" w:hAnsi="Times New Roman"/>
        <w:b w:val="0"/>
        <w:bCs/>
        <w:spacing w:val="-3"/>
        <w:sz w:val="18"/>
        <w:lang w:val="tr-TR"/>
      </w:rPr>
      <w:t>)</w:t>
    </w:r>
  </w:p>
  <w:p w:rsidR="00B55AAC" w:rsidRDefault="00B55AAC" w:rsidP="00042404">
    <w:pPr>
      <w:pStyle w:val="Teknik4"/>
      <w:tabs>
        <w:tab w:val="clear" w:pos="-720"/>
      </w:tabs>
      <w:jc w:val="both"/>
      <w:rPr>
        <w:rFonts w:ascii="Times New Roman" w:hAnsi="Times New Roman"/>
        <w:b w:val="0"/>
        <w:bCs/>
        <w:spacing w:val="-3"/>
        <w:sz w:val="22"/>
        <w:szCs w:val="22"/>
        <w:lang w:val="tr-TR"/>
      </w:rPr>
    </w:pPr>
  </w:p>
  <w:p w:rsidR="00B55AAC" w:rsidRPr="007C5613" w:rsidRDefault="00B55AAC" w:rsidP="00042404">
    <w:pPr>
      <w:pStyle w:val="Teknik4"/>
      <w:tabs>
        <w:tab w:val="clear" w:pos="-720"/>
      </w:tabs>
      <w:jc w:val="both"/>
      <w:rPr>
        <w:rFonts w:ascii="Times New Roman" w:hAnsi="Times New Roman"/>
        <w:b w:val="0"/>
        <w:bCs/>
        <w:spacing w:val="-3"/>
        <w:sz w:val="22"/>
        <w:szCs w:val="22"/>
        <w:lang w:val="tr-TR"/>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AAC" w:rsidRDefault="00B55AAC">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AAC" w:rsidRDefault="00B55AAC">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AAC" w:rsidRDefault="00C53E8D" w:rsidP="005A67DB">
    <w:pPr>
      <w:tabs>
        <w:tab w:val="right" w:pos="9071"/>
      </w:tabs>
      <w:jc w:val="both"/>
      <w:outlineLvl w:val="0"/>
      <w:rPr>
        <w:b/>
        <w:szCs w:val="22"/>
      </w:rPr>
    </w:pPr>
    <w:r w:rsidRPr="00C53E8D">
      <w:rPr>
        <w:noProof/>
      </w:rPr>
      <w:pict>
        <v:rect id="_x0000_s2051" style="position:absolute;left:0;text-align:left;margin-left:108pt;margin-top:-98.2pt;width:439.35pt;height:31.9pt;z-index:251658240;mso-position-horizontal-relative:page" o:allowincell="f" filled="f" stroked="f" strokeweight="0">
          <v:textbox style="mso-next-textbox:#_x0000_s2051" inset="0,0,0,0">
            <w:txbxContent>
              <w:p w:rsidR="00B55AAC" w:rsidRDefault="00B55AAC" w:rsidP="005A67DB">
                <w:pPr>
                  <w:tabs>
                    <w:tab w:val="right" w:pos="8786"/>
                  </w:tabs>
                  <w:rPr>
                    <w:rFonts w:ascii="Helv 14pt Italic" w:hAnsi="Helv 14pt Italic"/>
                    <w:i/>
                    <w:sz w:val="28"/>
                  </w:rPr>
                </w:pPr>
                <w:r>
                  <w:rPr>
                    <w:rFonts w:ascii="Helv 14pt Italic" w:hAnsi="Helv 14pt Italic"/>
                    <w:i/>
                    <w:sz w:val="28"/>
                  </w:rPr>
                  <w:tab/>
                </w:r>
              </w:p>
              <w:p w:rsidR="00B55AAC" w:rsidRDefault="00B55AAC" w:rsidP="005A67DB">
                <w:pPr>
                  <w:tabs>
                    <w:tab w:val="right" w:pos="8786"/>
                  </w:tabs>
                  <w:rPr>
                    <w:rFonts w:ascii="Helv 14pt Italic" w:hAnsi="Helv 14pt Italic"/>
                    <w:i/>
                    <w:sz w:val="28"/>
                  </w:rPr>
                </w:pPr>
                <w:r>
                  <w:rPr>
                    <w:rFonts w:ascii="Helv 14pt Italic" w:hAnsi="Helv 14pt Italic"/>
                    <w:i/>
                    <w:sz w:val="28"/>
                  </w:rPr>
                  <w:tab/>
                </w:r>
              </w:p>
            </w:txbxContent>
          </v:textbox>
          <w10:wrap anchorx="page"/>
        </v:rect>
      </w:pict>
    </w:r>
    <w:r w:rsidR="00B55AAC">
      <w:rPr>
        <w:b/>
        <w:szCs w:val="22"/>
      </w:rPr>
      <w:t>YAPI KREDİ KORAY GAYRİMENKUL YATIRIM ORTAKLIĞI A.Ş.</w:t>
    </w:r>
  </w:p>
  <w:p w:rsidR="00B55AAC" w:rsidRPr="00350F62" w:rsidRDefault="00B55AAC" w:rsidP="005A67DB">
    <w:pPr>
      <w:jc w:val="both"/>
      <w:outlineLvl w:val="0"/>
      <w:rPr>
        <w:b/>
        <w:sz w:val="22"/>
        <w:szCs w:val="22"/>
      </w:rPr>
    </w:pPr>
  </w:p>
  <w:p w:rsidR="00B55AAC" w:rsidRDefault="00B55AAC" w:rsidP="006A0DCD">
    <w:pPr>
      <w:pStyle w:val="Teknik4"/>
      <w:tabs>
        <w:tab w:val="clear" w:pos="-720"/>
      </w:tabs>
      <w:suppressAutoHyphens w:val="0"/>
      <w:rPr>
        <w:rFonts w:ascii="Times New Roman" w:hAnsi="Times New Roman"/>
        <w:lang w:val="tr-TR"/>
      </w:rPr>
    </w:pPr>
    <w:r>
      <w:rPr>
        <w:rFonts w:ascii="Times New Roman" w:hAnsi="Times New Roman"/>
        <w:lang w:val="tr-TR"/>
      </w:rPr>
      <w:t>31 MART 2011</w:t>
    </w:r>
    <w:r w:rsidRPr="00794447">
      <w:rPr>
        <w:rFonts w:ascii="Times New Roman" w:hAnsi="Times New Roman"/>
        <w:lang w:val="tr-TR"/>
      </w:rPr>
      <w:t xml:space="preserve"> </w:t>
    </w:r>
    <w:r>
      <w:rPr>
        <w:rFonts w:ascii="Times New Roman" w:hAnsi="Times New Roman"/>
        <w:lang w:val="tr-TR"/>
      </w:rPr>
      <w:t>TARİHİ İTİBARİYLE</w:t>
    </w:r>
  </w:p>
  <w:p w:rsidR="00B55AAC" w:rsidRPr="00794447" w:rsidRDefault="00B55AAC" w:rsidP="006A0DCD">
    <w:pPr>
      <w:pStyle w:val="Teknik4"/>
      <w:tabs>
        <w:tab w:val="clear" w:pos="-720"/>
      </w:tabs>
      <w:suppressAutoHyphens w:val="0"/>
      <w:rPr>
        <w:rFonts w:ascii="Times New Roman" w:hAnsi="Times New Roman"/>
        <w:lang w:val="tr-TR"/>
      </w:rPr>
    </w:pPr>
    <w:r>
      <w:rPr>
        <w:rFonts w:ascii="Times New Roman" w:hAnsi="Times New Roman"/>
        <w:lang w:val="tr-TR"/>
      </w:rPr>
      <w:t>ÖZET KONSOLİDE BİLANÇO</w:t>
    </w:r>
  </w:p>
  <w:p w:rsidR="00B55AAC" w:rsidRDefault="00B55AAC" w:rsidP="006A0DCD">
    <w:pPr>
      <w:pStyle w:val="Teknik4"/>
      <w:pBdr>
        <w:bottom w:val="single" w:sz="4" w:space="1" w:color="auto"/>
      </w:pBdr>
      <w:tabs>
        <w:tab w:val="clear" w:pos="-720"/>
      </w:tabs>
      <w:jc w:val="both"/>
      <w:rPr>
        <w:rFonts w:ascii="Times New Roman" w:hAnsi="Times New Roman"/>
        <w:b w:val="0"/>
        <w:bCs/>
        <w:spacing w:val="-3"/>
        <w:sz w:val="18"/>
        <w:lang w:val="tr-TR"/>
      </w:rPr>
    </w:pPr>
    <w:r w:rsidRPr="002F1EFD">
      <w:rPr>
        <w:rFonts w:ascii="Times New Roman" w:hAnsi="Times New Roman"/>
        <w:b w:val="0"/>
        <w:bCs/>
        <w:spacing w:val="-3"/>
        <w:sz w:val="18"/>
        <w:lang w:val="tr-TR"/>
      </w:rPr>
      <w:t>(</w:t>
    </w:r>
    <w:r>
      <w:rPr>
        <w:rFonts w:ascii="Times New Roman" w:hAnsi="Times New Roman"/>
        <w:b w:val="0"/>
        <w:bCs/>
        <w:spacing w:val="-3"/>
        <w:sz w:val="18"/>
        <w:lang w:val="tr-TR"/>
      </w:rPr>
      <w:t>Para birimi</w:t>
    </w:r>
    <w:r w:rsidRPr="002F1EFD">
      <w:rPr>
        <w:rFonts w:ascii="Times New Roman" w:hAnsi="Times New Roman"/>
        <w:b w:val="0"/>
        <w:bCs/>
        <w:spacing w:val="-3"/>
        <w:sz w:val="18"/>
        <w:lang w:val="tr-TR"/>
      </w:rPr>
      <w:t xml:space="preserve"> Türk Lirası (“TL”)</w:t>
    </w:r>
    <w:r>
      <w:rPr>
        <w:rFonts w:ascii="Times New Roman" w:hAnsi="Times New Roman"/>
        <w:b w:val="0"/>
        <w:bCs/>
        <w:spacing w:val="-3"/>
        <w:sz w:val="18"/>
        <w:lang w:val="tr-TR"/>
      </w:rPr>
      <w:t>)</w:t>
    </w:r>
  </w:p>
  <w:p w:rsidR="00B55AAC" w:rsidRDefault="00B55AAC" w:rsidP="00042404">
    <w:pPr>
      <w:pStyle w:val="Header"/>
      <w:rPr>
        <w:sz w:val="22"/>
        <w:szCs w:val="22"/>
      </w:rPr>
    </w:pPr>
  </w:p>
  <w:p w:rsidR="00B55AAC" w:rsidRPr="00042404" w:rsidRDefault="00B55AAC" w:rsidP="00042404">
    <w:pPr>
      <w:pStyle w:val="Header"/>
      <w:rPr>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17D1A"/>
    <w:multiLevelType w:val="hybridMultilevel"/>
    <w:tmpl w:val="F67A5F3C"/>
    <w:lvl w:ilvl="0" w:tplc="00F885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8077A1"/>
    <w:multiLevelType w:val="hybridMultilevel"/>
    <w:tmpl w:val="55726A16"/>
    <w:lvl w:ilvl="0" w:tplc="0C9066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DC11FA"/>
    <w:multiLevelType w:val="multilevel"/>
    <w:tmpl w:val="B0D8BFEE"/>
    <w:lvl w:ilvl="0">
      <w:start w:val="1"/>
      <w:numFmt w:val="decimal"/>
      <w:lvlText w:val="%1"/>
      <w:lvlJc w:val="left"/>
      <w:pPr>
        <w:tabs>
          <w:tab w:val="num" w:pos="709"/>
        </w:tabs>
        <w:ind w:left="709" w:hanging="709"/>
      </w:pPr>
      <w:rPr>
        <w:rFonts w:ascii="Arial" w:hAnsi="Arial"/>
        <w:b w:val="0"/>
        <w:i w:val="0"/>
        <w:sz w:val="20"/>
      </w:rPr>
    </w:lvl>
    <w:lvl w:ilvl="1">
      <w:start w:val="1"/>
      <w:numFmt w:val="decimal"/>
      <w:lvlText w:val="(%2)"/>
      <w:lvlJc w:val="left"/>
      <w:pPr>
        <w:tabs>
          <w:tab w:val="num" w:pos="709"/>
        </w:tabs>
        <w:ind w:left="709" w:hanging="652"/>
      </w:pPr>
      <w:rPr>
        <w:rFonts w:ascii="Arial" w:hAnsi="Arial"/>
        <w:b w:val="0"/>
        <w:i w:val="0"/>
        <w:sz w:val="20"/>
      </w:rPr>
    </w:lvl>
    <w:lvl w:ilvl="2">
      <w:start w:val="1"/>
      <w:numFmt w:val="bullet"/>
      <w:lvlText w:val=""/>
      <w:lvlJc w:val="left"/>
      <w:pPr>
        <w:tabs>
          <w:tab w:val="num" w:pos="1304"/>
        </w:tabs>
        <w:ind w:left="1304" w:hanging="595"/>
      </w:pPr>
      <w:rPr>
        <w:rFonts w:ascii="Symbol" w:hAnsi="Symbol" w:hint="default"/>
        <w:b w:val="0"/>
        <w:i w:val="0"/>
      </w:rPr>
    </w:lvl>
    <w:lvl w:ilvl="3">
      <w:start w:val="1"/>
      <w:numFmt w:val="bullet"/>
      <w:lvlText w:val=""/>
      <w:lvlJc w:val="left"/>
      <w:pPr>
        <w:tabs>
          <w:tab w:val="num" w:pos="1899"/>
        </w:tabs>
        <w:ind w:left="1899" w:hanging="595"/>
      </w:pPr>
      <w:rPr>
        <w:rFonts w:ascii="Symbol" w:hAnsi="Symbol"/>
        <w:b w:val="0"/>
        <w:i w:val="0"/>
      </w:rPr>
    </w:lvl>
    <w:lvl w:ilvl="4">
      <w:start w:val="1"/>
      <w:numFmt w:val="bullet"/>
      <w:lvlText w:val=""/>
      <w:lvlJc w:val="left"/>
      <w:pPr>
        <w:tabs>
          <w:tab w:val="num" w:pos="2494"/>
        </w:tabs>
        <w:ind w:left="2494" w:hanging="595"/>
      </w:pPr>
      <w:rPr>
        <w:rFonts w:ascii="Symbol" w:hAnsi="Symbol"/>
        <w:b w:val="0"/>
        <w:i w:val="0"/>
      </w:rPr>
    </w:lvl>
    <w:lvl w:ilvl="5">
      <w:start w:val="1"/>
      <w:numFmt w:val="bullet"/>
      <w:lvlText w:val=""/>
      <w:lvlJc w:val="left"/>
      <w:pPr>
        <w:tabs>
          <w:tab w:val="num" w:pos="3090"/>
        </w:tabs>
        <w:ind w:left="3090" w:hanging="596"/>
      </w:pPr>
      <w:rPr>
        <w:rFonts w:ascii="Symbol" w:hAnsi="Symbol"/>
        <w:b w:val="0"/>
        <w:i w:val="0"/>
      </w:r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pStyle w:val="Outline"/>
      <w:lvlText w:val=""/>
      <w:lvlJc w:val="left"/>
      <w:pPr>
        <w:tabs>
          <w:tab w:val="num" w:pos="0"/>
        </w:tabs>
        <w:ind w:left="0" w:firstLine="0"/>
      </w:pPr>
    </w:lvl>
  </w:abstractNum>
  <w:abstractNum w:abstractNumId="3">
    <w:nsid w:val="172815E1"/>
    <w:multiLevelType w:val="hybridMultilevel"/>
    <w:tmpl w:val="F5E6245E"/>
    <w:lvl w:ilvl="0" w:tplc="7772D4C0">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7234D3"/>
    <w:multiLevelType w:val="hybridMultilevel"/>
    <w:tmpl w:val="EC82F668"/>
    <w:lvl w:ilvl="0" w:tplc="B276DD5E">
      <w:start w:val="2"/>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0230548"/>
    <w:multiLevelType w:val="hybridMultilevel"/>
    <w:tmpl w:val="A1329FD4"/>
    <w:lvl w:ilvl="0" w:tplc="6076FE08">
      <w:start w:val="2"/>
      <w:numFmt w:val="decimal"/>
      <w:lvlText w:val="2.%1"/>
      <w:lvlJc w:val="left"/>
      <w:pPr>
        <w:tabs>
          <w:tab w:val="num" w:pos="720"/>
        </w:tabs>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7F778CC"/>
    <w:multiLevelType w:val="multilevel"/>
    <w:tmpl w:val="17743516"/>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2B5C27CA"/>
    <w:multiLevelType w:val="hybridMultilevel"/>
    <w:tmpl w:val="FCE47B56"/>
    <w:lvl w:ilvl="0" w:tplc="C74C3ED0">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nsid w:val="32C44D6B"/>
    <w:multiLevelType w:val="hybridMultilevel"/>
    <w:tmpl w:val="E4E01A2C"/>
    <w:lvl w:ilvl="0" w:tplc="8118EB7E">
      <w:start w:val="1"/>
      <w:numFmt w:val="lowerRoman"/>
      <w:lvlText w:val="%1)"/>
      <w:lvlJc w:val="left"/>
      <w:pPr>
        <w:tabs>
          <w:tab w:val="num" w:pos="1287"/>
        </w:tabs>
        <w:ind w:left="1287" w:hanging="720"/>
      </w:pPr>
      <w:rPr>
        <w:rFonts w:hint="default"/>
      </w:rPr>
    </w:lvl>
    <w:lvl w:ilvl="1" w:tplc="041F0019" w:tentative="1">
      <w:start w:val="1"/>
      <w:numFmt w:val="lowerLetter"/>
      <w:lvlText w:val="%2."/>
      <w:lvlJc w:val="left"/>
      <w:pPr>
        <w:tabs>
          <w:tab w:val="num" w:pos="1647"/>
        </w:tabs>
        <w:ind w:left="1647" w:hanging="360"/>
      </w:pPr>
    </w:lvl>
    <w:lvl w:ilvl="2" w:tplc="041F001B" w:tentative="1">
      <w:start w:val="1"/>
      <w:numFmt w:val="lowerRoman"/>
      <w:lvlText w:val="%3."/>
      <w:lvlJc w:val="right"/>
      <w:pPr>
        <w:tabs>
          <w:tab w:val="num" w:pos="2367"/>
        </w:tabs>
        <w:ind w:left="2367" w:hanging="180"/>
      </w:pPr>
    </w:lvl>
    <w:lvl w:ilvl="3" w:tplc="041F000F" w:tentative="1">
      <w:start w:val="1"/>
      <w:numFmt w:val="decimal"/>
      <w:lvlText w:val="%4."/>
      <w:lvlJc w:val="left"/>
      <w:pPr>
        <w:tabs>
          <w:tab w:val="num" w:pos="3087"/>
        </w:tabs>
        <w:ind w:left="3087" w:hanging="360"/>
      </w:pPr>
    </w:lvl>
    <w:lvl w:ilvl="4" w:tplc="041F0019" w:tentative="1">
      <w:start w:val="1"/>
      <w:numFmt w:val="lowerLetter"/>
      <w:lvlText w:val="%5."/>
      <w:lvlJc w:val="left"/>
      <w:pPr>
        <w:tabs>
          <w:tab w:val="num" w:pos="3807"/>
        </w:tabs>
        <w:ind w:left="3807" w:hanging="360"/>
      </w:pPr>
    </w:lvl>
    <w:lvl w:ilvl="5" w:tplc="041F001B" w:tentative="1">
      <w:start w:val="1"/>
      <w:numFmt w:val="lowerRoman"/>
      <w:lvlText w:val="%6."/>
      <w:lvlJc w:val="right"/>
      <w:pPr>
        <w:tabs>
          <w:tab w:val="num" w:pos="4527"/>
        </w:tabs>
        <w:ind w:left="4527" w:hanging="180"/>
      </w:pPr>
    </w:lvl>
    <w:lvl w:ilvl="6" w:tplc="041F000F" w:tentative="1">
      <w:start w:val="1"/>
      <w:numFmt w:val="decimal"/>
      <w:lvlText w:val="%7."/>
      <w:lvlJc w:val="left"/>
      <w:pPr>
        <w:tabs>
          <w:tab w:val="num" w:pos="5247"/>
        </w:tabs>
        <w:ind w:left="5247" w:hanging="360"/>
      </w:pPr>
    </w:lvl>
    <w:lvl w:ilvl="7" w:tplc="041F0019" w:tentative="1">
      <w:start w:val="1"/>
      <w:numFmt w:val="lowerLetter"/>
      <w:lvlText w:val="%8."/>
      <w:lvlJc w:val="left"/>
      <w:pPr>
        <w:tabs>
          <w:tab w:val="num" w:pos="5967"/>
        </w:tabs>
        <w:ind w:left="5967" w:hanging="360"/>
      </w:pPr>
    </w:lvl>
    <w:lvl w:ilvl="8" w:tplc="041F001B" w:tentative="1">
      <w:start w:val="1"/>
      <w:numFmt w:val="lowerRoman"/>
      <w:lvlText w:val="%9."/>
      <w:lvlJc w:val="right"/>
      <w:pPr>
        <w:tabs>
          <w:tab w:val="num" w:pos="6687"/>
        </w:tabs>
        <w:ind w:left="6687" w:hanging="180"/>
      </w:pPr>
    </w:lvl>
  </w:abstractNum>
  <w:abstractNum w:abstractNumId="9">
    <w:nsid w:val="4E7C3CC4"/>
    <w:multiLevelType w:val="multilevel"/>
    <w:tmpl w:val="B42CB1E6"/>
    <w:lvl w:ilvl="0">
      <w:start w:val="2"/>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490580D"/>
    <w:multiLevelType w:val="hybridMultilevel"/>
    <w:tmpl w:val="812C04C0"/>
    <w:lvl w:ilvl="0" w:tplc="400089EC">
      <w:start w:val="1"/>
      <w:numFmt w:val="decimal"/>
      <w:lvlText w:val="2.%1"/>
      <w:lvlJc w:val="left"/>
      <w:pPr>
        <w:tabs>
          <w:tab w:val="num" w:pos="502"/>
        </w:tabs>
        <w:ind w:left="502"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A497732"/>
    <w:multiLevelType w:val="hybridMultilevel"/>
    <w:tmpl w:val="3A2887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D1F1249"/>
    <w:multiLevelType w:val="hybridMultilevel"/>
    <w:tmpl w:val="A85088F6"/>
    <w:lvl w:ilvl="0" w:tplc="E362B22A">
      <w:start w:val="1"/>
      <w:numFmt w:val="decimal"/>
      <w:lvlText w:val="(%1)"/>
      <w:lvlJc w:val="left"/>
      <w:pPr>
        <w:tabs>
          <w:tab w:val="num" w:pos="906"/>
        </w:tabs>
        <w:ind w:left="906" w:hanging="360"/>
      </w:pPr>
      <w:rPr>
        <w:rFonts w:hint="default"/>
      </w:rPr>
    </w:lvl>
    <w:lvl w:ilvl="1" w:tplc="041F0019" w:tentative="1">
      <w:start w:val="1"/>
      <w:numFmt w:val="lowerLetter"/>
      <w:lvlText w:val="%2."/>
      <w:lvlJc w:val="left"/>
      <w:pPr>
        <w:tabs>
          <w:tab w:val="num" w:pos="1626"/>
        </w:tabs>
        <w:ind w:left="1626" w:hanging="360"/>
      </w:pPr>
    </w:lvl>
    <w:lvl w:ilvl="2" w:tplc="041F001B" w:tentative="1">
      <w:start w:val="1"/>
      <w:numFmt w:val="lowerRoman"/>
      <w:lvlText w:val="%3."/>
      <w:lvlJc w:val="right"/>
      <w:pPr>
        <w:tabs>
          <w:tab w:val="num" w:pos="2346"/>
        </w:tabs>
        <w:ind w:left="2346" w:hanging="180"/>
      </w:pPr>
    </w:lvl>
    <w:lvl w:ilvl="3" w:tplc="041F000F" w:tentative="1">
      <w:start w:val="1"/>
      <w:numFmt w:val="decimal"/>
      <w:lvlText w:val="%4."/>
      <w:lvlJc w:val="left"/>
      <w:pPr>
        <w:tabs>
          <w:tab w:val="num" w:pos="3066"/>
        </w:tabs>
        <w:ind w:left="3066" w:hanging="360"/>
      </w:pPr>
    </w:lvl>
    <w:lvl w:ilvl="4" w:tplc="041F0019" w:tentative="1">
      <w:start w:val="1"/>
      <w:numFmt w:val="lowerLetter"/>
      <w:lvlText w:val="%5."/>
      <w:lvlJc w:val="left"/>
      <w:pPr>
        <w:tabs>
          <w:tab w:val="num" w:pos="3786"/>
        </w:tabs>
        <w:ind w:left="3786" w:hanging="360"/>
      </w:pPr>
    </w:lvl>
    <w:lvl w:ilvl="5" w:tplc="041F001B" w:tentative="1">
      <w:start w:val="1"/>
      <w:numFmt w:val="lowerRoman"/>
      <w:lvlText w:val="%6."/>
      <w:lvlJc w:val="right"/>
      <w:pPr>
        <w:tabs>
          <w:tab w:val="num" w:pos="4506"/>
        </w:tabs>
        <w:ind w:left="4506" w:hanging="180"/>
      </w:pPr>
    </w:lvl>
    <w:lvl w:ilvl="6" w:tplc="041F000F" w:tentative="1">
      <w:start w:val="1"/>
      <w:numFmt w:val="decimal"/>
      <w:lvlText w:val="%7."/>
      <w:lvlJc w:val="left"/>
      <w:pPr>
        <w:tabs>
          <w:tab w:val="num" w:pos="5226"/>
        </w:tabs>
        <w:ind w:left="5226" w:hanging="360"/>
      </w:pPr>
    </w:lvl>
    <w:lvl w:ilvl="7" w:tplc="041F0019" w:tentative="1">
      <w:start w:val="1"/>
      <w:numFmt w:val="lowerLetter"/>
      <w:lvlText w:val="%8."/>
      <w:lvlJc w:val="left"/>
      <w:pPr>
        <w:tabs>
          <w:tab w:val="num" w:pos="5946"/>
        </w:tabs>
        <w:ind w:left="5946" w:hanging="360"/>
      </w:pPr>
    </w:lvl>
    <w:lvl w:ilvl="8" w:tplc="041F001B" w:tentative="1">
      <w:start w:val="1"/>
      <w:numFmt w:val="lowerRoman"/>
      <w:lvlText w:val="%9."/>
      <w:lvlJc w:val="right"/>
      <w:pPr>
        <w:tabs>
          <w:tab w:val="num" w:pos="6666"/>
        </w:tabs>
        <w:ind w:left="6666" w:hanging="180"/>
      </w:pPr>
    </w:lvl>
  </w:abstractNum>
  <w:abstractNum w:abstractNumId="13">
    <w:nsid w:val="7431524B"/>
    <w:multiLevelType w:val="hybridMultilevel"/>
    <w:tmpl w:val="044E8B30"/>
    <w:lvl w:ilvl="0" w:tplc="A70A9F7C">
      <w:start w:val="2"/>
      <w:numFmt w:val="lowerLetter"/>
      <w:lvlText w:val="%1)"/>
      <w:lvlJc w:val="left"/>
      <w:pPr>
        <w:tabs>
          <w:tab w:val="num" w:pos="570"/>
        </w:tabs>
        <w:ind w:left="570" w:hanging="57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7E305C45"/>
    <w:multiLevelType w:val="hybridMultilevel"/>
    <w:tmpl w:val="2202312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3"/>
  </w:num>
  <w:num w:numId="3">
    <w:abstractNumId w:val="2"/>
  </w:num>
  <w:num w:numId="4">
    <w:abstractNumId w:val="12"/>
  </w:num>
  <w:num w:numId="5">
    <w:abstractNumId w:val="8"/>
  </w:num>
  <w:num w:numId="6">
    <w:abstractNumId w:val="7"/>
  </w:num>
  <w:num w:numId="7">
    <w:abstractNumId w:val="9"/>
  </w:num>
  <w:num w:numId="8">
    <w:abstractNumId w:val="6"/>
  </w:num>
  <w:num w:numId="9">
    <w:abstractNumId w:val="11"/>
  </w:num>
  <w:num w:numId="10">
    <w:abstractNumId w:val="14"/>
  </w:num>
  <w:num w:numId="11">
    <w:abstractNumId w:val="3"/>
  </w:num>
  <w:num w:numId="12">
    <w:abstractNumId w:val="0"/>
  </w:num>
  <w:num w:numId="13">
    <w:abstractNumId w:val="1"/>
  </w:num>
  <w:num w:numId="14">
    <w:abstractNumId w:val="10"/>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trackRevisions/>
  <w:defaultTabStop w:val="567"/>
  <w:hyphenationZone w:val="425"/>
  <w:drawingGridHorizontalSpacing w:val="181"/>
  <w:drawingGridVerticalSpacing w:val="181"/>
  <w:doNotUseMarginsForDrawingGridOrigin/>
  <w:drawingGridVerticalOrigin w:val="1134"/>
  <w:noPunctuationKerning/>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useFELayout/>
  </w:compat>
  <w:rsids>
    <w:rsidRoot w:val="0034038A"/>
    <w:rsid w:val="00001AA7"/>
    <w:rsid w:val="000020EE"/>
    <w:rsid w:val="00002491"/>
    <w:rsid w:val="00002E3E"/>
    <w:rsid w:val="00003233"/>
    <w:rsid w:val="00003297"/>
    <w:rsid w:val="0000330C"/>
    <w:rsid w:val="000034B6"/>
    <w:rsid w:val="00003EE5"/>
    <w:rsid w:val="000041AF"/>
    <w:rsid w:val="00004839"/>
    <w:rsid w:val="00005215"/>
    <w:rsid w:val="00005671"/>
    <w:rsid w:val="000057B4"/>
    <w:rsid w:val="00005A8C"/>
    <w:rsid w:val="00005AAA"/>
    <w:rsid w:val="00005F26"/>
    <w:rsid w:val="00006448"/>
    <w:rsid w:val="000065AE"/>
    <w:rsid w:val="00006ADF"/>
    <w:rsid w:val="00006F76"/>
    <w:rsid w:val="000070A2"/>
    <w:rsid w:val="00007577"/>
    <w:rsid w:val="000077BE"/>
    <w:rsid w:val="00007A65"/>
    <w:rsid w:val="00007B1E"/>
    <w:rsid w:val="00007BB2"/>
    <w:rsid w:val="00007FC0"/>
    <w:rsid w:val="0001049F"/>
    <w:rsid w:val="0001063F"/>
    <w:rsid w:val="00010ACE"/>
    <w:rsid w:val="00010BE7"/>
    <w:rsid w:val="00012066"/>
    <w:rsid w:val="00012C88"/>
    <w:rsid w:val="000134E1"/>
    <w:rsid w:val="00013592"/>
    <w:rsid w:val="00013666"/>
    <w:rsid w:val="00013812"/>
    <w:rsid w:val="00013E3F"/>
    <w:rsid w:val="0001437E"/>
    <w:rsid w:val="0001443A"/>
    <w:rsid w:val="00014A14"/>
    <w:rsid w:val="00014BBD"/>
    <w:rsid w:val="00014E85"/>
    <w:rsid w:val="00015586"/>
    <w:rsid w:val="0001577E"/>
    <w:rsid w:val="00015891"/>
    <w:rsid w:val="000161CA"/>
    <w:rsid w:val="000165FD"/>
    <w:rsid w:val="00016FE7"/>
    <w:rsid w:val="000172E1"/>
    <w:rsid w:val="00017839"/>
    <w:rsid w:val="000200E2"/>
    <w:rsid w:val="0002014F"/>
    <w:rsid w:val="00020C85"/>
    <w:rsid w:val="00021900"/>
    <w:rsid w:val="00021DA4"/>
    <w:rsid w:val="00021DDA"/>
    <w:rsid w:val="00021F26"/>
    <w:rsid w:val="000220DE"/>
    <w:rsid w:val="00022B4A"/>
    <w:rsid w:val="00022D02"/>
    <w:rsid w:val="00022F05"/>
    <w:rsid w:val="00023203"/>
    <w:rsid w:val="00023980"/>
    <w:rsid w:val="00024152"/>
    <w:rsid w:val="00024ECE"/>
    <w:rsid w:val="00025514"/>
    <w:rsid w:val="000258D0"/>
    <w:rsid w:val="000259C6"/>
    <w:rsid w:val="00025B14"/>
    <w:rsid w:val="000264AE"/>
    <w:rsid w:val="00027174"/>
    <w:rsid w:val="00027FBA"/>
    <w:rsid w:val="0003032B"/>
    <w:rsid w:val="0003136E"/>
    <w:rsid w:val="0003142D"/>
    <w:rsid w:val="000316DF"/>
    <w:rsid w:val="00031943"/>
    <w:rsid w:val="0003291D"/>
    <w:rsid w:val="00032B67"/>
    <w:rsid w:val="00032E55"/>
    <w:rsid w:val="00033A02"/>
    <w:rsid w:val="00033DED"/>
    <w:rsid w:val="00033DFD"/>
    <w:rsid w:val="00034B03"/>
    <w:rsid w:val="0003509F"/>
    <w:rsid w:val="00035368"/>
    <w:rsid w:val="000360F0"/>
    <w:rsid w:val="000361DE"/>
    <w:rsid w:val="00036230"/>
    <w:rsid w:val="000369BB"/>
    <w:rsid w:val="00037164"/>
    <w:rsid w:val="00037CC4"/>
    <w:rsid w:val="000403AD"/>
    <w:rsid w:val="0004129E"/>
    <w:rsid w:val="00041493"/>
    <w:rsid w:val="000414C0"/>
    <w:rsid w:val="000417CD"/>
    <w:rsid w:val="000420F6"/>
    <w:rsid w:val="00042404"/>
    <w:rsid w:val="00042C58"/>
    <w:rsid w:val="00043664"/>
    <w:rsid w:val="00043EC6"/>
    <w:rsid w:val="000441FF"/>
    <w:rsid w:val="0004479A"/>
    <w:rsid w:val="00044930"/>
    <w:rsid w:val="00044D69"/>
    <w:rsid w:val="00045109"/>
    <w:rsid w:val="000454EF"/>
    <w:rsid w:val="0004570D"/>
    <w:rsid w:val="000458F8"/>
    <w:rsid w:val="00045907"/>
    <w:rsid w:val="00045912"/>
    <w:rsid w:val="00045941"/>
    <w:rsid w:val="0004598E"/>
    <w:rsid w:val="00045B78"/>
    <w:rsid w:val="00045D20"/>
    <w:rsid w:val="00045D66"/>
    <w:rsid w:val="00046113"/>
    <w:rsid w:val="00046474"/>
    <w:rsid w:val="0004685F"/>
    <w:rsid w:val="00046F0D"/>
    <w:rsid w:val="0004703C"/>
    <w:rsid w:val="00047377"/>
    <w:rsid w:val="0004747B"/>
    <w:rsid w:val="00047487"/>
    <w:rsid w:val="00047926"/>
    <w:rsid w:val="00047F89"/>
    <w:rsid w:val="0005026A"/>
    <w:rsid w:val="00050572"/>
    <w:rsid w:val="0005079F"/>
    <w:rsid w:val="00050802"/>
    <w:rsid w:val="00050D29"/>
    <w:rsid w:val="000510A0"/>
    <w:rsid w:val="0005171E"/>
    <w:rsid w:val="00051F55"/>
    <w:rsid w:val="00052169"/>
    <w:rsid w:val="000523AE"/>
    <w:rsid w:val="000527A3"/>
    <w:rsid w:val="00052DF0"/>
    <w:rsid w:val="000534D9"/>
    <w:rsid w:val="000534EE"/>
    <w:rsid w:val="00053EDC"/>
    <w:rsid w:val="00054801"/>
    <w:rsid w:val="00054C1F"/>
    <w:rsid w:val="000550C6"/>
    <w:rsid w:val="000552A4"/>
    <w:rsid w:val="00056103"/>
    <w:rsid w:val="000561A2"/>
    <w:rsid w:val="00057149"/>
    <w:rsid w:val="000579B6"/>
    <w:rsid w:val="000579D8"/>
    <w:rsid w:val="00057BCD"/>
    <w:rsid w:val="00057F3D"/>
    <w:rsid w:val="0006003D"/>
    <w:rsid w:val="00060185"/>
    <w:rsid w:val="00060B74"/>
    <w:rsid w:val="00060D91"/>
    <w:rsid w:val="00060E09"/>
    <w:rsid w:val="00061074"/>
    <w:rsid w:val="0006112F"/>
    <w:rsid w:val="000611C6"/>
    <w:rsid w:val="0006140F"/>
    <w:rsid w:val="0006198D"/>
    <w:rsid w:val="00061BEC"/>
    <w:rsid w:val="0006213B"/>
    <w:rsid w:val="00062AE2"/>
    <w:rsid w:val="00063E83"/>
    <w:rsid w:val="00063F3E"/>
    <w:rsid w:val="00063FA2"/>
    <w:rsid w:val="00064499"/>
    <w:rsid w:val="00064D24"/>
    <w:rsid w:val="00064DF9"/>
    <w:rsid w:val="00065574"/>
    <w:rsid w:val="000659C0"/>
    <w:rsid w:val="00065A02"/>
    <w:rsid w:val="000660D9"/>
    <w:rsid w:val="000663B8"/>
    <w:rsid w:val="00066C2C"/>
    <w:rsid w:val="00066F2D"/>
    <w:rsid w:val="000670E5"/>
    <w:rsid w:val="00067175"/>
    <w:rsid w:val="000673B5"/>
    <w:rsid w:val="000673ED"/>
    <w:rsid w:val="00067410"/>
    <w:rsid w:val="0006768C"/>
    <w:rsid w:val="0006783D"/>
    <w:rsid w:val="00067A81"/>
    <w:rsid w:val="00067FB5"/>
    <w:rsid w:val="000700AC"/>
    <w:rsid w:val="00070121"/>
    <w:rsid w:val="0007042F"/>
    <w:rsid w:val="00070430"/>
    <w:rsid w:val="00070595"/>
    <w:rsid w:val="000709F3"/>
    <w:rsid w:val="00070C21"/>
    <w:rsid w:val="00070C75"/>
    <w:rsid w:val="00070FED"/>
    <w:rsid w:val="00071220"/>
    <w:rsid w:val="00071922"/>
    <w:rsid w:val="00071E5F"/>
    <w:rsid w:val="00071F15"/>
    <w:rsid w:val="00071FE1"/>
    <w:rsid w:val="00072252"/>
    <w:rsid w:val="0007226F"/>
    <w:rsid w:val="000724CC"/>
    <w:rsid w:val="00072775"/>
    <w:rsid w:val="00072B67"/>
    <w:rsid w:val="00072D24"/>
    <w:rsid w:val="00072FD1"/>
    <w:rsid w:val="00073135"/>
    <w:rsid w:val="00073480"/>
    <w:rsid w:val="00073DD1"/>
    <w:rsid w:val="00074282"/>
    <w:rsid w:val="000742CB"/>
    <w:rsid w:val="00074319"/>
    <w:rsid w:val="000743BD"/>
    <w:rsid w:val="00074E31"/>
    <w:rsid w:val="000757A9"/>
    <w:rsid w:val="00075851"/>
    <w:rsid w:val="00076B9A"/>
    <w:rsid w:val="00076C9C"/>
    <w:rsid w:val="00076CD9"/>
    <w:rsid w:val="00077444"/>
    <w:rsid w:val="00077938"/>
    <w:rsid w:val="00077F02"/>
    <w:rsid w:val="00080E96"/>
    <w:rsid w:val="00080F35"/>
    <w:rsid w:val="00081028"/>
    <w:rsid w:val="00081075"/>
    <w:rsid w:val="00081E1F"/>
    <w:rsid w:val="000823FB"/>
    <w:rsid w:val="00082F93"/>
    <w:rsid w:val="00083471"/>
    <w:rsid w:val="000835F5"/>
    <w:rsid w:val="0008394B"/>
    <w:rsid w:val="00084B7F"/>
    <w:rsid w:val="00084C89"/>
    <w:rsid w:val="00084D8F"/>
    <w:rsid w:val="00085B7C"/>
    <w:rsid w:val="00085DB2"/>
    <w:rsid w:val="00086042"/>
    <w:rsid w:val="000860F0"/>
    <w:rsid w:val="000861D9"/>
    <w:rsid w:val="000862C9"/>
    <w:rsid w:val="000862D9"/>
    <w:rsid w:val="000864AA"/>
    <w:rsid w:val="00086B9D"/>
    <w:rsid w:val="00086CDA"/>
    <w:rsid w:val="00086F7C"/>
    <w:rsid w:val="000873CA"/>
    <w:rsid w:val="000879CF"/>
    <w:rsid w:val="00087A7A"/>
    <w:rsid w:val="00087D7D"/>
    <w:rsid w:val="00087F22"/>
    <w:rsid w:val="000903E3"/>
    <w:rsid w:val="000906B7"/>
    <w:rsid w:val="000913B4"/>
    <w:rsid w:val="00091580"/>
    <w:rsid w:val="00091EFF"/>
    <w:rsid w:val="00092350"/>
    <w:rsid w:val="0009238C"/>
    <w:rsid w:val="000929E1"/>
    <w:rsid w:val="00092A26"/>
    <w:rsid w:val="00092A40"/>
    <w:rsid w:val="00092C3F"/>
    <w:rsid w:val="00092F4A"/>
    <w:rsid w:val="00092F58"/>
    <w:rsid w:val="000931F7"/>
    <w:rsid w:val="0009334A"/>
    <w:rsid w:val="00093EA5"/>
    <w:rsid w:val="0009421D"/>
    <w:rsid w:val="00094355"/>
    <w:rsid w:val="00094E44"/>
    <w:rsid w:val="00095907"/>
    <w:rsid w:val="00095AB6"/>
    <w:rsid w:val="00095E6F"/>
    <w:rsid w:val="00095F84"/>
    <w:rsid w:val="0009620F"/>
    <w:rsid w:val="00096237"/>
    <w:rsid w:val="0009647F"/>
    <w:rsid w:val="0009663E"/>
    <w:rsid w:val="00097039"/>
    <w:rsid w:val="00097B12"/>
    <w:rsid w:val="00097C97"/>
    <w:rsid w:val="00097CDB"/>
    <w:rsid w:val="00097FC7"/>
    <w:rsid w:val="000A0A30"/>
    <w:rsid w:val="000A0A32"/>
    <w:rsid w:val="000A16EA"/>
    <w:rsid w:val="000A198A"/>
    <w:rsid w:val="000A19EF"/>
    <w:rsid w:val="000A1A1E"/>
    <w:rsid w:val="000A1D51"/>
    <w:rsid w:val="000A1ED4"/>
    <w:rsid w:val="000A2542"/>
    <w:rsid w:val="000A2C04"/>
    <w:rsid w:val="000A2C57"/>
    <w:rsid w:val="000A2CB3"/>
    <w:rsid w:val="000A2E4E"/>
    <w:rsid w:val="000A3745"/>
    <w:rsid w:val="000A43C2"/>
    <w:rsid w:val="000A4540"/>
    <w:rsid w:val="000A47DE"/>
    <w:rsid w:val="000A4BEE"/>
    <w:rsid w:val="000A4C23"/>
    <w:rsid w:val="000A4C8D"/>
    <w:rsid w:val="000A4E5B"/>
    <w:rsid w:val="000A50FB"/>
    <w:rsid w:val="000A5124"/>
    <w:rsid w:val="000A517D"/>
    <w:rsid w:val="000A522F"/>
    <w:rsid w:val="000A55CB"/>
    <w:rsid w:val="000A55F9"/>
    <w:rsid w:val="000A572E"/>
    <w:rsid w:val="000A645B"/>
    <w:rsid w:val="000A6E71"/>
    <w:rsid w:val="000A7A36"/>
    <w:rsid w:val="000A7A9B"/>
    <w:rsid w:val="000A7CA6"/>
    <w:rsid w:val="000B06A4"/>
    <w:rsid w:val="000B0FE1"/>
    <w:rsid w:val="000B13BB"/>
    <w:rsid w:val="000B1C97"/>
    <w:rsid w:val="000B1E85"/>
    <w:rsid w:val="000B22A5"/>
    <w:rsid w:val="000B294C"/>
    <w:rsid w:val="000B41FF"/>
    <w:rsid w:val="000B45CF"/>
    <w:rsid w:val="000B4933"/>
    <w:rsid w:val="000B49C1"/>
    <w:rsid w:val="000B50A0"/>
    <w:rsid w:val="000B5A47"/>
    <w:rsid w:val="000B603F"/>
    <w:rsid w:val="000B61DA"/>
    <w:rsid w:val="000B774B"/>
    <w:rsid w:val="000B7892"/>
    <w:rsid w:val="000B7898"/>
    <w:rsid w:val="000C0139"/>
    <w:rsid w:val="000C0930"/>
    <w:rsid w:val="000C0A43"/>
    <w:rsid w:val="000C0B80"/>
    <w:rsid w:val="000C0C6E"/>
    <w:rsid w:val="000C0CEA"/>
    <w:rsid w:val="000C0D43"/>
    <w:rsid w:val="000C1105"/>
    <w:rsid w:val="000C1185"/>
    <w:rsid w:val="000C1473"/>
    <w:rsid w:val="000C1595"/>
    <w:rsid w:val="000C185B"/>
    <w:rsid w:val="000C1B07"/>
    <w:rsid w:val="000C2953"/>
    <w:rsid w:val="000C2C47"/>
    <w:rsid w:val="000C37E0"/>
    <w:rsid w:val="000C427F"/>
    <w:rsid w:val="000C4507"/>
    <w:rsid w:val="000C4869"/>
    <w:rsid w:val="000C5349"/>
    <w:rsid w:val="000C5CA4"/>
    <w:rsid w:val="000C6498"/>
    <w:rsid w:val="000C6887"/>
    <w:rsid w:val="000C6B7A"/>
    <w:rsid w:val="000C723A"/>
    <w:rsid w:val="000C755E"/>
    <w:rsid w:val="000C7840"/>
    <w:rsid w:val="000C7A97"/>
    <w:rsid w:val="000D01AC"/>
    <w:rsid w:val="000D03FD"/>
    <w:rsid w:val="000D0C54"/>
    <w:rsid w:val="000D0E09"/>
    <w:rsid w:val="000D124C"/>
    <w:rsid w:val="000D127E"/>
    <w:rsid w:val="000D1603"/>
    <w:rsid w:val="000D1906"/>
    <w:rsid w:val="000D1BFE"/>
    <w:rsid w:val="000D1C25"/>
    <w:rsid w:val="000D2B37"/>
    <w:rsid w:val="000D32D8"/>
    <w:rsid w:val="000D3D79"/>
    <w:rsid w:val="000D3FFB"/>
    <w:rsid w:val="000D400C"/>
    <w:rsid w:val="000D4024"/>
    <w:rsid w:val="000D4C44"/>
    <w:rsid w:val="000D51F9"/>
    <w:rsid w:val="000D549A"/>
    <w:rsid w:val="000D59CA"/>
    <w:rsid w:val="000D5AE7"/>
    <w:rsid w:val="000D5C34"/>
    <w:rsid w:val="000D60EF"/>
    <w:rsid w:val="000D636E"/>
    <w:rsid w:val="000D64F4"/>
    <w:rsid w:val="000D6743"/>
    <w:rsid w:val="000D6AE4"/>
    <w:rsid w:val="000D6C1A"/>
    <w:rsid w:val="000D6EB6"/>
    <w:rsid w:val="000D6FAF"/>
    <w:rsid w:val="000D7898"/>
    <w:rsid w:val="000E0185"/>
    <w:rsid w:val="000E077F"/>
    <w:rsid w:val="000E0AF2"/>
    <w:rsid w:val="000E0C99"/>
    <w:rsid w:val="000E14A6"/>
    <w:rsid w:val="000E14B5"/>
    <w:rsid w:val="000E1569"/>
    <w:rsid w:val="000E160A"/>
    <w:rsid w:val="000E191C"/>
    <w:rsid w:val="000E1B6D"/>
    <w:rsid w:val="000E1F3F"/>
    <w:rsid w:val="000E2462"/>
    <w:rsid w:val="000E2601"/>
    <w:rsid w:val="000E261B"/>
    <w:rsid w:val="000E2B6F"/>
    <w:rsid w:val="000E2C6D"/>
    <w:rsid w:val="000E343B"/>
    <w:rsid w:val="000E343D"/>
    <w:rsid w:val="000E3459"/>
    <w:rsid w:val="000E350D"/>
    <w:rsid w:val="000E366D"/>
    <w:rsid w:val="000E3B15"/>
    <w:rsid w:val="000E3D5B"/>
    <w:rsid w:val="000E3DC9"/>
    <w:rsid w:val="000E433B"/>
    <w:rsid w:val="000E44F4"/>
    <w:rsid w:val="000E4F8A"/>
    <w:rsid w:val="000E5E62"/>
    <w:rsid w:val="000E643E"/>
    <w:rsid w:val="000E6514"/>
    <w:rsid w:val="000E6648"/>
    <w:rsid w:val="000E6C4D"/>
    <w:rsid w:val="000E7621"/>
    <w:rsid w:val="000E7A0A"/>
    <w:rsid w:val="000E7C88"/>
    <w:rsid w:val="000F08A2"/>
    <w:rsid w:val="000F1109"/>
    <w:rsid w:val="000F127C"/>
    <w:rsid w:val="000F1483"/>
    <w:rsid w:val="000F1621"/>
    <w:rsid w:val="000F26CF"/>
    <w:rsid w:val="000F2B5A"/>
    <w:rsid w:val="000F2E55"/>
    <w:rsid w:val="000F30AD"/>
    <w:rsid w:val="000F3316"/>
    <w:rsid w:val="000F37E5"/>
    <w:rsid w:val="000F3F06"/>
    <w:rsid w:val="000F42F7"/>
    <w:rsid w:val="000F44D7"/>
    <w:rsid w:val="000F5606"/>
    <w:rsid w:val="000F59A1"/>
    <w:rsid w:val="000F6434"/>
    <w:rsid w:val="000F65F4"/>
    <w:rsid w:val="000F6C1F"/>
    <w:rsid w:val="000F7323"/>
    <w:rsid w:val="000F7587"/>
    <w:rsid w:val="000F75DC"/>
    <w:rsid w:val="000F7664"/>
    <w:rsid w:val="000F781A"/>
    <w:rsid w:val="000F7958"/>
    <w:rsid w:val="000F7F8B"/>
    <w:rsid w:val="0010015C"/>
    <w:rsid w:val="0010035A"/>
    <w:rsid w:val="0010040B"/>
    <w:rsid w:val="00100963"/>
    <w:rsid w:val="00100F10"/>
    <w:rsid w:val="00101392"/>
    <w:rsid w:val="0010139C"/>
    <w:rsid w:val="001017C7"/>
    <w:rsid w:val="001018BF"/>
    <w:rsid w:val="00101945"/>
    <w:rsid w:val="00101A4C"/>
    <w:rsid w:val="00101B2A"/>
    <w:rsid w:val="00101DDE"/>
    <w:rsid w:val="00101E82"/>
    <w:rsid w:val="00101EBB"/>
    <w:rsid w:val="0010219A"/>
    <w:rsid w:val="00102245"/>
    <w:rsid w:val="0010247B"/>
    <w:rsid w:val="001029F1"/>
    <w:rsid w:val="001032B2"/>
    <w:rsid w:val="00103563"/>
    <w:rsid w:val="00103CF7"/>
    <w:rsid w:val="001043FF"/>
    <w:rsid w:val="0010483E"/>
    <w:rsid w:val="00105148"/>
    <w:rsid w:val="0010559B"/>
    <w:rsid w:val="00106058"/>
    <w:rsid w:val="0010628E"/>
    <w:rsid w:val="00106BB8"/>
    <w:rsid w:val="0010714B"/>
    <w:rsid w:val="001071BE"/>
    <w:rsid w:val="001073BA"/>
    <w:rsid w:val="00107634"/>
    <w:rsid w:val="00107BC0"/>
    <w:rsid w:val="00107C4F"/>
    <w:rsid w:val="00110255"/>
    <w:rsid w:val="001103AD"/>
    <w:rsid w:val="00110982"/>
    <w:rsid w:val="001114A3"/>
    <w:rsid w:val="00111B47"/>
    <w:rsid w:val="00112496"/>
    <w:rsid w:val="00112E9B"/>
    <w:rsid w:val="00114314"/>
    <w:rsid w:val="00114337"/>
    <w:rsid w:val="00114701"/>
    <w:rsid w:val="001148DA"/>
    <w:rsid w:val="00114B09"/>
    <w:rsid w:val="00114E47"/>
    <w:rsid w:val="00115197"/>
    <w:rsid w:val="001151B1"/>
    <w:rsid w:val="001154A6"/>
    <w:rsid w:val="00115805"/>
    <w:rsid w:val="00115908"/>
    <w:rsid w:val="0011610A"/>
    <w:rsid w:val="00116C22"/>
    <w:rsid w:val="00116E57"/>
    <w:rsid w:val="00117719"/>
    <w:rsid w:val="00117CFF"/>
    <w:rsid w:val="00117F88"/>
    <w:rsid w:val="0012062C"/>
    <w:rsid w:val="00120BC9"/>
    <w:rsid w:val="001216C6"/>
    <w:rsid w:val="00121971"/>
    <w:rsid w:val="0012215E"/>
    <w:rsid w:val="00122273"/>
    <w:rsid w:val="0012242C"/>
    <w:rsid w:val="00122547"/>
    <w:rsid w:val="00123304"/>
    <w:rsid w:val="001238CC"/>
    <w:rsid w:val="0012402D"/>
    <w:rsid w:val="00124317"/>
    <w:rsid w:val="0012452A"/>
    <w:rsid w:val="00124790"/>
    <w:rsid w:val="00124B89"/>
    <w:rsid w:val="00124E9C"/>
    <w:rsid w:val="00125523"/>
    <w:rsid w:val="0012591B"/>
    <w:rsid w:val="00125F11"/>
    <w:rsid w:val="00125FAC"/>
    <w:rsid w:val="00126535"/>
    <w:rsid w:val="001275F3"/>
    <w:rsid w:val="00130105"/>
    <w:rsid w:val="00130288"/>
    <w:rsid w:val="0013047D"/>
    <w:rsid w:val="0013076B"/>
    <w:rsid w:val="00130CBC"/>
    <w:rsid w:val="00130DC8"/>
    <w:rsid w:val="0013194F"/>
    <w:rsid w:val="00131B8F"/>
    <w:rsid w:val="0013205F"/>
    <w:rsid w:val="0013211A"/>
    <w:rsid w:val="00132D4D"/>
    <w:rsid w:val="0013310A"/>
    <w:rsid w:val="00133580"/>
    <w:rsid w:val="00133936"/>
    <w:rsid w:val="001344A0"/>
    <w:rsid w:val="001345A5"/>
    <w:rsid w:val="00134A7B"/>
    <w:rsid w:val="00134B94"/>
    <w:rsid w:val="00135939"/>
    <w:rsid w:val="00135A64"/>
    <w:rsid w:val="00135E71"/>
    <w:rsid w:val="00135EB8"/>
    <w:rsid w:val="0013673C"/>
    <w:rsid w:val="00136790"/>
    <w:rsid w:val="00136A4F"/>
    <w:rsid w:val="00137364"/>
    <w:rsid w:val="00137700"/>
    <w:rsid w:val="001401C9"/>
    <w:rsid w:val="00140331"/>
    <w:rsid w:val="0014049B"/>
    <w:rsid w:val="00140594"/>
    <w:rsid w:val="00140642"/>
    <w:rsid w:val="001411A2"/>
    <w:rsid w:val="0014182E"/>
    <w:rsid w:val="00141D1B"/>
    <w:rsid w:val="00141FBA"/>
    <w:rsid w:val="001421F0"/>
    <w:rsid w:val="001425EA"/>
    <w:rsid w:val="001433CF"/>
    <w:rsid w:val="001439A4"/>
    <w:rsid w:val="001439CD"/>
    <w:rsid w:val="00143FF3"/>
    <w:rsid w:val="00144A49"/>
    <w:rsid w:val="00144D2F"/>
    <w:rsid w:val="00145792"/>
    <w:rsid w:val="00145AB8"/>
    <w:rsid w:val="00145ADC"/>
    <w:rsid w:val="00146076"/>
    <w:rsid w:val="0014630A"/>
    <w:rsid w:val="00146675"/>
    <w:rsid w:val="00146882"/>
    <w:rsid w:val="0014688F"/>
    <w:rsid w:val="00146B19"/>
    <w:rsid w:val="0014751A"/>
    <w:rsid w:val="001475F3"/>
    <w:rsid w:val="00147826"/>
    <w:rsid w:val="00147DC7"/>
    <w:rsid w:val="00147ED3"/>
    <w:rsid w:val="001506AC"/>
    <w:rsid w:val="0015114C"/>
    <w:rsid w:val="001512F2"/>
    <w:rsid w:val="001516AB"/>
    <w:rsid w:val="001518E4"/>
    <w:rsid w:val="00151F72"/>
    <w:rsid w:val="00151F8C"/>
    <w:rsid w:val="00152055"/>
    <w:rsid w:val="001522D7"/>
    <w:rsid w:val="00152433"/>
    <w:rsid w:val="0015248A"/>
    <w:rsid w:val="00152AFA"/>
    <w:rsid w:val="00152E84"/>
    <w:rsid w:val="00154618"/>
    <w:rsid w:val="00154780"/>
    <w:rsid w:val="00154CEF"/>
    <w:rsid w:val="00155021"/>
    <w:rsid w:val="001550A0"/>
    <w:rsid w:val="001552B3"/>
    <w:rsid w:val="0015530B"/>
    <w:rsid w:val="001554A7"/>
    <w:rsid w:val="001555DF"/>
    <w:rsid w:val="001559DB"/>
    <w:rsid w:val="0015650C"/>
    <w:rsid w:val="001565A5"/>
    <w:rsid w:val="00156702"/>
    <w:rsid w:val="00156D58"/>
    <w:rsid w:val="00156F7B"/>
    <w:rsid w:val="00157266"/>
    <w:rsid w:val="00157939"/>
    <w:rsid w:val="001579F4"/>
    <w:rsid w:val="00160144"/>
    <w:rsid w:val="001602CF"/>
    <w:rsid w:val="001609AA"/>
    <w:rsid w:val="00160A32"/>
    <w:rsid w:val="00160C6B"/>
    <w:rsid w:val="00160CC9"/>
    <w:rsid w:val="00160F23"/>
    <w:rsid w:val="001611AC"/>
    <w:rsid w:val="001611C4"/>
    <w:rsid w:val="00161AF1"/>
    <w:rsid w:val="00161B4B"/>
    <w:rsid w:val="00161CE8"/>
    <w:rsid w:val="001627EF"/>
    <w:rsid w:val="0016297C"/>
    <w:rsid w:val="001629DF"/>
    <w:rsid w:val="00162C59"/>
    <w:rsid w:val="00162E30"/>
    <w:rsid w:val="00162E68"/>
    <w:rsid w:val="001633DF"/>
    <w:rsid w:val="0016358B"/>
    <w:rsid w:val="00163904"/>
    <w:rsid w:val="0016390F"/>
    <w:rsid w:val="001639C4"/>
    <w:rsid w:val="00163A4B"/>
    <w:rsid w:val="00163B5D"/>
    <w:rsid w:val="0016421D"/>
    <w:rsid w:val="001643C9"/>
    <w:rsid w:val="0016457C"/>
    <w:rsid w:val="0016465C"/>
    <w:rsid w:val="00164C32"/>
    <w:rsid w:val="00166044"/>
    <w:rsid w:val="001667EF"/>
    <w:rsid w:val="001669BA"/>
    <w:rsid w:val="00166A99"/>
    <w:rsid w:val="00166AEE"/>
    <w:rsid w:val="00166D86"/>
    <w:rsid w:val="0016732F"/>
    <w:rsid w:val="001701E2"/>
    <w:rsid w:val="0017048B"/>
    <w:rsid w:val="00170DBF"/>
    <w:rsid w:val="0017130A"/>
    <w:rsid w:val="001716B6"/>
    <w:rsid w:val="001717EE"/>
    <w:rsid w:val="00171BB4"/>
    <w:rsid w:val="00171ECF"/>
    <w:rsid w:val="00172116"/>
    <w:rsid w:val="001724C7"/>
    <w:rsid w:val="0017309D"/>
    <w:rsid w:val="001738AD"/>
    <w:rsid w:val="00174847"/>
    <w:rsid w:val="00174AA0"/>
    <w:rsid w:val="00174CB6"/>
    <w:rsid w:val="00175871"/>
    <w:rsid w:val="0017622F"/>
    <w:rsid w:val="00176279"/>
    <w:rsid w:val="0017648E"/>
    <w:rsid w:val="0017672A"/>
    <w:rsid w:val="00177634"/>
    <w:rsid w:val="001776B4"/>
    <w:rsid w:val="001779C1"/>
    <w:rsid w:val="00177BFD"/>
    <w:rsid w:val="00177DAB"/>
    <w:rsid w:val="001800AC"/>
    <w:rsid w:val="0018034F"/>
    <w:rsid w:val="001806F7"/>
    <w:rsid w:val="001807AE"/>
    <w:rsid w:val="00181348"/>
    <w:rsid w:val="00181B36"/>
    <w:rsid w:val="00182080"/>
    <w:rsid w:val="0018219A"/>
    <w:rsid w:val="001825EF"/>
    <w:rsid w:val="00182FDE"/>
    <w:rsid w:val="00183817"/>
    <w:rsid w:val="00183B08"/>
    <w:rsid w:val="00183F39"/>
    <w:rsid w:val="0018429C"/>
    <w:rsid w:val="00184754"/>
    <w:rsid w:val="001865A0"/>
    <w:rsid w:val="00186DAD"/>
    <w:rsid w:val="00186EDD"/>
    <w:rsid w:val="00187254"/>
    <w:rsid w:val="001872C7"/>
    <w:rsid w:val="00187872"/>
    <w:rsid w:val="00187B9F"/>
    <w:rsid w:val="00191405"/>
    <w:rsid w:val="001917F7"/>
    <w:rsid w:val="0019196A"/>
    <w:rsid w:val="00191EF3"/>
    <w:rsid w:val="0019205D"/>
    <w:rsid w:val="001920B4"/>
    <w:rsid w:val="00192543"/>
    <w:rsid w:val="0019285E"/>
    <w:rsid w:val="00192FB3"/>
    <w:rsid w:val="00193407"/>
    <w:rsid w:val="00193CAA"/>
    <w:rsid w:val="00194628"/>
    <w:rsid w:val="001947C2"/>
    <w:rsid w:val="001952DA"/>
    <w:rsid w:val="00195716"/>
    <w:rsid w:val="001961DA"/>
    <w:rsid w:val="001966AE"/>
    <w:rsid w:val="00197AF6"/>
    <w:rsid w:val="001A006E"/>
    <w:rsid w:val="001A0EDF"/>
    <w:rsid w:val="001A109E"/>
    <w:rsid w:val="001A146B"/>
    <w:rsid w:val="001A29DC"/>
    <w:rsid w:val="001A2F78"/>
    <w:rsid w:val="001A2FDF"/>
    <w:rsid w:val="001A311B"/>
    <w:rsid w:val="001A33EA"/>
    <w:rsid w:val="001A3540"/>
    <w:rsid w:val="001A36EE"/>
    <w:rsid w:val="001A3AE8"/>
    <w:rsid w:val="001A3BBA"/>
    <w:rsid w:val="001A3CBC"/>
    <w:rsid w:val="001A3FE2"/>
    <w:rsid w:val="001A4313"/>
    <w:rsid w:val="001A4400"/>
    <w:rsid w:val="001A47ED"/>
    <w:rsid w:val="001A4CAD"/>
    <w:rsid w:val="001A4F7B"/>
    <w:rsid w:val="001A69AD"/>
    <w:rsid w:val="001A6A38"/>
    <w:rsid w:val="001A6CFC"/>
    <w:rsid w:val="001A6FDE"/>
    <w:rsid w:val="001A7002"/>
    <w:rsid w:val="001A71C8"/>
    <w:rsid w:val="001A7985"/>
    <w:rsid w:val="001A7CA3"/>
    <w:rsid w:val="001B055C"/>
    <w:rsid w:val="001B0A44"/>
    <w:rsid w:val="001B0A5E"/>
    <w:rsid w:val="001B1203"/>
    <w:rsid w:val="001B1455"/>
    <w:rsid w:val="001B169B"/>
    <w:rsid w:val="001B1896"/>
    <w:rsid w:val="001B1AA9"/>
    <w:rsid w:val="001B1BFE"/>
    <w:rsid w:val="001B245B"/>
    <w:rsid w:val="001B260C"/>
    <w:rsid w:val="001B33D8"/>
    <w:rsid w:val="001B33FF"/>
    <w:rsid w:val="001B414B"/>
    <w:rsid w:val="001B4618"/>
    <w:rsid w:val="001B488C"/>
    <w:rsid w:val="001B4DF4"/>
    <w:rsid w:val="001B5385"/>
    <w:rsid w:val="001B53A2"/>
    <w:rsid w:val="001B57EF"/>
    <w:rsid w:val="001B585F"/>
    <w:rsid w:val="001B5BB8"/>
    <w:rsid w:val="001B5F6E"/>
    <w:rsid w:val="001B69A3"/>
    <w:rsid w:val="001B7017"/>
    <w:rsid w:val="001B748C"/>
    <w:rsid w:val="001B760A"/>
    <w:rsid w:val="001B7701"/>
    <w:rsid w:val="001C0285"/>
    <w:rsid w:val="001C063D"/>
    <w:rsid w:val="001C0B7C"/>
    <w:rsid w:val="001C0EB8"/>
    <w:rsid w:val="001C1169"/>
    <w:rsid w:val="001C1308"/>
    <w:rsid w:val="001C134B"/>
    <w:rsid w:val="001C146E"/>
    <w:rsid w:val="001C172B"/>
    <w:rsid w:val="001C17DB"/>
    <w:rsid w:val="001C1AF9"/>
    <w:rsid w:val="001C1C28"/>
    <w:rsid w:val="001C1D04"/>
    <w:rsid w:val="001C1E8E"/>
    <w:rsid w:val="001C2195"/>
    <w:rsid w:val="001C2815"/>
    <w:rsid w:val="001C2989"/>
    <w:rsid w:val="001C2A31"/>
    <w:rsid w:val="001C2BBD"/>
    <w:rsid w:val="001C2D7F"/>
    <w:rsid w:val="001C2DC4"/>
    <w:rsid w:val="001C31DF"/>
    <w:rsid w:val="001C32AD"/>
    <w:rsid w:val="001C3DA8"/>
    <w:rsid w:val="001C41EE"/>
    <w:rsid w:val="001C483A"/>
    <w:rsid w:val="001C50F2"/>
    <w:rsid w:val="001C5198"/>
    <w:rsid w:val="001C54DC"/>
    <w:rsid w:val="001C5856"/>
    <w:rsid w:val="001C59C5"/>
    <w:rsid w:val="001C63FC"/>
    <w:rsid w:val="001C6667"/>
    <w:rsid w:val="001C68F0"/>
    <w:rsid w:val="001C694A"/>
    <w:rsid w:val="001C6E11"/>
    <w:rsid w:val="001C6E47"/>
    <w:rsid w:val="001C6F34"/>
    <w:rsid w:val="001C7D6E"/>
    <w:rsid w:val="001D0368"/>
    <w:rsid w:val="001D05CF"/>
    <w:rsid w:val="001D08B0"/>
    <w:rsid w:val="001D0B79"/>
    <w:rsid w:val="001D0C95"/>
    <w:rsid w:val="001D0FDB"/>
    <w:rsid w:val="001D113E"/>
    <w:rsid w:val="001D1314"/>
    <w:rsid w:val="001D1CBF"/>
    <w:rsid w:val="001D1CE5"/>
    <w:rsid w:val="001D2528"/>
    <w:rsid w:val="001D313F"/>
    <w:rsid w:val="001D357E"/>
    <w:rsid w:val="001D3633"/>
    <w:rsid w:val="001D3D25"/>
    <w:rsid w:val="001D41F7"/>
    <w:rsid w:val="001D539E"/>
    <w:rsid w:val="001D56D6"/>
    <w:rsid w:val="001D68B2"/>
    <w:rsid w:val="001D6CE9"/>
    <w:rsid w:val="001D7005"/>
    <w:rsid w:val="001D70C6"/>
    <w:rsid w:val="001D70D2"/>
    <w:rsid w:val="001D72FD"/>
    <w:rsid w:val="001D7816"/>
    <w:rsid w:val="001D7A18"/>
    <w:rsid w:val="001E01E4"/>
    <w:rsid w:val="001E04D4"/>
    <w:rsid w:val="001E055D"/>
    <w:rsid w:val="001E067D"/>
    <w:rsid w:val="001E0F3A"/>
    <w:rsid w:val="001E10B2"/>
    <w:rsid w:val="001E1BB1"/>
    <w:rsid w:val="001E24EE"/>
    <w:rsid w:val="001E258A"/>
    <w:rsid w:val="001E278B"/>
    <w:rsid w:val="001E27EC"/>
    <w:rsid w:val="001E286A"/>
    <w:rsid w:val="001E296B"/>
    <w:rsid w:val="001E2E70"/>
    <w:rsid w:val="001E3372"/>
    <w:rsid w:val="001E4EBF"/>
    <w:rsid w:val="001E561E"/>
    <w:rsid w:val="001E5DEC"/>
    <w:rsid w:val="001E6BD2"/>
    <w:rsid w:val="001E6BEF"/>
    <w:rsid w:val="001E7465"/>
    <w:rsid w:val="001E7E2F"/>
    <w:rsid w:val="001E7E8B"/>
    <w:rsid w:val="001F01B8"/>
    <w:rsid w:val="001F06D0"/>
    <w:rsid w:val="001F08A4"/>
    <w:rsid w:val="001F0E3C"/>
    <w:rsid w:val="001F11C5"/>
    <w:rsid w:val="001F163A"/>
    <w:rsid w:val="001F187D"/>
    <w:rsid w:val="001F1907"/>
    <w:rsid w:val="001F19AC"/>
    <w:rsid w:val="001F1CAE"/>
    <w:rsid w:val="001F23A8"/>
    <w:rsid w:val="001F278B"/>
    <w:rsid w:val="001F2865"/>
    <w:rsid w:val="001F300E"/>
    <w:rsid w:val="001F4061"/>
    <w:rsid w:val="001F440D"/>
    <w:rsid w:val="001F44DF"/>
    <w:rsid w:val="001F45B8"/>
    <w:rsid w:val="001F46D6"/>
    <w:rsid w:val="001F4733"/>
    <w:rsid w:val="001F4D21"/>
    <w:rsid w:val="001F4E7D"/>
    <w:rsid w:val="001F4F4B"/>
    <w:rsid w:val="001F4FDD"/>
    <w:rsid w:val="001F58F1"/>
    <w:rsid w:val="001F5A8B"/>
    <w:rsid w:val="001F66E1"/>
    <w:rsid w:val="001F6A53"/>
    <w:rsid w:val="001F6AC8"/>
    <w:rsid w:val="001F6E2D"/>
    <w:rsid w:val="001F7014"/>
    <w:rsid w:val="001F712A"/>
    <w:rsid w:val="001F74BB"/>
    <w:rsid w:val="001F7CEE"/>
    <w:rsid w:val="001F7E9B"/>
    <w:rsid w:val="0020019F"/>
    <w:rsid w:val="002002C5"/>
    <w:rsid w:val="00200627"/>
    <w:rsid w:val="0020082A"/>
    <w:rsid w:val="0020095A"/>
    <w:rsid w:val="00200ECF"/>
    <w:rsid w:val="00201AD3"/>
    <w:rsid w:val="002022C1"/>
    <w:rsid w:val="0020231C"/>
    <w:rsid w:val="002026C0"/>
    <w:rsid w:val="00202894"/>
    <w:rsid w:val="00203118"/>
    <w:rsid w:val="002032C2"/>
    <w:rsid w:val="002049C0"/>
    <w:rsid w:val="00204A32"/>
    <w:rsid w:val="00204E3A"/>
    <w:rsid w:val="002057D8"/>
    <w:rsid w:val="00205CE8"/>
    <w:rsid w:val="00206ABD"/>
    <w:rsid w:val="00207414"/>
    <w:rsid w:val="00207FAF"/>
    <w:rsid w:val="002105E0"/>
    <w:rsid w:val="002106D8"/>
    <w:rsid w:val="00210F5A"/>
    <w:rsid w:val="002110B5"/>
    <w:rsid w:val="002114C2"/>
    <w:rsid w:val="0021156E"/>
    <w:rsid w:val="002116ED"/>
    <w:rsid w:val="00211B62"/>
    <w:rsid w:val="00211EF9"/>
    <w:rsid w:val="00211F66"/>
    <w:rsid w:val="002123EF"/>
    <w:rsid w:val="002124CB"/>
    <w:rsid w:val="00212547"/>
    <w:rsid w:val="0021264D"/>
    <w:rsid w:val="00212838"/>
    <w:rsid w:val="00212B5B"/>
    <w:rsid w:val="002133A6"/>
    <w:rsid w:val="002135F3"/>
    <w:rsid w:val="00213A1C"/>
    <w:rsid w:val="00213F23"/>
    <w:rsid w:val="002143AE"/>
    <w:rsid w:val="00214673"/>
    <w:rsid w:val="002148CD"/>
    <w:rsid w:val="00214D63"/>
    <w:rsid w:val="0021525D"/>
    <w:rsid w:val="00215784"/>
    <w:rsid w:val="00215BA5"/>
    <w:rsid w:val="0021617B"/>
    <w:rsid w:val="002162A9"/>
    <w:rsid w:val="0021654C"/>
    <w:rsid w:val="00216B18"/>
    <w:rsid w:val="00216C7E"/>
    <w:rsid w:val="00216F2C"/>
    <w:rsid w:val="002172C9"/>
    <w:rsid w:val="002172D7"/>
    <w:rsid w:val="00217BA8"/>
    <w:rsid w:val="00217C8A"/>
    <w:rsid w:val="00217F1C"/>
    <w:rsid w:val="00217FE7"/>
    <w:rsid w:val="00220B34"/>
    <w:rsid w:val="0022130B"/>
    <w:rsid w:val="002218DB"/>
    <w:rsid w:val="002228B1"/>
    <w:rsid w:val="00222B09"/>
    <w:rsid w:val="00223052"/>
    <w:rsid w:val="00223F54"/>
    <w:rsid w:val="0022443A"/>
    <w:rsid w:val="00224D5C"/>
    <w:rsid w:val="00225068"/>
    <w:rsid w:val="002250EE"/>
    <w:rsid w:val="0022568F"/>
    <w:rsid w:val="00225699"/>
    <w:rsid w:val="00225769"/>
    <w:rsid w:val="00225CF4"/>
    <w:rsid w:val="00226DEE"/>
    <w:rsid w:val="002274EA"/>
    <w:rsid w:val="002309F7"/>
    <w:rsid w:val="00230DD9"/>
    <w:rsid w:val="00231290"/>
    <w:rsid w:val="0023133C"/>
    <w:rsid w:val="00231460"/>
    <w:rsid w:val="002318FB"/>
    <w:rsid w:val="00232366"/>
    <w:rsid w:val="00232458"/>
    <w:rsid w:val="002325EF"/>
    <w:rsid w:val="002331C2"/>
    <w:rsid w:val="002349E4"/>
    <w:rsid w:val="00234D9F"/>
    <w:rsid w:val="00236126"/>
    <w:rsid w:val="0023629E"/>
    <w:rsid w:val="00236B7D"/>
    <w:rsid w:val="00236BBD"/>
    <w:rsid w:val="00236C0B"/>
    <w:rsid w:val="00236D51"/>
    <w:rsid w:val="00236DDD"/>
    <w:rsid w:val="0023721A"/>
    <w:rsid w:val="002375CA"/>
    <w:rsid w:val="00237BFE"/>
    <w:rsid w:val="002401A9"/>
    <w:rsid w:val="0024081F"/>
    <w:rsid w:val="00241085"/>
    <w:rsid w:val="002411C0"/>
    <w:rsid w:val="0024122C"/>
    <w:rsid w:val="00241849"/>
    <w:rsid w:val="00241B7C"/>
    <w:rsid w:val="00241FA1"/>
    <w:rsid w:val="00242015"/>
    <w:rsid w:val="00242B30"/>
    <w:rsid w:val="00242D35"/>
    <w:rsid w:val="00242D44"/>
    <w:rsid w:val="0024396B"/>
    <w:rsid w:val="00243B1E"/>
    <w:rsid w:val="00243E71"/>
    <w:rsid w:val="00245071"/>
    <w:rsid w:val="00245429"/>
    <w:rsid w:val="00245498"/>
    <w:rsid w:val="0024564D"/>
    <w:rsid w:val="00245AE0"/>
    <w:rsid w:val="00245BBF"/>
    <w:rsid w:val="002463EC"/>
    <w:rsid w:val="0024688C"/>
    <w:rsid w:val="00247947"/>
    <w:rsid w:val="00247E9E"/>
    <w:rsid w:val="00250541"/>
    <w:rsid w:val="00250545"/>
    <w:rsid w:val="00250732"/>
    <w:rsid w:val="00250A27"/>
    <w:rsid w:val="00250E53"/>
    <w:rsid w:val="0025111B"/>
    <w:rsid w:val="0025153D"/>
    <w:rsid w:val="002517A9"/>
    <w:rsid w:val="00251903"/>
    <w:rsid w:val="00251AF7"/>
    <w:rsid w:val="002528B3"/>
    <w:rsid w:val="00252E6A"/>
    <w:rsid w:val="00253121"/>
    <w:rsid w:val="002532E1"/>
    <w:rsid w:val="002532F2"/>
    <w:rsid w:val="00253764"/>
    <w:rsid w:val="00253D95"/>
    <w:rsid w:val="00254232"/>
    <w:rsid w:val="00254937"/>
    <w:rsid w:val="0025499F"/>
    <w:rsid w:val="00254A1A"/>
    <w:rsid w:val="00254B40"/>
    <w:rsid w:val="00255A3F"/>
    <w:rsid w:val="00255A51"/>
    <w:rsid w:val="00255F9A"/>
    <w:rsid w:val="0025625C"/>
    <w:rsid w:val="00256281"/>
    <w:rsid w:val="002562AD"/>
    <w:rsid w:val="002564B4"/>
    <w:rsid w:val="00256B28"/>
    <w:rsid w:val="00256DD2"/>
    <w:rsid w:val="00257088"/>
    <w:rsid w:val="00257288"/>
    <w:rsid w:val="00257496"/>
    <w:rsid w:val="002577C8"/>
    <w:rsid w:val="00261252"/>
    <w:rsid w:val="002612B0"/>
    <w:rsid w:val="00261ACD"/>
    <w:rsid w:val="00261CD4"/>
    <w:rsid w:val="00261EEC"/>
    <w:rsid w:val="00261EF7"/>
    <w:rsid w:val="0026210B"/>
    <w:rsid w:val="0026256A"/>
    <w:rsid w:val="002625EA"/>
    <w:rsid w:val="00263165"/>
    <w:rsid w:val="0026338D"/>
    <w:rsid w:val="00263457"/>
    <w:rsid w:val="002634A4"/>
    <w:rsid w:val="00263606"/>
    <w:rsid w:val="0026457D"/>
    <w:rsid w:val="00264671"/>
    <w:rsid w:val="00264FBC"/>
    <w:rsid w:val="00265184"/>
    <w:rsid w:val="002651AA"/>
    <w:rsid w:val="0026541D"/>
    <w:rsid w:val="002659D5"/>
    <w:rsid w:val="00265BF0"/>
    <w:rsid w:val="0026688A"/>
    <w:rsid w:val="00267203"/>
    <w:rsid w:val="002677E8"/>
    <w:rsid w:val="00267AF2"/>
    <w:rsid w:val="0027080F"/>
    <w:rsid w:val="00270EAB"/>
    <w:rsid w:val="00270F06"/>
    <w:rsid w:val="0027179F"/>
    <w:rsid w:val="00271A30"/>
    <w:rsid w:val="002724D8"/>
    <w:rsid w:val="00272930"/>
    <w:rsid w:val="002734AA"/>
    <w:rsid w:val="00273602"/>
    <w:rsid w:val="00273761"/>
    <w:rsid w:val="00273D40"/>
    <w:rsid w:val="00273E62"/>
    <w:rsid w:val="00274A92"/>
    <w:rsid w:val="00274B4A"/>
    <w:rsid w:val="0027509A"/>
    <w:rsid w:val="00275B85"/>
    <w:rsid w:val="00276619"/>
    <w:rsid w:val="00276741"/>
    <w:rsid w:val="00276C59"/>
    <w:rsid w:val="0027700C"/>
    <w:rsid w:val="002774BC"/>
    <w:rsid w:val="002777DA"/>
    <w:rsid w:val="00277933"/>
    <w:rsid w:val="002779CF"/>
    <w:rsid w:val="00277ABB"/>
    <w:rsid w:val="00277C2E"/>
    <w:rsid w:val="00277C99"/>
    <w:rsid w:val="0028041D"/>
    <w:rsid w:val="0028072B"/>
    <w:rsid w:val="00280CD9"/>
    <w:rsid w:val="0028105E"/>
    <w:rsid w:val="002813B9"/>
    <w:rsid w:val="002816A7"/>
    <w:rsid w:val="00281A19"/>
    <w:rsid w:val="00281E9F"/>
    <w:rsid w:val="00282394"/>
    <w:rsid w:val="002826E8"/>
    <w:rsid w:val="002827C9"/>
    <w:rsid w:val="00282964"/>
    <w:rsid w:val="00282F12"/>
    <w:rsid w:val="0028337C"/>
    <w:rsid w:val="00283499"/>
    <w:rsid w:val="002840C9"/>
    <w:rsid w:val="00284161"/>
    <w:rsid w:val="0028493B"/>
    <w:rsid w:val="00284C5C"/>
    <w:rsid w:val="00284D2E"/>
    <w:rsid w:val="00284D93"/>
    <w:rsid w:val="0028519D"/>
    <w:rsid w:val="00285365"/>
    <w:rsid w:val="00285E1A"/>
    <w:rsid w:val="00285FEC"/>
    <w:rsid w:val="0028661F"/>
    <w:rsid w:val="00286BB7"/>
    <w:rsid w:val="00286D33"/>
    <w:rsid w:val="00286F27"/>
    <w:rsid w:val="002875FE"/>
    <w:rsid w:val="00287E0D"/>
    <w:rsid w:val="00290131"/>
    <w:rsid w:val="002904AC"/>
    <w:rsid w:val="00290670"/>
    <w:rsid w:val="0029088D"/>
    <w:rsid w:val="002916EE"/>
    <w:rsid w:val="002918F6"/>
    <w:rsid w:val="00291FED"/>
    <w:rsid w:val="002924F7"/>
    <w:rsid w:val="002927FA"/>
    <w:rsid w:val="00292D65"/>
    <w:rsid w:val="00293254"/>
    <w:rsid w:val="002935A1"/>
    <w:rsid w:val="002939E5"/>
    <w:rsid w:val="00293C68"/>
    <w:rsid w:val="00293D05"/>
    <w:rsid w:val="00293DE6"/>
    <w:rsid w:val="0029419F"/>
    <w:rsid w:val="002949E7"/>
    <w:rsid w:val="00295179"/>
    <w:rsid w:val="0029544A"/>
    <w:rsid w:val="00295971"/>
    <w:rsid w:val="00295B31"/>
    <w:rsid w:val="0029619C"/>
    <w:rsid w:val="002962B9"/>
    <w:rsid w:val="002962F1"/>
    <w:rsid w:val="00296496"/>
    <w:rsid w:val="00296B4F"/>
    <w:rsid w:val="00297363"/>
    <w:rsid w:val="002A0180"/>
    <w:rsid w:val="002A0220"/>
    <w:rsid w:val="002A0906"/>
    <w:rsid w:val="002A0C1D"/>
    <w:rsid w:val="002A1149"/>
    <w:rsid w:val="002A1CD2"/>
    <w:rsid w:val="002A1CD9"/>
    <w:rsid w:val="002A1D13"/>
    <w:rsid w:val="002A1EAC"/>
    <w:rsid w:val="002A1F30"/>
    <w:rsid w:val="002A2471"/>
    <w:rsid w:val="002A26A9"/>
    <w:rsid w:val="002A3178"/>
    <w:rsid w:val="002A3524"/>
    <w:rsid w:val="002A3E42"/>
    <w:rsid w:val="002A45AF"/>
    <w:rsid w:val="002A4B06"/>
    <w:rsid w:val="002A4CF2"/>
    <w:rsid w:val="002A5020"/>
    <w:rsid w:val="002A5C67"/>
    <w:rsid w:val="002A649E"/>
    <w:rsid w:val="002A6E16"/>
    <w:rsid w:val="002A6E4D"/>
    <w:rsid w:val="002A70B7"/>
    <w:rsid w:val="002A734C"/>
    <w:rsid w:val="002A75F7"/>
    <w:rsid w:val="002A76A3"/>
    <w:rsid w:val="002B0289"/>
    <w:rsid w:val="002B0614"/>
    <w:rsid w:val="002B09EB"/>
    <w:rsid w:val="002B0CFA"/>
    <w:rsid w:val="002B100F"/>
    <w:rsid w:val="002B123D"/>
    <w:rsid w:val="002B13BE"/>
    <w:rsid w:val="002B15CB"/>
    <w:rsid w:val="002B15F2"/>
    <w:rsid w:val="002B1610"/>
    <w:rsid w:val="002B18E3"/>
    <w:rsid w:val="002B1BF9"/>
    <w:rsid w:val="002B1DD4"/>
    <w:rsid w:val="002B256A"/>
    <w:rsid w:val="002B2A0C"/>
    <w:rsid w:val="002B2AD1"/>
    <w:rsid w:val="002B2C25"/>
    <w:rsid w:val="002B3923"/>
    <w:rsid w:val="002B396F"/>
    <w:rsid w:val="002B3ACB"/>
    <w:rsid w:val="002B3D1F"/>
    <w:rsid w:val="002B3F26"/>
    <w:rsid w:val="002B4507"/>
    <w:rsid w:val="002B48D8"/>
    <w:rsid w:val="002B53AD"/>
    <w:rsid w:val="002B5A23"/>
    <w:rsid w:val="002B5C65"/>
    <w:rsid w:val="002B63DD"/>
    <w:rsid w:val="002B67DF"/>
    <w:rsid w:val="002B68A3"/>
    <w:rsid w:val="002B68CD"/>
    <w:rsid w:val="002B6EFB"/>
    <w:rsid w:val="002B6F04"/>
    <w:rsid w:val="002B701D"/>
    <w:rsid w:val="002B7056"/>
    <w:rsid w:val="002B7E0F"/>
    <w:rsid w:val="002C00A1"/>
    <w:rsid w:val="002C046C"/>
    <w:rsid w:val="002C0940"/>
    <w:rsid w:val="002C09CE"/>
    <w:rsid w:val="002C0A59"/>
    <w:rsid w:val="002C0C43"/>
    <w:rsid w:val="002C100D"/>
    <w:rsid w:val="002C11FC"/>
    <w:rsid w:val="002C1217"/>
    <w:rsid w:val="002C13B6"/>
    <w:rsid w:val="002C17F0"/>
    <w:rsid w:val="002C1AB7"/>
    <w:rsid w:val="002C27FF"/>
    <w:rsid w:val="002C385C"/>
    <w:rsid w:val="002C404A"/>
    <w:rsid w:val="002C478B"/>
    <w:rsid w:val="002C4871"/>
    <w:rsid w:val="002C4CAE"/>
    <w:rsid w:val="002C4F48"/>
    <w:rsid w:val="002C4F4C"/>
    <w:rsid w:val="002C4FBD"/>
    <w:rsid w:val="002C58B6"/>
    <w:rsid w:val="002C5EB4"/>
    <w:rsid w:val="002C64D3"/>
    <w:rsid w:val="002C6839"/>
    <w:rsid w:val="002C6CD5"/>
    <w:rsid w:val="002C6E83"/>
    <w:rsid w:val="002C7A13"/>
    <w:rsid w:val="002C7E8F"/>
    <w:rsid w:val="002D0CE6"/>
    <w:rsid w:val="002D0D54"/>
    <w:rsid w:val="002D1410"/>
    <w:rsid w:val="002D15F6"/>
    <w:rsid w:val="002D1FBA"/>
    <w:rsid w:val="002D232B"/>
    <w:rsid w:val="002D2488"/>
    <w:rsid w:val="002D27CD"/>
    <w:rsid w:val="002D2A01"/>
    <w:rsid w:val="002D2EE2"/>
    <w:rsid w:val="002D35D4"/>
    <w:rsid w:val="002D43EF"/>
    <w:rsid w:val="002D4620"/>
    <w:rsid w:val="002D4C11"/>
    <w:rsid w:val="002D5078"/>
    <w:rsid w:val="002D5275"/>
    <w:rsid w:val="002D5A4B"/>
    <w:rsid w:val="002D6218"/>
    <w:rsid w:val="002D64C0"/>
    <w:rsid w:val="002D65C8"/>
    <w:rsid w:val="002D6824"/>
    <w:rsid w:val="002D692C"/>
    <w:rsid w:val="002D6A69"/>
    <w:rsid w:val="002D6D09"/>
    <w:rsid w:val="002D73B3"/>
    <w:rsid w:val="002E0D69"/>
    <w:rsid w:val="002E0FAB"/>
    <w:rsid w:val="002E11DF"/>
    <w:rsid w:val="002E1C92"/>
    <w:rsid w:val="002E1E9E"/>
    <w:rsid w:val="002E26DF"/>
    <w:rsid w:val="002E2FE0"/>
    <w:rsid w:val="002E310A"/>
    <w:rsid w:val="002E37FE"/>
    <w:rsid w:val="002E3BF5"/>
    <w:rsid w:val="002E3DB0"/>
    <w:rsid w:val="002E4E5B"/>
    <w:rsid w:val="002E4F49"/>
    <w:rsid w:val="002E5B95"/>
    <w:rsid w:val="002E5BBB"/>
    <w:rsid w:val="002E5DF1"/>
    <w:rsid w:val="002E7778"/>
    <w:rsid w:val="002E778C"/>
    <w:rsid w:val="002E7AF0"/>
    <w:rsid w:val="002E7B57"/>
    <w:rsid w:val="002F018B"/>
    <w:rsid w:val="002F03DB"/>
    <w:rsid w:val="002F0472"/>
    <w:rsid w:val="002F117E"/>
    <w:rsid w:val="002F1253"/>
    <w:rsid w:val="002F1300"/>
    <w:rsid w:val="002F1EFD"/>
    <w:rsid w:val="002F253C"/>
    <w:rsid w:val="002F26B8"/>
    <w:rsid w:val="002F4302"/>
    <w:rsid w:val="002F4A9F"/>
    <w:rsid w:val="002F5EB4"/>
    <w:rsid w:val="002F5F94"/>
    <w:rsid w:val="002F62D9"/>
    <w:rsid w:val="002F63D5"/>
    <w:rsid w:val="002F6F19"/>
    <w:rsid w:val="002F6FD9"/>
    <w:rsid w:val="002F79EE"/>
    <w:rsid w:val="002F7AFA"/>
    <w:rsid w:val="002F7BD2"/>
    <w:rsid w:val="002F7CA6"/>
    <w:rsid w:val="002F7DA8"/>
    <w:rsid w:val="00300607"/>
    <w:rsid w:val="003014ED"/>
    <w:rsid w:val="00301671"/>
    <w:rsid w:val="00302209"/>
    <w:rsid w:val="003022A3"/>
    <w:rsid w:val="00302798"/>
    <w:rsid w:val="003027AD"/>
    <w:rsid w:val="00302DCE"/>
    <w:rsid w:val="00303468"/>
    <w:rsid w:val="00303555"/>
    <w:rsid w:val="003039EF"/>
    <w:rsid w:val="003041D1"/>
    <w:rsid w:val="00304A35"/>
    <w:rsid w:val="00304B09"/>
    <w:rsid w:val="00304C32"/>
    <w:rsid w:val="00305CF6"/>
    <w:rsid w:val="00305F0F"/>
    <w:rsid w:val="00306313"/>
    <w:rsid w:val="003067FB"/>
    <w:rsid w:val="00306A4D"/>
    <w:rsid w:val="00306CA4"/>
    <w:rsid w:val="00307101"/>
    <w:rsid w:val="0030762F"/>
    <w:rsid w:val="00307B9B"/>
    <w:rsid w:val="00307D10"/>
    <w:rsid w:val="00310F01"/>
    <w:rsid w:val="0031128B"/>
    <w:rsid w:val="00311566"/>
    <w:rsid w:val="00311657"/>
    <w:rsid w:val="00311667"/>
    <w:rsid w:val="0031255D"/>
    <w:rsid w:val="00312A3A"/>
    <w:rsid w:val="00312A4A"/>
    <w:rsid w:val="00312A89"/>
    <w:rsid w:val="0031313F"/>
    <w:rsid w:val="0031344C"/>
    <w:rsid w:val="003136BF"/>
    <w:rsid w:val="0031376D"/>
    <w:rsid w:val="003137A9"/>
    <w:rsid w:val="00313B24"/>
    <w:rsid w:val="00314EF1"/>
    <w:rsid w:val="0031503A"/>
    <w:rsid w:val="00315236"/>
    <w:rsid w:val="00315454"/>
    <w:rsid w:val="00315D10"/>
    <w:rsid w:val="00316383"/>
    <w:rsid w:val="00316389"/>
    <w:rsid w:val="00316B64"/>
    <w:rsid w:val="00316B74"/>
    <w:rsid w:val="00316E91"/>
    <w:rsid w:val="00320096"/>
    <w:rsid w:val="00320377"/>
    <w:rsid w:val="00320546"/>
    <w:rsid w:val="00321313"/>
    <w:rsid w:val="003213B1"/>
    <w:rsid w:val="003219F5"/>
    <w:rsid w:val="00321B69"/>
    <w:rsid w:val="00321B8D"/>
    <w:rsid w:val="00321D78"/>
    <w:rsid w:val="00322680"/>
    <w:rsid w:val="00322E84"/>
    <w:rsid w:val="003233B0"/>
    <w:rsid w:val="003233CA"/>
    <w:rsid w:val="003234D9"/>
    <w:rsid w:val="003238FB"/>
    <w:rsid w:val="00323CAC"/>
    <w:rsid w:val="00323FB8"/>
    <w:rsid w:val="00324592"/>
    <w:rsid w:val="0032472E"/>
    <w:rsid w:val="00324F70"/>
    <w:rsid w:val="003255E5"/>
    <w:rsid w:val="00325B9C"/>
    <w:rsid w:val="00325FFD"/>
    <w:rsid w:val="00326129"/>
    <w:rsid w:val="003263A1"/>
    <w:rsid w:val="003263F7"/>
    <w:rsid w:val="00326604"/>
    <w:rsid w:val="003266FB"/>
    <w:rsid w:val="0032676A"/>
    <w:rsid w:val="00326D8C"/>
    <w:rsid w:val="00327013"/>
    <w:rsid w:val="003271F7"/>
    <w:rsid w:val="00327418"/>
    <w:rsid w:val="00327962"/>
    <w:rsid w:val="00327AE2"/>
    <w:rsid w:val="003304CE"/>
    <w:rsid w:val="00331B3A"/>
    <w:rsid w:val="00331C3C"/>
    <w:rsid w:val="003320D5"/>
    <w:rsid w:val="003322A3"/>
    <w:rsid w:val="00332834"/>
    <w:rsid w:val="003329F6"/>
    <w:rsid w:val="00332ACE"/>
    <w:rsid w:val="00333AAB"/>
    <w:rsid w:val="00333C09"/>
    <w:rsid w:val="00333DA8"/>
    <w:rsid w:val="00333E31"/>
    <w:rsid w:val="00333F8D"/>
    <w:rsid w:val="003347F4"/>
    <w:rsid w:val="00335243"/>
    <w:rsid w:val="00335623"/>
    <w:rsid w:val="00336067"/>
    <w:rsid w:val="003366F8"/>
    <w:rsid w:val="00336C3A"/>
    <w:rsid w:val="00337E24"/>
    <w:rsid w:val="0034016E"/>
    <w:rsid w:val="0034038A"/>
    <w:rsid w:val="0034121C"/>
    <w:rsid w:val="00341764"/>
    <w:rsid w:val="00341D2C"/>
    <w:rsid w:val="00341EE8"/>
    <w:rsid w:val="00341FB1"/>
    <w:rsid w:val="0034258D"/>
    <w:rsid w:val="00342F31"/>
    <w:rsid w:val="00343881"/>
    <w:rsid w:val="00343CDB"/>
    <w:rsid w:val="003440E8"/>
    <w:rsid w:val="00344299"/>
    <w:rsid w:val="00344A93"/>
    <w:rsid w:val="00344B52"/>
    <w:rsid w:val="003458EA"/>
    <w:rsid w:val="00345CF1"/>
    <w:rsid w:val="0034613E"/>
    <w:rsid w:val="00346270"/>
    <w:rsid w:val="00346A56"/>
    <w:rsid w:val="00346CC1"/>
    <w:rsid w:val="00346F1D"/>
    <w:rsid w:val="003473E6"/>
    <w:rsid w:val="00350409"/>
    <w:rsid w:val="00350A37"/>
    <w:rsid w:val="00350F62"/>
    <w:rsid w:val="003516B8"/>
    <w:rsid w:val="00351815"/>
    <w:rsid w:val="00351E61"/>
    <w:rsid w:val="003524B7"/>
    <w:rsid w:val="00352DDB"/>
    <w:rsid w:val="00352F08"/>
    <w:rsid w:val="00353213"/>
    <w:rsid w:val="00353B4C"/>
    <w:rsid w:val="003541DA"/>
    <w:rsid w:val="0035482A"/>
    <w:rsid w:val="00355249"/>
    <w:rsid w:val="0035525A"/>
    <w:rsid w:val="00356844"/>
    <w:rsid w:val="00356C27"/>
    <w:rsid w:val="00356D8C"/>
    <w:rsid w:val="003572B2"/>
    <w:rsid w:val="00360023"/>
    <w:rsid w:val="00360545"/>
    <w:rsid w:val="0036076E"/>
    <w:rsid w:val="00360C3B"/>
    <w:rsid w:val="00360D3C"/>
    <w:rsid w:val="00360DBF"/>
    <w:rsid w:val="003612B4"/>
    <w:rsid w:val="0036133F"/>
    <w:rsid w:val="00361562"/>
    <w:rsid w:val="00361CB7"/>
    <w:rsid w:val="003624F3"/>
    <w:rsid w:val="00362730"/>
    <w:rsid w:val="00362770"/>
    <w:rsid w:val="00362E3E"/>
    <w:rsid w:val="00362EAC"/>
    <w:rsid w:val="00363218"/>
    <w:rsid w:val="003634A5"/>
    <w:rsid w:val="00363AD7"/>
    <w:rsid w:val="00363B55"/>
    <w:rsid w:val="00363C9B"/>
    <w:rsid w:val="0036417A"/>
    <w:rsid w:val="00364388"/>
    <w:rsid w:val="003643FA"/>
    <w:rsid w:val="003653FF"/>
    <w:rsid w:val="00365BC4"/>
    <w:rsid w:val="00365D4B"/>
    <w:rsid w:val="00366005"/>
    <w:rsid w:val="00366007"/>
    <w:rsid w:val="0036623F"/>
    <w:rsid w:val="00366B63"/>
    <w:rsid w:val="00366C7E"/>
    <w:rsid w:val="00366E07"/>
    <w:rsid w:val="003670C5"/>
    <w:rsid w:val="00370025"/>
    <w:rsid w:val="00370A64"/>
    <w:rsid w:val="00370EA4"/>
    <w:rsid w:val="00371469"/>
    <w:rsid w:val="00371496"/>
    <w:rsid w:val="00371748"/>
    <w:rsid w:val="0037190D"/>
    <w:rsid w:val="0037195E"/>
    <w:rsid w:val="00371A84"/>
    <w:rsid w:val="00371E14"/>
    <w:rsid w:val="00372175"/>
    <w:rsid w:val="00372438"/>
    <w:rsid w:val="0037268D"/>
    <w:rsid w:val="003726A9"/>
    <w:rsid w:val="00372762"/>
    <w:rsid w:val="00372A4C"/>
    <w:rsid w:val="00372B72"/>
    <w:rsid w:val="00372BB2"/>
    <w:rsid w:val="00372D86"/>
    <w:rsid w:val="00372E3B"/>
    <w:rsid w:val="003736BC"/>
    <w:rsid w:val="003736D0"/>
    <w:rsid w:val="0037386E"/>
    <w:rsid w:val="00373F72"/>
    <w:rsid w:val="00374275"/>
    <w:rsid w:val="0037469D"/>
    <w:rsid w:val="003747D1"/>
    <w:rsid w:val="00374EED"/>
    <w:rsid w:val="0037507C"/>
    <w:rsid w:val="0037585A"/>
    <w:rsid w:val="00375DBC"/>
    <w:rsid w:val="00375FB0"/>
    <w:rsid w:val="003760A4"/>
    <w:rsid w:val="0037626A"/>
    <w:rsid w:val="00376686"/>
    <w:rsid w:val="00376839"/>
    <w:rsid w:val="0037686E"/>
    <w:rsid w:val="00377711"/>
    <w:rsid w:val="003778B9"/>
    <w:rsid w:val="00380724"/>
    <w:rsid w:val="00380A95"/>
    <w:rsid w:val="0038111D"/>
    <w:rsid w:val="003811A0"/>
    <w:rsid w:val="00381510"/>
    <w:rsid w:val="00381915"/>
    <w:rsid w:val="00382405"/>
    <w:rsid w:val="00382ABD"/>
    <w:rsid w:val="00382F05"/>
    <w:rsid w:val="00382FB6"/>
    <w:rsid w:val="00383614"/>
    <w:rsid w:val="00383825"/>
    <w:rsid w:val="00384247"/>
    <w:rsid w:val="00384ABB"/>
    <w:rsid w:val="00384BFB"/>
    <w:rsid w:val="00384C2D"/>
    <w:rsid w:val="00385054"/>
    <w:rsid w:val="003850F4"/>
    <w:rsid w:val="003853B0"/>
    <w:rsid w:val="003864DD"/>
    <w:rsid w:val="00386A89"/>
    <w:rsid w:val="00386BFC"/>
    <w:rsid w:val="00387A55"/>
    <w:rsid w:val="00387BB1"/>
    <w:rsid w:val="00387DC8"/>
    <w:rsid w:val="00390A58"/>
    <w:rsid w:val="00390BBD"/>
    <w:rsid w:val="00390DBC"/>
    <w:rsid w:val="00390EE9"/>
    <w:rsid w:val="00391589"/>
    <w:rsid w:val="0039158C"/>
    <w:rsid w:val="00393071"/>
    <w:rsid w:val="003931C1"/>
    <w:rsid w:val="00393529"/>
    <w:rsid w:val="0039393A"/>
    <w:rsid w:val="00393AE4"/>
    <w:rsid w:val="00393B4E"/>
    <w:rsid w:val="00393C4E"/>
    <w:rsid w:val="00394C93"/>
    <w:rsid w:val="00395D46"/>
    <w:rsid w:val="0039605A"/>
    <w:rsid w:val="0039610D"/>
    <w:rsid w:val="00396F83"/>
    <w:rsid w:val="0039721D"/>
    <w:rsid w:val="00397444"/>
    <w:rsid w:val="00397497"/>
    <w:rsid w:val="003A0F82"/>
    <w:rsid w:val="003A1119"/>
    <w:rsid w:val="003A1432"/>
    <w:rsid w:val="003A165B"/>
    <w:rsid w:val="003A21BE"/>
    <w:rsid w:val="003A21E3"/>
    <w:rsid w:val="003A244A"/>
    <w:rsid w:val="003A2671"/>
    <w:rsid w:val="003A26C2"/>
    <w:rsid w:val="003A273D"/>
    <w:rsid w:val="003A2749"/>
    <w:rsid w:val="003A391F"/>
    <w:rsid w:val="003A3BDE"/>
    <w:rsid w:val="003A41F0"/>
    <w:rsid w:val="003A4240"/>
    <w:rsid w:val="003A490F"/>
    <w:rsid w:val="003A4CE1"/>
    <w:rsid w:val="003A4E2E"/>
    <w:rsid w:val="003A51F2"/>
    <w:rsid w:val="003A53FC"/>
    <w:rsid w:val="003A54A3"/>
    <w:rsid w:val="003A55F9"/>
    <w:rsid w:val="003A61F6"/>
    <w:rsid w:val="003A6620"/>
    <w:rsid w:val="003A6861"/>
    <w:rsid w:val="003A6A17"/>
    <w:rsid w:val="003A6C3F"/>
    <w:rsid w:val="003A721C"/>
    <w:rsid w:val="003A7B1E"/>
    <w:rsid w:val="003A7EDC"/>
    <w:rsid w:val="003B0259"/>
    <w:rsid w:val="003B07F3"/>
    <w:rsid w:val="003B0CF0"/>
    <w:rsid w:val="003B0D9B"/>
    <w:rsid w:val="003B1005"/>
    <w:rsid w:val="003B10AE"/>
    <w:rsid w:val="003B11F3"/>
    <w:rsid w:val="003B179A"/>
    <w:rsid w:val="003B1A44"/>
    <w:rsid w:val="003B1A5E"/>
    <w:rsid w:val="003B1F07"/>
    <w:rsid w:val="003B1F60"/>
    <w:rsid w:val="003B1F61"/>
    <w:rsid w:val="003B29F9"/>
    <w:rsid w:val="003B2BE5"/>
    <w:rsid w:val="003B2C9A"/>
    <w:rsid w:val="003B2F6D"/>
    <w:rsid w:val="003B2FA7"/>
    <w:rsid w:val="003B31D1"/>
    <w:rsid w:val="003B345F"/>
    <w:rsid w:val="003B3859"/>
    <w:rsid w:val="003B3E16"/>
    <w:rsid w:val="003B4714"/>
    <w:rsid w:val="003B4730"/>
    <w:rsid w:val="003B5118"/>
    <w:rsid w:val="003B51B2"/>
    <w:rsid w:val="003B534A"/>
    <w:rsid w:val="003B5441"/>
    <w:rsid w:val="003B5B74"/>
    <w:rsid w:val="003B6009"/>
    <w:rsid w:val="003B63C2"/>
    <w:rsid w:val="003B717C"/>
    <w:rsid w:val="003B744A"/>
    <w:rsid w:val="003B7A7D"/>
    <w:rsid w:val="003C0A7D"/>
    <w:rsid w:val="003C1676"/>
    <w:rsid w:val="003C210B"/>
    <w:rsid w:val="003C2D83"/>
    <w:rsid w:val="003C360C"/>
    <w:rsid w:val="003C3895"/>
    <w:rsid w:val="003C466B"/>
    <w:rsid w:val="003C485B"/>
    <w:rsid w:val="003C4FFC"/>
    <w:rsid w:val="003C514C"/>
    <w:rsid w:val="003C52C2"/>
    <w:rsid w:val="003C5357"/>
    <w:rsid w:val="003C558E"/>
    <w:rsid w:val="003C56E6"/>
    <w:rsid w:val="003C5707"/>
    <w:rsid w:val="003C5D3B"/>
    <w:rsid w:val="003C5D44"/>
    <w:rsid w:val="003C5F4A"/>
    <w:rsid w:val="003C6EDF"/>
    <w:rsid w:val="003C7AB7"/>
    <w:rsid w:val="003C7CAB"/>
    <w:rsid w:val="003D0226"/>
    <w:rsid w:val="003D0248"/>
    <w:rsid w:val="003D028E"/>
    <w:rsid w:val="003D02D6"/>
    <w:rsid w:val="003D0839"/>
    <w:rsid w:val="003D1409"/>
    <w:rsid w:val="003D16A6"/>
    <w:rsid w:val="003D1BBC"/>
    <w:rsid w:val="003D2100"/>
    <w:rsid w:val="003D2853"/>
    <w:rsid w:val="003D376E"/>
    <w:rsid w:val="003D3858"/>
    <w:rsid w:val="003D3BA2"/>
    <w:rsid w:val="003D3CB5"/>
    <w:rsid w:val="003D3D9F"/>
    <w:rsid w:val="003D4116"/>
    <w:rsid w:val="003D4457"/>
    <w:rsid w:val="003D4842"/>
    <w:rsid w:val="003D4FFA"/>
    <w:rsid w:val="003D5318"/>
    <w:rsid w:val="003D58AD"/>
    <w:rsid w:val="003D5910"/>
    <w:rsid w:val="003D5C9F"/>
    <w:rsid w:val="003D6932"/>
    <w:rsid w:val="003D6A2A"/>
    <w:rsid w:val="003D6E81"/>
    <w:rsid w:val="003D6E87"/>
    <w:rsid w:val="003D72E6"/>
    <w:rsid w:val="003E044A"/>
    <w:rsid w:val="003E074E"/>
    <w:rsid w:val="003E1C52"/>
    <w:rsid w:val="003E21E2"/>
    <w:rsid w:val="003E2789"/>
    <w:rsid w:val="003E2900"/>
    <w:rsid w:val="003E2962"/>
    <w:rsid w:val="003E2ECA"/>
    <w:rsid w:val="003E377A"/>
    <w:rsid w:val="003E4FBD"/>
    <w:rsid w:val="003E5101"/>
    <w:rsid w:val="003E54F3"/>
    <w:rsid w:val="003E5720"/>
    <w:rsid w:val="003E58EA"/>
    <w:rsid w:val="003E65A0"/>
    <w:rsid w:val="003E6A22"/>
    <w:rsid w:val="003E7462"/>
    <w:rsid w:val="003E74DB"/>
    <w:rsid w:val="003E751D"/>
    <w:rsid w:val="003E76E4"/>
    <w:rsid w:val="003E782A"/>
    <w:rsid w:val="003F0DC3"/>
    <w:rsid w:val="003F0F1E"/>
    <w:rsid w:val="003F1203"/>
    <w:rsid w:val="003F131C"/>
    <w:rsid w:val="003F1422"/>
    <w:rsid w:val="003F19DB"/>
    <w:rsid w:val="003F1A10"/>
    <w:rsid w:val="003F1E35"/>
    <w:rsid w:val="003F22F5"/>
    <w:rsid w:val="003F2AAB"/>
    <w:rsid w:val="003F3011"/>
    <w:rsid w:val="003F302F"/>
    <w:rsid w:val="003F331E"/>
    <w:rsid w:val="003F348B"/>
    <w:rsid w:val="003F34DB"/>
    <w:rsid w:val="003F39C9"/>
    <w:rsid w:val="003F3B94"/>
    <w:rsid w:val="003F3CCD"/>
    <w:rsid w:val="003F3DFA"/>
    <w:rsid w:val="003F5140"/>
    <w:rsid w:val="003F5347"/>
    <w:rsid w:val="003F5351"/>
    <w:rsid w:val="003F59E6"/>
    <w:rsid w:val="003F5ADF"/>
    <w:rsid w:val="003F6B47"/>
    <w:rsid w:val="003F6C15"/>
    <w:rsid w:val="003F6CEB"/>
    <w:rsid w:val="003F736E"/>
    <w:rsid w:val="003F7773"/>
    <w:rsid w:val="00400238"/>
    <w:rsid w:val="00401029"/>
    <w:rsid w:val="00401215"/>
    <w:rsid w:val="00401BA7"/>
    <w:rsid w:val="00401C8B"/>
    <w:rsid w:val="004026AD"/>
    <w:rsid w:val="00402706"/>
    <w:rsid w:val="004027F8"/>
    <w:rsid w:val="00402D2B"/>
    <w:rsid w:val="00402E11"/>
    <w:rsid w:val="0040381A"/>
    <w:rsid w:val="00403B29"/>
    <w:rsid w:val="004044F3"/>
    <w:rsid w:val="00404553"/>
    <w:rsid w:val="004048B7"/>
    <w:rsid w:val="00404C03"/>
    <w:rsid w:val="00404C3A"/>
    <w:rsid w:val="00404CA1"/>
    <w:rsid w:val="00405304"/>
    <w:rsid w:val="00405CA0"/>
    <w:rsid w:val="00405CC5"/>
    <w:rsid w:val="0040663D"/>
    <w:rsid w:val="00406BFA"/>
    <w:rsid w:val="00406D6F"/>
    <w:rsid w:val="00406DAD"/>
    <w:rsid w:val="00406FBF"/>
    <w:rsid w:val="004078D2"/>
    <w:rsid w:val="00407A88"/>
    <w:rsid w:val="00407F3D"/>
    <w:rsid w:val="00407F58"/>
    <w:rsid w:val="00410697"/>
    <w:rsid w:val="00410764"/>
    <w:rsid w:val="00410A0C"/>
    <w:rsid w:val="004114D6"/>
    <w:rsid w:val="00411AC6"/>
    <w:rsid w:val="00411B09"/>
    <w:rsid w:val="00412239"/>
    <w:rsid w:val="00412321"/>
    <w:rsid w:val="0041232E"/>
    <w:rsid w:val="00412BF0"/>
    <w:rsid w:val="00412F62"/>
    <w:rsid w:val="004132B6"/>
    <w:rsid w:val="004132F0"/>
    <w:rsid w:val="00413450"/>
    <w:rsid w:val="004134DE"/>
    <w:rsid w:val="0041373A"/>
    <w:rsid w:val="0041376A"/>
    <w:rsid w:val="00413CFA"/>
    <w:rsid w:val="00413EAE"/>
    <w:rsid w:val="00414047"/>
    <w:rsid w:val="0041446C"/>
    <w:rsid w:val="00414510"/>
    <w:rsid w:val="0041498B"/>
    <w:rsid w:val="00414E21"/>
    <w:rsid w:val="0041512D"/>
    <w:rsid w:val="00415454"/>
    <w:rsid w:val="00416808"/>
    <w:rsid w:val="00416DAF"/>
    <w:rsid w:val="004179B0"/>
    <w:rsid w:val="00417AA2"/>
    <w:rsid w:val="00417B87"/>
    <w:rsid w:val="004200CE"/>
    <w:rsid w:val="004202EE"/>
    <w:rsid w:val="00420329"/>
    <w:rsid w:val="0042058E"/>
    <w:rsid w:val="0042076A"/>
    <w:rsid w:val="00420BDF"/>
    <w:rsid w:val="00420CAB"/>
    <w:rsid w:val="00421160"/>
    <w:rsid w:val="0042177F"/>
    <w:rsid w:val="004219F7"/>
    <w:rsid w:val="004221E6"/>
    <w:rsid w:val="00423FDB"/>
    <w:rsid w:val="004242F2"/>
    <w:rsid w:val="004246C8"/>
    <w:rsid w:val="004247E4"/>
    <w:rsid w:val="00424D55"/>
    <w:rsid w:val="0042515E"/>
    <w:rsid w:val="00425232"/>
    <w:rsid w:val="0042546C"/>
    <w:rsid w:val="004257DC"/>
    <w:rsid w:val="00425CD1"/>
    <w:rsid w:val="00425EDF"/>
    <w:rsid w:val="00425EE5"/>
    <w:rsid w:val="004263F0"/>
    <w:rsid w:val="00426445"/>
    <w:rsid w:val="00426FDB"/>
    <w:rsid w:val="00427039"/>
    <w:rsid w:val="004275E9"/>
    <w:rsid w:val="00427B64"/>
    <w:rsid w:val="00427C41"/>
    <w:rsid w:val="004301AD"/>
    <w:rsid w:val="0043026A"/>
    <w:rsid w:val="00430472"/>
    <w:rsid w:val="00430708"/>
    <w:rsid w:val="004308B9"/>
    <w:rsid w:val="004315A0"/>
    <w:rsid w:val="004316D3"/>
    <w:rsid w:val="00431B95"/>
    <w:rsid w:val="00431CC9"/>
    <w:rsid w:val="00431EAC"/>
    <w:rsid w:val="004328E4"/>
    <w:rsid w:val="00433196"/>
    <w:rsid w:val="00433719"/>
    <w:rsid w:val="00433B19"/>
    <w:rsid w:val="00433BC5"/>
    <w:rsid w:val="00433FCE"/>
    <w:rsid w:val="004342B0"/>
    <w:rsid w:val="004343EF"/>
    <w:rsid w:val="0043466A"/>
    <w:rsid w:val="00434908"/>
    <w:rsid w:val="00434EF2"/>
    <w:rsid w:val="004350B5"/>
    <w:rsid w:val="00435141"/>
    <w:rsid w:val="004355ED"/>
    <w:rsid w:val="0043564A"/>
    <w:rsid w:val="004356BD"/>
    <w:rsid w:val="004366DD"/>
    <w:rsid w:val="00436B59"/>
    <w:rsid w:val="0043707E"/>
    <w:rsid w:val="0044024F"/>
    <w:rsid w:val="00440718"/>
    <w:rsid w:val="0044102F"/>
    <w:rsid w:val="004412BF"/>
    <w:rsid w:val="00441DE8"/>
    <w:rsid w:val="00442296"/>
    <w:rsid w:val="00442338"/>
    <w:rsid w:val="00442522"/>
    <w:rsid w:val="004428E5"/>
    <w:rsid w:val="00442BA9"/>
    <w:rsid w:val="00442E14"/>
    <w:rsid w:val="00443289"/>
    <w:rsid w:val="0044341A"/>
    <w:rsid w:val="00443D52"/>
    <w:rsid w:val="00444079"/>
    <w:rsid w:val="00444639"/>
    <w:rsid w:val="00444DF2"/>
    <w:rsid w:val="004450AE"/>
    <w:rsid w:val="004451C2"/>
    <w:rsid w:val="004464EF"/>
    <w:rsid w:val="00446906"/>
    <w:rsid w:val="00446F71"/>
    <w:rsid w:val="004479B5"/>
    <w:rsid w:val="00447D17"/>
    <w:rsid w:val="00447F1B"/>
    <w:rsid w:val="00450441"/>
    <w:rsid w:val="004505F1"/>
    <w:rsid w:val="00450E2E"/>
    <w:rsid w:val="00451AE1"/>
    <w:rsid w:val="004522DF"/>
    <w:rsid w:val="00452AE5"/>
    <w:rsid w:val="00452E75"/>
    <w:rsid w:val="0045312F"/>
    <w:rsid w:val="004535A2"/>
    <w:rsid w:val="00453605"/>
    <w:rsid w:val="004541F5"/>
    <w:rsid w:val="004544B6"/>
    <w:rsid w:val="0045495E"/>
    <w:rsid w:val="00454A45"/>
    <w:rsid w:val="00454CD2"/>
    <w:rsid w:val="00455496"/>
    <w:rsid w:val="00455539"/>
    <w:rsid w:val="00455D21"/>
    <w:rsid w:val="0045651E"/>
    <w:rsid w:val="004570F7"/>
    <w:rsid w:val="004574E8"/>
    <w:rsid w:val="004577D2"/>
    <w:rsid w:val="00457EBA"/>
    <w:rsid w:val="004604AE"/>
    <w:rsid w:val="004604DB"/>
    <w:rsid w:val="00460A16"/>
    <w:rsid w:val="00461007"/>
    <w:rsid w:val="00461539"/>
    <w:rsid w:val="0046161B"/>
    <w:rsid w:val="004616D0"/>
    <w:rsid w:val="00462362"/>
    <w:rsid w:val="00462506"/>
    <w:rsid w:val="00462EBF"/>
    <w:rsid w:val="00462F19"/>
    <w:rsid w:val="0046303D"/>
    <w:rsid w:val="004631FF"/>
    <w:rsid w:val="00463536"/>
    <w:rsid w:val="00463AD9"/>
    <w:rsid w:val="00463B05"/>
    <w:rsid w:val="00463F2F"/>
    <w:rsid w:val="00464379"/>
    <w:rsid w:val="00464387"/>
    <w:rsid w:val="004648A5"/>
    <w:rsid w:val="00464BC8"/>
    <w:rsid w:val="00465247"/>
    <w:rsid w:val="00465464"/>
    <w:rsid w:val="00466156"/>
    <w:rsid w:val="004665D2"/>
    <w:rsid w:val="00466F9E"/>
    <w:rsid w:val="004675B6"/>
    <w:rsid w:val="0046762A"/>
    <w:rsid w:val="0046777A"/>
    <w:rsid w:val="00467889"/>
    <w:rsid w:val="00467A24"/>
    <w:rsid w:val="00467BE0"/>
    <w:rsid w:val="004700EF"/>
    <w:rsid w:val="00470339"/>
    <w:rsid w:val="004706CF"/>
    <w:rsid w:val="00470822"/>
    <w:rsid w:val="00470A6D"/>
    <w:rsid w:val="00470AAC"/>
    <w:rsid w:val="00470B05"/>
    <w:rsid w:val="00470B78"/>
    <w:rsid w:val="00470D14"/>
    <w:rsid w:val="00471037"/>
    <w:rsid w:val="0047116F"/>
    <w:rsid w:val="00471183"/>
    <w:rsid w:val="0047132A"/>
    <w:rsid w:val="004719D7"/>
    <w:rsid w:val="0047221A"/>
    <w:rsid w:val="0047249A"/>
    <w:rsid w:val="004724D5"/>
    <w:rsid w:val="00472545"/>
    <w:rsid w:val="00472F28"/>
    <w:rsid w:val="00473170"/>
    <w:rsid w:val="004732C7"/>
    <w:rsid w:val="00473410"/>
    <w:rsid w:val="0047450D"/>
    <w:rsid w:val="004760B2"/>
    <w:rsid w:val="0047633D"/>
    <w:rsid w:val="00476752"/>
    <w:rsid w:val="00476FCB"/>
    <w:rsid w:val="00477858"/>
    <w:rsid w:val="00480463"/>
    <w:rsid w:val="00480593"/>
    <w:rsid w:val="004806AB"/>
    <w:rsid w:val="00481265"/>
    <w:rsid w:val="00481777"/>
    <w:rsid w:val="004817F9"/>
    <w:rsid w:val="00481B80"/>
    <w:rsid w:val="004822E7"/>
    <w:rsid w:val="00482675"/>
    <w:rsid w:val="00482833"/>
    <w:rsid w:val="004830BE"/>
    <w:rsid w:val="0048321D"/>
    <w:rsid w:val="004837A8"/>
    <w:rsid w:val="00483891"/>
    <w:rsid w:val="00483927"/>
    <w:rsid w:val="00483E64"/>
    <w:rsid w:val="00483E70"/>
    <w:rsid w:val="004843D8"/>
    <w:rsid w:val="00484754"/>
    <w:rsid w:val="00484AFD"/>
    <w:rsid w:val="00484FCE"/>
    <w:rsid w:val="00485179"/>
    <w:rsid w:val="00485309"/>
    <w:rsid w:val="004855B4"/>
    <w:rsid w:val="004856F7"/>
    <w:rsid w:val="0048606C"/>
    <w:rsid w:val="004861DF"/>
    <w:rsid w:val="00486562"/>
    <w:rsid w:val="00486B00"/>
    <w:rsid w:val="00486C6E"/>
    <w:rsid w:val="0048732E"/>
    <w:rsid w:val="004874CE"/>
    <w:rsid w:val="00487A76"/>
    <w:rsid w:val="00487E4C"/>
    <w:rsid w:val="00487F30"/>
    <w:rsid w:val="0049012C"/>
    <w:rsid w:val="004904F0"/>
    <w:rsid w:val="00490744"/>
    <w:rsid w:val="00490C5B"/>
    <w:rsid w:val="00490D53"/>
    <w:rsid w:val="00490F07"/>
    <w:rsid w:val="0049105E"/>
    <w:rsid w:val="00491BD8"/>
    <w:rsid w:val="00492DD1"/>
    <w:rsid w:val="004937FA"/>
    <w:rsid w:val="00493C0D"/>
    <w:rsid w:val="00493F87"/>
    <w:rsid w:val="00495D06"/>
    <w:rsid w:val="00495DB6"/>
    <w:rsid w:val="00495DFD"/>
    <w:rsid w:val="00496669"/>
    <w:rsid w:val="0049669B"/>
    <w:rsid w:val="00496FF8"/>
    <w:rsid w:val="00497095"/>
    <w:rsid w:val="004970BD"/>
    <w:rsid w:val="0049711A"/>
    <w:rsid w:val="00497A9B"/>
    <w:rsid w:val="00497DEB"/>
    <w:rsid w:val="004A016E"/>
    <w:rsid w:val="004A03F0"/>
    <w:rsid w:val="004A065D"/>
    <w:rsid w:val="004A06D1"/>
    <w:rsid w:val="004A0816"/>
    <w:rsid w:val="004A0E06"/>
    <w:rsid w:val="004A1850"/>
    <w:rsid w:val="004A1B68"/>
    <w:rsid w:val="004A2003"/>
    <w:rsid w:val="004A278B"/>
    <w:rsid w:val="004A28D9"/>
    <w:rsid w:val="004A2CA0"/>
    <w:rsid w:val="004A3081"/>
    <w:rsid w:val="004A3BFA"/>
    <w:rsid w:val="004A410A"/>
    <w:rsid w:val="004A4B2F"/>
    <w:rsid w:val="004A4B74"/>
    <w:rsid w:val="004A5095"/>
    <w:rsid w:val="004A5B23"/>
    <w:rsid w:val="004A5CA4"/>
    <w:rsid w:val="004A5DD6"/>
    <w:rsid w:val="004A5E3C"/>
    <w:rsid w:val="004A5F69"/>
    <w:rsid w:val="004A5F89"/>
    <w:rsid w:val="004A602F"/>
    <w:rsid w:val="004A6048"/>
    <w:rsid w:val="004A6997"/>
    <w:rsid w:val="004A6CFA"/>
    <w:rsid w:val="004A7065"/>
    <w:rsid w:val="004A7096"/>
    <w:rsid w:val="004A7188"/>
    <w:rsid w:val="004A72DE"/>
    <w:rsid w:val="004A7305"/>
    <w:rsid w:val="004A7496"/>
    <w:rsid w:val="004A7D6E"/>
    <w:rsid w:val="004A7FDD"/>
    <w:rsid w:val="004B09DA"/>
    <w:rsid w:val="004B0C05"/>
    <w:rsid w:val="004B1100"/>
    <w:rsid w:val="004B15B3"/>
    <w:rsid w:val="004B1AFA"/>
    <w:rsid w:val="004B1F86"/>
    <w:rsid w:val="004B1FEB"/>
    <w:rsid w:val="004B206F"/>
    <w:rsid w:val="004B2315"/>
    <w:rsid w:val="004B24C4"/>
    <w:rsid w:val="004B29E6"/>
    <w:rsid w:val="004B2D27"/>
    <w:rsid w:val="004B2E30"/>
    <w:rsid w:val="004B2F32"/>
    <w:rsid w:val="004B343E"/>
    <w:rsid w:val="004B3D97"/>
    <w:rsid w:val="004B4907"/>
    <w:rsid w:val="004B4A64"/>
    <w:rsid w:val="004B53F1"/>
    <w:rsid w:val="004B55AB"/>
    <w:rsid w:val="004B55B3"/>
    <w:rsid w:val="004B5887"/>
    <w:rsid w:val="004B5A02"/>
    <w:rsid w:val="004B5A9A"/>
    <w:rsid w:val="004B5DAE"/>
    <w:rsid w:val="004B615D"/>
    <w:rsid w:val="004B6AE6"/>
    <w:rsid w:val="004B6FD3"/>
    <w:rsid w:val="004B74DE"/>
    <w:rsid w:val="004B7510"/>
    <w:rsid w:val="004B7753"/>
    <w:rsid w:val="004B783A"/>
    <w:rsid w:val="004C0036"/>
    <w:rsid w:val="004C01B1"/>
    <w:rsid w:val="004C0373"/>
    <w:rsid w:val="004C14DF"/>
    <w:rsid w:val="004C15BB"/>
    <w:rsid w:val="004C176A"/>
    <w:rsid w:val="004C1A73"/>
    <w:rsid w:val="004C1EB8"/>
    <w:rsid w:val="004C2129"/>
    <w:rsid w:val="004C27CF"/>
    <w:rsid w:val="004C298A"/>
    <w:rsid w:val="004C2A52"/>
    <w:rsid w:val="004C2AD9"/>
    <w:rsid w:val="004C2B01"/>
    <w:rsid w:val="004C357F"/>
    <w:rsid w:val="004C3D79"/>
    <w:rsid w:val="004C43B3"/>
    <w:rsid w:val="004C49D1"/>
    <w:rsid w:val="004C4ADC"/>
    <w:rsid w:val="004C4F4A"/>
    <w:rsid w:val="004C5B5C"/>
    <w:rsid w:val="004C5D93"/>
    <w:rsid w:val="004C6DD6"/>
    <w:rsid w:val="004C6F00"/>
    <w:rsid w:val="004C7D28"/>
    <w:rsid w:val="004C7FEA"/>
    <w:rsid w:val="004D0BCC"/>
    <w:rsid w:val="004D0C69"/>
    <w:rsid w:val="004D0CBE"/>
    <w:rsid w:val="004D0F80"/>
    <w:rsid w:val="004D1604"/>
    <w:rsid w:val="004D164C"/>
    <w:rsid w:val="004D1CDC"/>
    <w:rsid w:val="004D1F83"/>
    <w:rsid w:val="004D2439"/>
    <w:rsid w:val="004D2B9F"/>
    <w:rsid w:val="004D33A8"/>
    <w:rsid w:val="004D33FB"/>
    <w:rsid w:val="004D37CE"/>
    <w:rsid w:val="004D3B93"/>
    <w:rsid w:val="004D3C4E"/>
    <w:rsid w:val="004D3DFD"/>
    <w:rsid w:val="004D424E"/>
    <w:rsid w:val="004D4C85"/>
    <w:rsid w:val="004D4FC8"/>
    <w:rsid w:val="004D516E"/>
    <w:rsid w:val="004D520D"/>
    <w:rsid w:val="004D605C"/>
    <w:rsid w:val="004D6E8D"/>
    <w:rsid w:val="004D7211"/>
    <w:rsid w:val="004D72D6"/>
    <w:rsid w:val="004D7366"/>
    <w:rsid w:val="004D7429"/>
    <w:rsid w:val="004D7641"/>
    <w:rsid w:val="004D781A"/>
    <w:rsid w:val="004D7CFF"/>
    <w:rsid w:val="004E01E3"/>
    <w:rsid w:val="004E0668"/>
    <w:rsid w:val="004E08BB"/>
    <w:rsid w:val="004E0B76"/>
    <w:rsid w:val="004E0C08"/>
    <w:rsid w:val="004E17BC"/>
    <w:rsid w:val="004E194F"/>
    <w:rsid w:val="004E19F8"/>
    <w:rsid w:val="004E1E5E"/>
    <w:rsid w:val="004E1F97"/>
    <w:rsid w:val="004E2F0B"/>
    <w:rsid w:val="004E3047"/>
    <w:rsid w:val="004E34DB"/>
    <w:rsid w:val="004E3C81"/>
    <w:rsid w:val="004E4246"/>
    <w:rsid w:val="004E4EFB"/>
    <w:rsid w:val="004E501B"/>
    <w:rsid w:val="004E5344"/>
    <w:rsid w:val="004E56B9"/>
    <w:rsid w:val="004E5793"/>
    <w:rsid w:val="004E5F4A"/>
    <w:rsid w:val="004E5F54"/>
    <w:rsid w:val="004E64FA"/>
    <w:rsid w:val="004E697B"/>
    <w:rsid w:val="004E6D86"/>
    <w:rsid w:val="004E7184"/>
    <w:rsid w:val="004E7199"/>
    <w:rsid w:val="004E74A4"/>
    <w:rsid w:val="004E76F7"/>
    <w:rsid w:val="004E7C23"/>
    <w:rsid w:val="004E7DAD"/>
    <w:rsid w:val="004E7DC4"/>
    <w:rsid w:val="004F04AB"/>
    <w:rsid w:val="004F0889"/>
    <w:rsid w:val="004F0B59"/>
    <w:rsid w:val="004F0DD4"/>
    <w:rsid w:val="004F0EFB"/>
    <w:rsid w:val="004F0F4B"/>
    <w:rsid w:val="004F0F4D"/>
    <w:rsid w:val="004F1389"/>
    <w:rsid w:val="004F1C9B"/>
    <w:rsid w:val="004F1EF9"/>
    <w:rsid w:val="004F1F6C"/>
    <w:rsid w:val="004F20CF"/>
    <w:rsid w:val="004F21A3"/>
    <w:rsid w:val="004F2899"/>
    <w:rsid w:val="004F292D"/>
    <w:rsid w:val="004F2B0E"/>
    <w:rsid w:val="004F2F50"/>
    <w:rsid w:val="004F31B9"/>
    <w:rsid w:val="004F3706"/>
    <w:rsid w:val="004F434F"/>
    <w:rsid w:val="004F45EB"/>
    <w:rsid w:val="004F4DBD"/>
    <w:rsid w:val="004F4FE0"/>
    <w:rsid w:val="004F5721"/>
    <w:rsid w:val="004F592B"/>
    <w:rsid w:val="004F5AB9"/>
    <w:rsid w:val="004F5BAE"/>
    <w:rsid w:val="004F61AA"/>
    <w:rsid w:val="004F64E5"/>
    <w:rsid w:val="004F683D"/>
    <w:rsid w:val="004F736A"/>
    <w:rsid w:val="004F756E"/>
    <w:rsid w:val="004F797D"/>
    <w:rsid w:val="00500F4B"/>
    <w:rsid w:val="005012E3"/>
    <w:rsid w:val="00501682"/>
    <w:rsid w:val="00501B5A"/>
    <w:rsid w:val="005023AD"/>
    <w:rsid w:val="005023D6"/>
    <w:rsid w:val="005026CC"/>
    <w:rsid w:val="0050277F"/>
    <w:rsid w:val="00502E47"/>
    <w:rsid w:val="00503026"/>
    <w:rsid w:val="005035EE"/>
    <w:rsid w:val="005036B6"/>
    <w:rsid w:val="00503BE5"/>
    <w:rsid w:val="00503ED2"/>
    <w:rsid w:val="00503EF6"/>
    <w:rsid w:val="0050486A"/>
    <w:rsid w:val="00504BCE"/>
    <w:rsid w:val="005053F0"/>
    <w:rsid w:val="005059F1"/>
    <w:rsid w:val="00506D3C"/>
    <w:rsid w:val="0050731D"/>
    <w:rsid w:val="00507539"/>
    <w:rsid w:val="005077C7"/>
    <w:rsid w:val="005103C8"/>
    <w:rsid w:val="005104C1"/>
    <w:rsid w:val="00510A1C"/>
    <w:rsid w:val="00511094"/>
    <w:rsid w:val="005113DF"/>
    <w:rsid w:val="005119BC"/>
    <w:rsid w:val="00511B94"/>
    <w:rsid w:val="00511D9D"/>
    <w:rsid w:val="00511E87"/>
    <w:rsid w:val="0051215E"/>
    <w:rsid w:val="0051240A"/>
    <w:rsid w:val="005125C7"/>
    <w:rsid w:val="005132EA"/>
    <w:rsid w:val="005135C1"/>
    <w:rsid w:val="005136B8"/>
    <w:rsid w:val="00514457"/>
    <w:rsid w:val="00514E8D"/>
    <w:rsid w:val="00515875"/>
    <w:rsid w:val="00515935"/>
    <w:rsid w:val="0051622B"/>
    <w:rsid w:val="00516634"/>
    <w:rsid w:val="00517213"/>
    <w:rsid w:val="00517CA2"/>
    <w:rsid w:val="00520105"/>
    <w:rsid w:val="0052054A"/>
    <w:rsid w:val="00520BB2"/>
    <w:rsid w:val="0052155C"/>
    <w:rsid w:val="005215D7"/>
    <w:rsid w:val="00521892"/>
    <w:rsid w:val="00521991"/>
    <w:rsid w:val="00521BA5"/>
    <w:rsid w:val="005223EB"/>
    <w:rsid w:val="00522A40"/>
    <w:rsid w:val="00522B53"/>
    <w:rsid w:val="00522CC9"/>
    <w:rsid w:val="0052300F"/>
    <w:rsid w:val="005231B7"/>
    <w:rsid w:val="005233C5"/>
    <w:rsid w:val="00525164"/>
    <w:rsid w:val="005259E5"/>
    <w:rsid w:val="00525C3C"/>
    <w:rsid w:val="00525E59"/>
    <w:rsid w:val="00526128"/>
    <w:rsid w:val="00526699"/>
    <w:rsid w:val="005266BA"/>
    <w:rsid w:val="005267BD"/>
    <w:rsid w:val="00526A57"/>
    <w:rsid w:val="00526BF6"/>
    <w:rsid w:val="00527736"/>
    <w:rsid w:val="00527D30"/>
    <w:rsid w:val="00530275"/>
    <w:rsid w:val="00530707"/>
    <w:rsid w:val="0053096B"/>
    <w:rsid w:val="00531374"/>
    <w:rsid w:val="005314B2"/>
    <w:rsid w:val="0053197E"/>
    <w:rsid w:val="00531E27"/>
    <w:rsid w:val="00531E39"/>
    <w:rsid w:val="00533116"/>
    <w:rsid w:val="005332C0"/>
    <w:rsid w:val="00533C56"/>
    <w:rsid w:val="00533F9D"/>
    <w:rsid w:val="0053497D"/>
    <w:rsid w:val="00535202"/>
    <w:rsid w:val="0053598D"/>
    <w:rsid w:val="00535A07"/>
    <w:rsid w:val="00535BFB"/>
    <w:rsid w:val="00535DC0"/>
    <w:rsid w:val="005360CF"/>
    <w:rsid w:val="00536187"/>
    <w:rsid w:val="00537C77"/>
    <w:rsid w:val="00537F72"/>
    <w:rsid w:val="0054063B"/>
    <w:rsid w:val="00540A82"/>
    <w:rsid w:val="00540B9D"/>
    <w:rsid w:val="005412AD"/>
    <w:rsid w:val="00541315"/>
    <w:rsid w:val="00541396"/>
    <w:rsid w:val="005413F7"/>
    <w:rsid w:val="00541990"/>
    <w:rsid w:val="00541B01"/>
    <w:rsid w:val="00541B7D"/>
    <w:rsid w:val="00541CDB"/>
    <w:rsid w:val="00542EBA"/>
    <w:rsid w:val="00542FEF"/>
    <w:rsid w:val="005430A7"/>
    <w:rsid w:val="0054337C"/>
    <w:rsid w:val="00544614"/>
    <w:rsid w:val="00544A2C"/>
    <w:rsid w:val="00544ED6"/>
    <w:rsid w:val="00545361"/>
    <w:rsid w:val="00545879"/>
    <w:rsid w:val="00545BF3"/>
    <w:rsid w:val="00545F7A"/>
    <w:rsid w:val="005464EA"/>
    <w:rsid w:val="0054680F"/>
    <w:rsid w:val="00546D1D"/>
    <w:rsid w:val="00547340"/>
    <w:rsid w:val="00547948"/>
    <w:rsid w:val="00547D1F"/>
    <w:rsid w:val="0055013E"/>
    <w:rsid w:val="00550351"/>
    <w:rsid w:val="00550438"/>
    <w:rsid w:val="005509B2"/>
    <w:rsid w:val="00550ABB"/>
    <w:rsid w:val="00551165"/>
    <w:rsid w:val="00551474"/>
    <w:rsid w:val="005524F5"/>
    <w:rsid w:val="00552749"/>
    <w:rsid w:val="00552F07"/>
    <w:rsid w:val="005530B8"/>
    <w:rsid w:val="00553571"/>
    <w:rsid w:val="00553AC9"/>
    <w:rsid w:val="00553B48"/>
    <w:rsid w:val="00553E0C"/>
    <w:rsid w:val="00553E94"/>
    <w:rsid w:val="00553F6A"/>
    <w:rsid w:val="0055436B"/>
    <w:rsid w:val="0055442C"/>
    <w:rsid w:val="0055496C"/>
    <w:rsid w:val="00554CA4"/>
    <w:rsid w:val="0055544B"/>
    <w:rsid w:val="005557D7"/>
    <w:rsid w:val="00555B77"/>
    <w:rsid w:val="00555B80"/>
    <w:rsid w:val="00555F2A"/>
    <w:rsid w:val="0055634C"/>
    <w:rsid w:val="00556EFA"/>
    <w:rsid w:val="00557698"/>
    <w:rsid w:val="0055782D"/>
    <w:rsid w:val="00557D46"/>
    <w:rsid w:val="00557E9C"/>
    <w:rsid w:val="00560456"/>
    <w:rsid w:val="0056064D"/>
    <w:rsid w:val="005606DE"/>
    <w:rsid w:val="00560869"/>
    <w:rsid w:val="00561199"/>
    <w:rsid w:val="0056151E"/>
    <w:rsid w:val="005616E6"/>
    <w:rsid w:val="00561B72"/>
    <w:rsid w:val="005624CE"/>
    <w:rsid w:val="005628C0"/>
    <w:rsid w:val="005629C3"/>
    <w:rsid w:val="00562D25"/>
    <w:rsid w:val="00562F1C"/>
    <w:rsid w:val="005633FD"/>
    <w:rsid w:val="0056347D"/>
    <w:rsid w:val="005642FA"/>
    <w:rsid w:val="0056473B"/>
    <w:rsid w:val="005650CE"/>
    <w:rsid w:val="0056523D"/>
    <w:rsid w:val="00565517"/>
    <w:rsid w:val="00565CD8"/>
    <w:rsid w:val="00565DBD"/>
    <w:rsid w:val="00565EDA"/>
    <w:rsid w:val="005660F0"/>
    <w:rsid w:val="0056746B"/>
    <w:rsid w:val="005674BC"/>
    <w:rsid w:val="00567C36"/>
    <w:rsid w:val="00570374"/>
    <w:rsid w:val="00570943"/>
    <w:rsid w:val="005715EE"/>
    <w:rsid w:val="00571781"/>
    <w:rsid w:val="0057183D"/>
    <w:rsid w:val="0057184C"/>
    <w:rsid w:val="00571EE1"/>
    <w:rsid w:val="00572272"/>
    <w:rsid w:val="00572381"/>
    <w:rsid w:val="0057258B"/>
    <w:rsid w:val="005725EE"/>
    <w:rsid w:val="00572EE5"/>
    <w:rsid w:val="0057378F"/>
    <w:rsid w:val="00573AF1"/>
    <w:rsid w:val="00574696"/>
    <w:rsid w:val="00574B65"/>
    <w:rsid w:val="00575F55"/>
    <w:rsid w:val="00576328"/>
    <w:rsid w:val="005768A0"/>
    <w:rsid w:val="00576BC1"/>
    <w:rsid w:val="005771E1"/>
    <w:rsid w:val="00577408"/>
    <w:rsid w:val="0057765A"/>
    <w:rsid w:val="005779F5"/>
    <w:rsid w:val="00577A5C"/>
    <w:rsid w:val="00577EE7"/>
    <w:rsid w:val="0058038A"/>
    <w:rsid w:val="0058097A"/>
    <w:rsid w:val="005809B6"/>
    <w:rsid w:val="00580BBE"/>
    <w:rsid w:val="00580F30"/>
    <w:rsid w:val="00581D22"/>
    <w:rsid w:val="00582C20"/>
    <w:rsid w:val="00582C65"/>
    <w:rsid w:val="005830A8"/>
    <w:rsid w:val="00583164"/>
    <w:rsid w:val="00583213"/>
    <w:rsid w:val="00584283"/>
    <w:rsid w:val="00584915"/>
    <w:rsid w:val="00585D95"/>
    <w:rsid w:val="00586119"/>
    <w:rsid w:val="005877B7"/>
    <w:rsid w:val="005877F5"/>
    <w:rsid w:val="00587E28"/>
    <w:rsid w:val="00587E95"/>
    <w:rsid w:val="00590151"/>
    <w:rsid w:val="00590590"/>
    <w:rsid w:val="005914FD"/>
    <w:rsid w:val="00591FDE"/>
    <w:rsid w:val="00592204"/>
    <w:rsid w:val="00592313"/>
    <w:rsid w:val="005923E9"/>
    <w:rsid w:val="00592F0D"/>
    <w:rsid w:val="00592FB5"/>
    <w:rsid w:val="005931AC"/>
    <w:rsid w:val="005939FA"/>
    <w:rsid w:val="00593C0A"/>
    <w:rsid w:val="00593CCB"/>
    <w:rsid w:val="00593FE3"/>
    <w:rsid w:val="005942DB"/>
    <w:rsid w:val="0059430F"/>
    <w:rsid w:val="0059442C"/>
    <w:rsid w:val="00594CE3"/>
    <w:rsid w:val="00594FCE"/>
    <w:rsid w:val="00595637"/>
    <w:rsid w:val="0059683D"/>
    <w:rsid w:val="00596AC3"/>
    <w:rsid w:val="00597275"/>
    <w:rsid w:val="00597D40"/>
    <w:rsid w:val="005A095A"/>
    <w:rsid w:val="005A1F87"/>
    <w:rsid w:val="005A2AF1"/>
    <w:rsid w:val="005A2B73"/>
    <w:rsid w:val="005A2E79"/>
    <w:rsid w:val="005A2F7C"/>
    <w:rsid w:val="005A3952"/>
    <w:rsid w:val="005A3CF0"/>
    <w:rsid w:val="005A427E"/>
    <w:rsid w:val="005A4334"/>
    <w:rsid w:val="005A4FA3"/>
    <w:rsid w:val="005A517C"/>
    <w:rsid w:val="005A5ED4"/>
    <w:rsid w:val="005A61A2"/>
    <w:rsid w:val="005A67DB"/>
    <w:rsid w:val="005A6A3D"/>
    <w:rsid w:val="005A6A4C"/>
    <w:rsid w:val="005A6A7A"/>
    <w:rsid w:val="005A7237"/>
    <w:rsid w:val="005A7452"/>
    <w:rsid w:val="005A74A4"/>
    <w:rsid w:val="005A7830"/>
    <w:rsid w:val="005A7C33"/>
    <w:rsid w:val="005A7C9B"/>
    <w:rsid w:val="005A7EFE"/>
    <w:rsid w:val="005B00C9"/>
    <w:rsid w:val="005B0323"/>
    <w:rsid w:val="005B0332"/>
    <w:rsid w:val="005B06E7"/>
    <w:rsid w:val="005B0977"/>
    <w:rsid w:val="005B18BF"/>
    <w:rsid w:val="005B1AB1"/>
    <w:rsid w:val="005B1B33"/>
    <w:rsid w:val="005B1D47"/>
    <w:rsid w:val="005B275C"/>
    <w:rsid w:val="005B2899"/>
    <w:rsid w:val="005B33F8"/>
    <w:rsid w:val="005B3BB6"/>
    <w:rsid w:val="005B3CB7"/>
    <w:rsid w:val="005B48D7"/>
    <w:rsid w:val="005B4935"/>
    <w:rsid w:val="005B525B"/>
    <w:rsid w:val="005B5B62"/>
    <w:rsid w:val="005B5E47"/>
    <w:rsid w:val="005B651A"/>
    <w:rsid w:val="005B72D2"/>
    <w:rsid w:val="005B7352"/>
    <w:rsid w:val="005B78A3"/>
    <w:rsid w:val="005B7E0A"/>
    <w:rsid w:val="005B7FDC"/>
    <w:rsid w:val="005C0DB1"/>
    <w:rsid w:val="005C0F56"/>
    <w:rsid w:val="005C12E8"/>
    <w:rsid w:val="005C1B75"/>
    <w:rsid w:val="005C1E67"/>
    <w:rsid w:val="005C22B9"/>
    <w:rsid w:val="005C2409"/>
    <w:rsid w:val="005C2E4D"/>
    <w:rsid w:val="005C2E70"/>
    <w:rsid w:val="005C34C6"/>
    <w:rsid w:val="005C3A4D"/>
    <w:rsid w:val="005C3BB5"/>
    <w:rsid w:val="005C40B8"/>
    <w:rsid w:val="005C42F8"/>
    <w:rsid w:val="005C47C5"/>
    <w:rsid w:val="005C534E"/>
    <w:rsid w:val="005C54A6"/>
    <w:rsid w:val="005C5A29"/>
    <w:rsid w:val="005C60C6"/>
    <w:rsid w:val="005C6CC2"/>
    <w:rsid w:val="005C6CDC"/>
    <w:rsid w:val="005C76BF"/>
    <w:rsid w:val="005D070D"/>
    <w:rsid w:val="005D0BD6"/>
    <w:rsid w:val="005D0EF7"/>
    <w:rsid w:val="005D15DE"/>
    <w:rsid w:val="005D19FE"/>
    <w:rsid w:val="005D1D0B"/>
    <w:rsid w:val="005D20E8"/>
    <w:rsid w:val="005D2169"/>
    <w:rsid w:val="005D2545"/>
    <w:rsid w:val="005D28A7"/>
    <w:rsid w:val="005D2A43"/>
    <w:rsid w:val="005D2E20"/>
    <w:rsid w:val="005D2F4F"/>
    <w:rsid w:val="005D363B"/>
    <w:rsid w:val="005D391A"/>
    <w:rsid w:val="005D3F26"/>
    <w:rsid w:val="005D41F3"/>
    <w:rsid w:val="005D448B"/>
    <w:rsid w:val="005D486B"/>
    <w:rsid w:val="005D491B"/>
    <w:rsid w:val="005D5295"/>
    <w:rsid w:val="005D5324"/>
    <w:rsid w:val="005D5622"/>
    <w:rsid w:val="005D6086"/>
    <w:rsid w:val="005D6B9D"/>
    <w:rsid w:val="005D72E7"/>
    <w:rsid w:val="005D77A8"/>
    <w:rsid w:val="005D7857"/>
    <w:rsid w:val="005D7DBF"/>
    <w:rsid w:val="005D7F40"/>
    <w:rsid w:val="005E03B0"/>
    <w:rsid w:val="005E0BB4"/>
    <w:rsid w:val="005E1482"/>
    <w:rsid w:val="005E187A"/>
    <w:rsid w:val="005E1D39"/>
    <w:rsid w:val="005E201E"/>
    <w:rsid w:val="005E2283"/>
    <w:rsid w:val="005E25D2"/>
    <w:rsid w:val="005E261F"/>
    <w:rsid w:val="005E2646"/>
    <w:rsid w:val="005E2D98"/>
    <w:rsid w:val="005E3360"/>
    <w:rsid w:val="005E3481"/>
    <w:rsid w:val="005E3A59"/>
    <w:rsid w:val="005E3AB8"/>
    <w:rsid w:val="005E3BF7"/>
    <w:rsid w:val="005E3C5D"/>
    <w:rsid w:val="005E3FCE"/>
    <w:rsid w:val="005E41FB"/>
    <w:rsid w:val="005E4454"/>
    <w:rsid w:val="005E49BD"/>
    <w:rsid w:val="005E4A68"/>
    <w:rsid w:val="005E4D67"/>
    <w:rsid w:val="005E4D91"/>
    <w:rsid w:val="005E60B8"/>
    <w:rsid w:val="005F0799"/>
    <w:rsid w:val="005F0AE5"/>
    <w:rsid w:val="005F1095"/>
    <w:rsid w:val="005F1169"/>
    <w:rsid w:val="005F12DC"/>
    <w:rsid w:val="005F1E8C"/>
    <w:rsid w:val="005F2043"/>
    <w:rsid w:val="005F33CE"/>
    <w:rsid w:val="005F34A0"/>
    <w:rsid w:val="005F4061"/>
    <w:rsid w:val="005F43B3"/>
    <w:rsid w:val="005F5752"/>
    <w:rsid w:val="005F5E4C"/>
    <w:rsid w:val="005F5FF8"/>
    <w:rsid w:val="005F6203"/>
    <w:rsid w:val="005F6340"/>
    <w:rsid w:val="005F64C9"/>
    <w:rsid w:val="005F68B4"/>
    <w:rsid w:val="005F6E02"/>
    <w:rsid w:val="005F70DB"/>
    <w:rsid w:val="005F7528"/>
    <w:rsid w:val="005F7769"/>
    <w:rsid w:val="005F7992"/>
    <w:rsid w:val="005F7B87"/>
    <w:rsid w:val="0060014A"/>
    <w:rsid w:val="0060082C"/>
    <w:rsid w:val="00600EEE"/>
    <w:rsid w:val="0060116B"/>
    <w:rsid w:val="00601BF6"/>
    <w:rsid w:val="00601C11"/>
    <w:rsid w:val="00603085"/>
    <w:rsid w:val="0060314B"/>
    <w:rsid w:val="006032D8"/>
    <w:rsid w:val="00603AC6"/>
    <w:rsid w:val="00603B69"/>
    <w:rsid w:val="00603E7F"/>
    <w:rsid w:val="006048FE"/>
    <w:rsid w:val="0060494E"/>
    <w:rsid w:val="00604F40"/>
    <w:rsid w:val="006051C0"/>
    <w:rsid w:val="006057D9"/>
    <w:rsid w:val="0060592D"/>
    <w:rsid w:val="00605E30"/>
    <w:rsid w:val="00605E61"/>
    <w:rsid w:val="00606037"/>
    <w:rsid w:val="0060666C"/>
    <w:rsid w:val="00606704"/>
    <w:rsid w:val="006070A8"/>
    <w:rsid w:val="00607DEF"/>
    <w:rsid w:val="00607F76"/>
    <w:rsid w:val="00610057"/>
    <w:rsid w:val="00610ADC"/>
    <w:rsid w:val="00610B4F"/>
    <w:rsid w:val="00610D60"/>
    <w:rsid w:val="00611094"/>
    <w:rsid w:val="00611808"/>
    <w:rsid w:val="00612021"/>
    <w:rsid w:val="006123C1"/>
    <w:rsid w:val="006127A3"/>
    <w:rsid w:val="0061320B"/>
    <w:rsid w:val="0061329A"/>
    <w:rsid w:val="00613704"/>
    <w:rsid w:val="00613C7A"/>
    <w:rsid w:val="0061403B"/>
    <w:rsid w:val="006140FA"/>
    <w:rsid w:val="006143D5"/>
    <w:rsid w:val="0061516A"/>
    <w:rsid w:val="006154AB"/>
    <w:rsid w:val="006157AA"/>
    <w:rsid w:val="00615B75"/>
    <w:rsid w:val="00615CB5"/>
    <w:rsid w:val="006163A3"/>
    <w:rsid w:val="00617186"/>
    <w:rsid w:val="006174D9"/>
    <w:rsid w:val="0061786D"/>
    <w:rsid w:val="00617BD9"/>
    <w:rsid w:val="00620297"/>
    <w:rsid w:val="00620475"/>
    <w:rsid w:val="00620712"/>
    <w:rsid w:val="006215BF"/>
    <w:rsid w:val="006215CB"/>
    <w:rsid w:val="006228A1"/>
    <w:rsid w:val="00622B24"/>
    <w:rsid w:val="00624033"/>
    <w:rsid w:val="0062489D"/>
    <w:rsid w:val="006249A9"/>
    <w:rsid w:val="00624D88"/>
    <w:rsid w:val="00625AD4"/>
    <w:rsid w:val="00625F36"/>
    <w:rsid w:val="006263BB"/>
    <w:rsid w:val="006265C4"/>
    <w:rsid w:val="0062674C"/>
    <w:rsid w:val="00627244"/>
    <w:rsid w:val="006277D3"/>
    <w:rsid w:val="00627C7D"/>
    <w:rsid w:val="00627E10"/>
    <w:rsid w:val="006300EC"/>
    <w:rsid w:val="0063037A"/>
    <w:rsid w:val="006306F6"/>
    <w:rsid w:val="00630758"/>
    <w:rsid w:val="00630DD8"/>
    <w:rsid w:val="00630FAF"/>
    <w:rsid w:val="006312F0"/>
    <w:rsid w:val="0063167D"/>
    <w:rsid w:val="00631924"/>
    <w:rsid w:val="006319C6"/>
    <w:rsid w:val="006320F6"/>
    <w:rsid w:val="006329B7"/>
    <w:rsid w:val="006329FE"/>
    <w:rsid w:val="00632BB7"/>
    <w:rsid w:val="00633534"/>
    <w:rsid w:val="0063361D"/>
    <w:rsid w:val="006338EF"/>
    <w:rsid w:val="00633EE6"/>
    <w:rsid w:val="0063416D"/>
    <w:rsid w:val="0063476B"/>
    <w:rsid w:val="00634B01"/>
    <w:rsid w:val="00634C4E"/>
    <w:rsid w:val="00634DD5"/>
    <w:rsid w:val="00635020"/>
    <w:rsid w:val="006353C2"/>
    <w:rsid w:val="006353FC"/>
    <w:rsid w:val="0063597A"/>
    <w:rsid w:val="00635D8B"/>
    <w:rsid w:val="00635FE3"/>
    <w:rsid w:val="00636339"/>
    <w:rsid w:val="0063664F"/>
    <w:rsid w:val="0063669E"/>
    <w:rsid w:val="00636975"/>
    <w:rsid w:val="00636A0B"/>
    <w:rsid w:val="00636C7A"/>
    <w:rsid w:val="00637038"/>
    <w:rsid w:val="00637265"/>
    <w:rsid w:val="00637865"/>
    <w:rsid w:val="006378BE"/>
    <w:rsid w:val="00637B0B"/>
    <w:rsid w:val="00637B45"/>
    <w:rsid w:val="00637BAB"/>
    <w:rsid w:val="00637D51"/>
    <w:rsid w:val="0064008F"/>
    <w:rsid w:val="00640A2F"/>
    <w:rsid w:val="00640A96"/>
    <w:rsid w:val="006412D4"/>
    <w:rsid w:val="00642350"/>
    <w:rsid w:val="00642401"/>
    <w:rsid w:val="00642A28"/>
    <w:rsid w:val="006431BE"/>
    <w:rsid w:val="00643701"/>
    <w:rsid w:val="00643C0B"/>
    <w:rsid w:val="00643C7F"/>
    <w:rsid w:val="00644B3B"/>
    <w:rsid w:val="00644C2C"/>
    <w:rsid w:val="00644E43"/>
    <w:rsid w:val="00644E53"/>
    <w:rsid w:val="00644FC5"/>
    <w:rsid w:val="00645436"/>
    <w:rsid w:val="00645F3D"/>
    <w:rsid w:val="006467A3"/>
    <w:rsid w:val="006469D1"/>
    <w:rsid w:val="00646B94"/>
    <w:rsid w:val="00646FF1"/>
    <w:rsid w:val="006471B7"/>
    <w:rsid w:val="006471CC"/>
    <w:rsid w:val="00647351"/>
    <w:rsid w:val="00650223"/>
    <w:rsid w:val="00650391"/>
    <w:rsid w:val="006505A6"/>
    <w:rsid w:val="00651608"/>
    <w:rsid w:val="00651813"/>
    <w:rsid w:val="00652384"/>
    <w:rsid w:val="00652990"/>
    <w:rsid w:val="00652CCA"/>
    <w:rsid w:val="00653254"/>
    <w:rsid w:val="006537E8"/>
    <w:rsid w:val="00653BB8"/>
    <w:rsid w:val="0065403E"/>
    <w:rsid w:val="0065471E"/>
    <w:rsid w:val="00654A09"/>
    <w:rsid w:val="00654C25"/>
    <w:rsid w:val="00654F1A"/>
    <w:rsid w:val="00655739"/>
    <w:rsid w:val="00655C77"/>
    <w:rsid w:val="00655D34"/>
    <w:rsid w:val="0065629D"/>
    <w:rsid w:val="0065641C"/>
    <w:rsid w:val="00656ADD"/>
    <w:rsid w:val="00657BB2"/>
    <w:rsid w:val="00657E87"/>
    <w:rsid w:val="00657EBE"/>
    <w:rsid w:val="006601C0"/>
    <w:rsid w:val="00660563"/>
    <w:rsid w:val="00660A73"/>
    <w:rsid w:val="00660CCF"/>
    <w:rsid w:val="006610E7"/>
    <w:rsid w:val="006625D7"/>
    <w:rsid w:val="006626BD"/>
    <w:rsid w:val="006629AB"/>
    <w:rsid w:val="00662C2D"/>
    <w:rsid w:val="0066358C"/>
    <w:rsid w:val="00663B60"/>
    <w:rsid w:val="00663BE1"/>
    <w:rsid w:val="006642AA"/>
    <w:rsid w:val="006644AB"/>
    <w:rsid w:val="00664670"/>
    <w:rsid w:val="00664A8D"/>
    <w:rsid w:val="00664AB7"/>
    <w:rsid w:val="00664D6D"/>
    <w:rsid w:val="00664EA9"/>
    <w:rsid w:val="00665162"/>
    <w:rsid w:val="00665D43"/>
    <w:rsid w:val="00665DDB"/>
    <w:rsid w:val="006665E8"/>
    <w:rsid w:val="00666B78"/>
    <w:rsid w:val="00666F99"/>
    <w:rsid w:val="00667C69"/>
    <w:rsid w:val="00670068"/>
    <w:rsid w:val="00670876"/>
    <w:rsid w:val="00670B3E"/>
    <w:rsid w:val="00671082"/>
    <w:rsid w:val="00671185"/>
    <w:rsid w:val="006714CF"/>
    <w:rsid w:val="00671F2C"/>
    <w:rsid w:val="006726DC"/>
    <w:rsid w:val="006726EA"/>
    <w:rsid w:val="00672D2F"/>
    <w:rsid w:val="00672D41"/>
    <w:rsid w:val="00673752"/>
    <w:rsid w:val="00673C18"/>
    <w:rsid w:val="00673FE8"/>
    <w:rsid w:val="006740C6"/>
    <w:rsid w:val="00674AD6"/>
    <w:rsid w:val="00674F01"/>
    <w:rsid w:val="00675131"/>
    <w:rsid w:val="006753CF"/>
    <w:rsid w:val="0067547E"/>
    <w:rsid w:val="0067555A"/>
    <w:rsid w:val="006759EA"/>
    <w:rsid w:val="00675AA4"/>
    <w:rsid w:val="00676363"/>
    <w:rsid w:val="00676918"/>
    <w:rsid w:val="006769B8"/>
    <w:rsid w:val="00676EBE"/>
    <w:rsid w:val="00676FD8"/>
    <w:rsid w:val="00677CC4"/>
    <w:rsid w:val="00680875"/>
    <w:rsid w:val="00680AD0"/>
    <w:rsid w:val="00680E29"/>
    <w:rsid w:val="00680FCC"/>
    <w:rsid w:val="006814E1"/>
    <w:rsid w:val="00681BA6"/>
    <w:rsid w:val="006824B8"/>
    <w:rsid w:val="0068273C"/>
    <w:rsid w:val="00682947"/>
    <w:rsid w:val="00682C93"/>
    <w:rsid w:val="0068392A"/>
    <w:rsid w:val="00684038"/>
    <w:rsid w:val="0068412A"/>
    <w:rsid w:val="00684F30"/>
    <w:rsid w:val="00684FAB"/>
    <w:rsid w:val="00685A04"/>
    <w:rsid w:val="00685CDD"/>
    <w:rsid w:val="00685D8D"/>
    <w:rsid w:val="006861F7"/>
    <w:rsid w:val="006866C7"/>
    <w:rsid w:val="0068671F"/>
    <w:rsid w:val="006868CE"/>
    <w:rsid w:val="00686A3E"/>
    <w:rsid w:val="00687BFF"/>
    <w:rsid w:val="00690BE8"/>
    <w:rsid w:val="00691899"/>
    <w:rsid w:val="00692C4B"/>
    <w:rsid w:val="00692CB2"/>
    <w:rsid w:val="0069422B"/>
    <w:rsid w:val="006944C4"/>
    <w:rsid w:val="006944DF"/>
    <w:rsid w:val="00694791"/>
    <w:rsid w:val="00694F2B"/>
    <w:rsid w:val="006952B4"/>
    <w:rsid w:val="00695A7B"/>
    <w:rsid w:val="00696449"/>
    <w:rsid w:val="00696C23"/>
    <w:rsid w:val="0069791C"/>
    <w:rsid w:val="006A012A"/>
    <w:rsid w:val="006A055C"/>
    <w:rsid w:val="006A061F"/>
    <w:rsid w:val="006A0831"/>
    <w:rsid w:val="006A08CC"/>
    <w:rsid w:val="006A08D9"/>
    <w:rsid w:val="006A0962"/>
    <w:rsid w:val="006A0A07"/>
    <w:rsid w:val="006A0A99"/>
    <w:rsid w:val="006A0DCD"/>
    <w:rsid w:val="006A0ECA"/>
    <w:rsid w:val="006A128E"/>
    <w:rsid w:val="006A16CF"/>
    <w:rsid w:val="006A16F9"/>
    <w:rsid w:val="006A240C"/>
    <w:rsid w:val="006A2DFF"/>
    <w:rsid w:val="006A3AEA"/>
    <w:rsid w:val="006A3B07"/>
    <w:rsid w:val="006A4A5B"/>
    <w:rsid w:val="006A510B"/>
    <w:rsid w:val="006A5112"/>
    <w:rsid w:val="006A51EA"/>
    <w:rsid w:val="006A53E2"/>
    <w:rsid w:val="006A5470"/>
    <w:rsid w:val="006A564C"/>
    <w:rsid w:val="006A56F4"/>
    <w:rsid w:val="006A5991"/>
    <w:rsid w:val="006A5A92"/>
    <w:rsid w:val="006A5AC9"/>
    <w:rsid w:val="006A60D4"/>
    <w:rsid w:val="006A6C59"/>
    <w:rsid w:val="006B01B5"/>
    <w:rsid w:val="006B1090"/>
    <w:rsid w:val="006B127D"/>
    <w:rsid w:val="006B133F"/>
    <w:rsid w:val="006B187D"/>
    <w:rsid w:val="006B1942"/>
    <w:rsid w:val="006B1E2C"/>
    <w:rsid w:val="006B1FC8"/>
    <w:rsid w:val="006B27D3"/>
    <w:rsid w:val="006B2846"/>
    <w:rsid w:val="006B2940"/>
    <w:rsid w:val="006B29C9"/>
    <w:rsid w:val="006B29EF"/>
    <w:rsid w:val="006B2B2B"/>
    <w:rsid w:val="006B2ECB"/>
    <w:rsid w:val="006B372A"/>
    <w:rsid w:val="006B3DC2"/>
    <w:rsid w:val="006B4043"/>
    <w:rsid w:val="006B41F6"/>
    <w:rsid w:val="006B45A3"/>
    <w:rsid w:val="006B4601"/>
    <w:rsid w:val="006B46A3"/>
    <w:rsid w:val="006B481D"/>
    <w:rsid w:val="006B4F25"/>
    <w:rsid w:val="006B5309"/>
    <w:rsid w:val="006B5D4B"/>
    <w:rsid w:val="006B5DD3"/>
    <w:rsid w:val="006B5FFD"/>
    <w:rsid w:val="006B6658"/>
    <w:rsid w:val="006B706A"/>
    <w:rsid w:val="006B7D2F"/>
    <w:rsid w:val="006C0125"/>
    <w:rsid w:val="006C07D9"/>
    <w:rsid w:val="006C147C"/>
    <w:rsid w:val="006C201B"/>
    <w:rsid w:val="006C22D2"/>
    <w:rsid w:val="006C2894"/>
    <w:rsid w:val="006C2C24"/>
    <w:rsid w:val="006C2F65"/>
    <w:rsid w:val="006C30B8"/>
    <w:rsid w:val="006C38CF"/>
    <w:rsid w:val="006C40E4"/>
    <w:rsid w:val="006C43D5"/>
    <w:rsid w:val="006C4740"/>
    <w:rsid w:val="006C515B"/>
    <w:rsid w:val="006C52F5"/>
    <w:rsid w:val="006C572D"/>
    <w:rsid w:val="006C59C0"/>
    <w:rsid w:val="006C5E89"/>
    <w:rsid w:val="006C6147"/>
    <w:rsid w:val="006C6A83"/>
    <w:rsid w:val="006C6F66"/>
    <w:rsid w:val="006C704B"/>
    <w:rsid w:val="006C706E"/>
    <w:rsid w:val="006C70E4"/>
    <w:rsid w:val="006C7309"/>
    <w:rsid w:val="006C7434"/>
    <w:rsid w:val="006C7467"/>
    <w:rsid w:val="006C755A"/>
    <w:rsid w:val="006C7F51"/>
    <w:rsid w:val="006D0130"/>
    <w:rsid w:val="006D065C"/>
    <w:rsid w:val="006D0781"/>
    <w:rsid w:val="006D0FAE"/>
    <w:rsid w:val="006D12B0"/>
    <w:rsid w:val="006D17A9"/>
    <w:rsid w:val="006D1BE6"/>
    <w:rsid w:val="006D1DDC"/>
    <w:rsid w:val="006D1EC8"/>
    <w:rsid w:val="006D238C"/>
    <w:rsid w:val="006D2891"/>
    <w:rsid w:val="006D28E2"/>
    <w:rsid w:val="006D2D3C"/>
    <w:rsid w:val="006D308F"/>
    <w:rsid w:val="006D350B"/>
    <w:rsid w:val="006D3C4E"/>
    <w:rsid w:val="006D3ED3"/>
    <w:rsid w:val="006D4240"/>
    <w:rsid w:val="006D42D8"/>
    <w:rsid w:val="006D46CE"/>
    <w:rsid w:val="006D46CF"/>
    <w:rsid w:val="006D4E47"/>
    <w:rsid w:val="006D705B"/>
    <w:rsid w:val="006D70FE"/>
    <w:rsid w:val="006D75CC"/>
    <w:rsid w:val="006D7C42"/>
    <w:rsid w:val="006E05AB"/>
    <w:rsid w:val="006E135D"/>
    <w:rsid w:val="006E138E"/>
    <w:rsid w:val="006E1496"/>
    <w:rsid w:val="006E1992"/>
    <w:rsid w:val="006E1D59"/>
    <w:rsid w:val="006E1E3B"/>
    <w:rsid w:val="006E1F5B"/>
    <w:rsid w:val="006E21AD"/>
    <w:rsid w:val="006E231D"/>
    <w:rsid w:val="006E27CE"/>
    <w:rsid w:val="006E2901"/>
    <w:rsid w:val="006E2D70"/>
    <w:rsid w:val="006E32EA"/>
    <w:rsid w:val="006E3422"/>
    <w:rsid w:val="006E38DE"/>
    <w:rsid w:val="006E39FA"/>
    <w:rsid w:val="006E3B05"/>
    <w:rsid w:val="006E3E61"/>
    <w:rsid w:val="006E4E29"/>
    <w:rsid w:val="006E4F95"/>
    <w:rsid w:val="006E5029"/>
    <w:rsid w:val="006E5347"/>
    <w:rsid w:val="006E68CD"/>
    <w:rsid w:val="006E7800"/>
    <w:rsid w:val="006E7CCE"/>
    <w:rsid w:val="006F1836"/>
    <w:rsid w:val="006F1AD1"/>
    <w:rsid w:val="006F1CBB"/>
    <w:rsid w:val="006F1ECC"/>
    <w:rsid w:val="006F25FE"/>
    <w:rsid w:val="006F265F"/>
    <w:rsid w:val="006F2EA1"/>
    <w:rsid w:val="006F331C"/>
    <w:rsid w:val="006F361E"/>
    <w:rsid w:val="006F37B8"/>
    <w:rsid w:val="006F3D83"/>
    <w:rsid w:val="006F40A6"/>
    <w:rsid w:val="006F4384"/>
    <w:rsid w:val="006F5155"/>
    <w:rsid w:val="006F5921"/>
    <w:rsid w:val="006F59BD"/>
    <w:rsid w:val="006F5B83"/>
    <w:rsid w:val="006F6D01"/>
    <w:rsid w:val="006F6D73"/>
    <w:rsid w:val="006F6E06"/>
    <w:rsid w:val="006F71A5"/>
    <w:rsid w:val="006F7243"/>
    <w:rsid w:val="006F7435"/>
    <w:rsid w:val="006F7477"/>
    <w:rsid w:val="007002CC"/>
    <w:rsid w:val="0070039F"/>
    <w:rsid w:val="00700662"/>
    <w:rsid w:val="007009E7"/>
    <w:rsid w:val="00700D52"/>
    <w:rsid w:val="00701278"/>
    <w:rsid w:val="00701848"/>
    <w:rsid w:val="0070185D"/>
    <w:rsid w:val="00701D8B"/>
    <w:rsid w:val="007021BE"/>
    <w:rsid w:val="007025ED"/>
    <w:rsid w:val="007027CD"/>
    <w:rsid w:val="00703098"/>
    <w:rsid w:val="007033A2"/>
    <w:rsid w:val="00703C79"/>
    <w:rsid w:val="00703D83"/>
    <w:rsid w:val="00703E00"/>
    <w:rsid w:val="007042D6"/>
    <w:rsid w:val="00704899"/>
    <w:rsid w:val="00704952"/>
    <w:rsid w:val="0070496D"/>
    <w:rsid w:val="00704E95"/>
    <w:rsid w:val="007057B3"/>
    <w:rsid w:val="00705963"/>
    <w:rsid w:val="00705B8F"/>
    <w:rsid w:val="00705C62"/>
    <w:rsid w:val="00705C75"/>
    <w:rsid w:val="00705D66"/>
    <w:rsid w:val="00705DFB"/>
    <w:rsid w:val="00705E61"/>
    <w:rsid w:val="00706607"/>
    <w:rsid w:val="007067EA"/>
    <w:rsid w:val="00706ED5"/>
    <w:rsid w:val="00707253"/>
    <w:rsid w:val="00707DAA"/>
    <w:rsid w:val="00707FBC"/>
    <w:rsid w:val="00710207"/>
    <w:rsid w:val="00710496"/>
    <w:rsid w:val="007106D2"/>
    <w:rsid w:val="007106FF"/>
    <w:rsid w:val="00710860"/>
    <w:rsid w:val="00710AD3"/>
    <w:rsid w:val="00710DA1"/>
    <w:rsid w:val="00711049"/>
    <w:rsid w:val="00711268"/>
    <w:rsid w:val="0071152B"/>
    <w:rsid w:val="00711FB0"/>
    <w:rsid w:val="0071203A"/>
    <w:rsid w:val="007125C6"/>
    <w:rsid w:val="00713366"/>
    <w:rsid w:val="007138A3"/>
    <w:rsid w:val="007145CB"/>
    <w:rsid w:val="0071480A"/>
    <w:rsid w:val="0071497A"/>
    <w:rsid w:val="00714B6A"/>
    <w:rsid w:val="00715357"/>
    <w:rsid w:val="00715722"/>
    <w:rsid w:val="00715794"/>
    <w:rsid w:val="0071653E"/>
    <w:rsid w:val="007169DE"/>
    <w:rsid w:val="007175F8"/>
    <w:rsid w:val="00717886"/>
    <w:rsid w:val="00717919"/>
    <w:rsid w:val="00717BA1"/>
    <w:rsid w:val="00717C1F"/>
    <w:rsid w:val="00717D5D"/>
    <w:rsid w:val="00717ED9"/>
    <w:rsid w:val="00717F70"/>
    <w:rsid w:val="007201D6"/>
    <w:rsid w:val="00720485"/>
    <w:rsid w:val="007211B0"/>
    <w:rsid w:val="00721A0F"/>
    <w:rsid w:val="00721AF7"/>
    <w:rsid w:val="00721DCC"/>
    <w:rsid w:val="0072240B"/>
    <w:rsid w:val="00722740"/>
    <w:rsid w:val="0072284E"/>
    <w:rsid w:val="00722D52"/>
    <w:rsid w:val="00723FF9"/>
    <w:rsid w:val="00724012"/>
    <w:rsid w:val="00724161"/>
    <w:rsid w:val="00724286"/>
    <w:rsid w:val="007245B5"/>
    <w:rsid w:val="007245CF"/>
    <w:rsid w:val="007245FD"/>
    <w:rsid w:val="00724CB5"/>
    <w:rsid w:val="00724E9E"/>
    <w:rsid w:val="00725547"/>
    <w:rsid w:val="00725552"/>
    <w:rsid w:val="00725669"/>
    <w:rsid w:val="00725B7B"/>
    <w:rsid w:val="00725C7C"/>
    <w:rsid w:val="00725CC1"/>
    <w:rsid w:val="00725FDF"/>
    <w:rsid w:val="0072639B"/>
    <w:rsid w:val="00726763"/>
    <w:rsid w:val="00727082"/>
    <w:rsid w:val="007270C6"/>
    <w:rsid w:val="00727615"/>
    <w:rsid w:val="00727A77"/>
    <w:rsid w:val="00730009"/>
    <w:rsid w:val="00730AE9"/>
    <w:rsid w:val="00730C3B"/>
    <w:rsid w:val="00730D11"/>
    <w:rsid w:val="00730D18"/>
    <w:rsid w:val="0073183C"/>
    <w:rsid w:val="0073192F"/>
    <w:rsid w:val="00731D8B"/>
    <w:rsid w:val="00731E0C"/>
    <w:rsid w:val="00731F73"/>
    <w:rsid w:val="007320D9"/>
    <w:rsid w:val="0073232B"/>
    <w:rsid w:val="0073249A"/>
    <w:rsid w:val="007325DA"/>
    <w:rsid w:val="00732E06"/>
    <w:rsid w:val="007337F8"/>
    <w:rsid w:val="00733D85"/>
    <w:rsid w:val="00734960"/>
    <w:rsid w:val="00734E61"/>
    <w:rsid w:val="007351DE"/>
    <w:rsid w:val="0073547A"/>
    <w:rsid w:val="00735682"/>
    <w:rsid w:val="00736541"/>
    <w:rsid w:val="007368C3"/>
    <w:rsid w:val="00736985"/>
    <w:rsid w:val="00736C02"/>
    <w:rsid w:val="0073740F"/>
    <w:rsid w:val="00737A66"/>
    <w:rsid w:val="00741304"/>
    <w:rsid w:val="00741B6C"/>
    <w:rsid w:val="00741DDA"/>
    <w:rsid w:val="00742018"/>
    <w:rsid w:val="00742628"/>
    <w:rsid w:val="0074286E"/>
    <w:rsid w:val="0074296A"/>
    <w:rsid w:val="00742B73"/>
    <w:rsid w:val="007430F7"/>
    <w:rsid w:val="00743107"/>
    <w:rsid w:val="00743139"/>
    <w:rsid w:val="00743BC2"/>
    <w:rsid w:val="00743C8A"/>
    <w:rsid w:val="00743E27"/>
    <w:rsid w:val="0074411B"/>
    <w:rsid w:val="007449D9"/>
    <w:rsid w:val="00744A62"/>
    <w:rsid w:val="00744B61"/>
    <w:rsid w:val="00744D7B"/>
    <w:rsid w:val="00745148"/>
    <w:rsid w:val="007457A3"/>
    <w:rsid w:val="00745BB6"/>
    <w:rsid w:val="0074676E"/>
    <w:rsid w:val="0074683A"/>
    <w:rsid w:val="00746B00"/>
    <w:rsid w:val="007476B2"/>
    <w:rsid w:val="0074779D"/>
    <w:rsid w:val="0075004E"/>
    <w:rsid w:val="0075027E"/>
    <w:rsid w:val="007504E3"/>
    <w:rsid w:val="00750935"/>
    <w:rsid w:val="00750966"/>
    <w:rsid w:val="00750DDB"/>
    <w:rsid w:val="00751AD1"/>
    <w:rsid w:val="00751C86"/>
    <w:rsid w:val="00753413"/>
    <w:rsid w:val="00753EFF"/>
    <w:rsid w:val="007540F5"/>
    <w:rsid w:val="00754107"/>
    <w:rsid w:val="007549C2"/>
    <w:rsid w:val="0075551F"/>
    <w:rsid w:val="00755688"/>
    <w:rsid w:val="00755A20"/>
    <w:rsid w:val="00755B1C"/>
    <w:rsid w:val="00755C74"/>
    <w:rsid w:val="007561A7"/>
    <w:rsid w:val="00756A89"/>
    <w:rsid w:val="00756A92"/>
    <w:rsid w:val="00756E25"/>
    <w:rsid w:val="00757471"/>
    <w:rsid w:val="00757650"/>
    <w:rsid w:val="00757901"/>
    <w:rsid w:val="00757973"/>
    <w:rsid w:val="007600B8"/>
    <w:rsid w:val="007604E8"/>
    <w:rsid w:val="00760987"/>
    <w:rsid w:val="00760E05"/>
    <w:rsid w:val="00760F81"/>
    <w:rsid w:val="00760FF8"/>
    <w:rsid w:val="00761369"/>
    <w:rsid w:val="007614E2"/>
    <w:rsid w:val="0076178B"/>
    <w:rsid w:val="00761965"/>
    <w:rsid w:val="00761982"/>
    <w:rsid w:val="00761B14"/>
    <w:rsid w:val="00761BA9"/>
    <w:rsid w:val="00761E97"/>
    <w:rsid w:val="00761F06"/>
    <w:rsid w:val="00762523"/>
    <w:rsid w:val="007626D8"/>
    <w:rsid w:val="00762C0C"/>
    <w:rsid w:val="007632D3"/>
    <w:rsid w:val="00763490"/>
    <w:rsid w:val="0076356B"/>
    <w:rsid w:val="00763849"/>
    <w:rsid w:val="00763FDD"/>
    <w:rsid w:val="00764199"/>
    <w:rsid w:val="0076424C"/>
    <w:rsid w:val="00764BCB"/>
    <w:rsid w:val="00764CB2"/>
    <w:rsid w:val="007652C8"/>
    <w:rsid w:val="0076545D"/>
    <w:rsid w:val="00766D68"/>
    <w:rsid w:val="00766E41"/>
    <w:rsid w:val="00766F92"/>
    <w:rsid w:val="00767796"/>
    <w:rsid w:val="00767CA0"/>
    <w:rsid w:val="00770A92"/>
    <w:rsid w:val="00770C08"/>
    <w:rsid w:val="00770E72"/>
    <w:rsid w:val="00771091"/>
    <w:rsid w:val="0077136A"/>
    <w:rsid w:val="00771703"/>
    <w:rsid w:val="00771DC3"/>
    <w:rsid w:val="007726D6"/>
    <w:rsid w:val="007728FE"/>
    <w:rsid w:val="00772E7B"/>
    <w:rsid w:val="00773724"/>
    <w:rsid w:val="00773A8C"/>
    <w:rsid w:val="00773B90"/>
    <w:rsid w:val="0077490F"/>
    <w:rsid w:val="00775737"/>
    <w:rsid w:val="007760F2"/>
    <w:rsid w:val="007764AB"/>
    <w:rsid w:val="007765FE"/>
    <w:rsid w:val="00776A67"/>
    <w:rsid w:val="00776DFC"/>
    <w:rsid w:val="00776E31"/>
    <w:rsid w:val="0077730F"/>
    <w:rsid w:val="007776E6"/>
    <w:rsid w:val="0078064E"/>
    <w:rsid w:val="00780ACF"/>
    <w:rsid w:val="00780EB8"/>
    <w:rsid w:val="007810CB"/>
    <w:rsid w:val="00781116"/>
    <w:rsid w:val="00781214"/>
    <w:rsid w:val="00781267"/>
    <w:rsid w:val="0078159C"/>
    <w:rsid w:val="00782266"/>
    <w:rsid w:val="0078264E"/>
    <w:rsid w:val="007826C6"/>
    <w:rsid w:val="007826F8"/>
    <w:rsid w:val="007832F0"/>
    <w:rsid w:val="00783EEA"/>
    <w:rsid w:val="00783F18"/>
    <w:rsid w:val="007843B7"/>
    <w:rsid w:val="007845B1"/>
    <w:rsid w:val="00784FBC"/>
    <w:rsid w:val="00785108"/>
    <w:rsid w:val="0078522E"/>
    <w:rsid w:val="00786616"/>
    <w:rsid w:val="00786935"/>
    <w:rsid w:val="00786DC9"/>
    <w:rsid w:val="00787C07"/>
    <w:rsid w:val="007900F5"/>
    <w:rsid w:val="0079069A"/>
    <w:rsid w:val="00790A1F"/>
    <w:rsid w:val="00790E66"/>
    <w:rsid w:val="0079191D"/>
    <w:rsid w:val="00791EEE"/>
    <w:rsid w:val="0079375D"/>
    <w:rsid w:val="00793764"/>
    <w:rsid w:val="00793912"/>
    <w:rsid w:val="00794447"/>
    <w:rsid w:val="00794B1B"/>
    <w:rsid w:val="007954F1"/>
    <w:rsid w:val="00795691"/>
    <w:rsid w:val="00796030"/>
    <w:rsid w:val="00796D1D"/>
    <w:rsid w:val="00797C8F"/>
    <w:rsid w:val="007A0226"/>
    <w:rsid w:val="007A0359"/>
    <w:rsid w:val="007A14F0"/>
    <w:rsid w:val="007A1EB2"/>
    <w:rsid w:val="007A1F7C"/>
    <w:rsid w:val="007A2387"/>
    <w:rsid w:val="007A2A18"/>
    <w:rsid w:val="007A2D13"/>
    <w:rsid w:val="007A2D25"/>
    <w:rsid w:val="007A3301"/>
    <w:rsid w:val="007A3403"/>
    <w:rsid w:val="007A34FC"/>
    <w:rsid w:val="007A35B8"/>
    <w:rsid w:val="007A3AF1"/>
    <w:rsid w:val="007A3B94"/>
    <w:rsid w:val="007A3C88"/>
    <w:rsid w:val="007A3E24"/>
    <w:rsid w:val="007A43A4"/>
    <w:rsid w:val="007A45B8"/>
    <w:rsid w:val="007A4A55"/>
    <w:rsid w:val="007A4E50"/>
    <w:rsid w:val="007A5136"/>
    <w:rsid w:val="007A63AA"/>
    <w:rsid w:val="007A6D33"/>
    <w:rsid w:val="007A6F62"/>
    <w:rsid w:val="007A6F87"/>
    <w:rsid w:val="007A790B"/>
    <w:rsid w:val="007A7E3C"/>
    <w:rsid w:val="007A7EE4"/>
    <w:rsid w:val="007B02C6"/>
    <w:rsid w:val="007B060B"/>
    <w:rsid w:val="007B0875"/>
    <w:rsid w:val="007B0C03"/>
    <w:rsid w:val="007B1075"/>
    <w:rsid w:val="007B1145"/>
    <w:rsid w:val="007B17C3"/>
    <w:rsid w:val="007B187E"/>
    <w:rsid w:val="007B1E94"/>
    <w:rsid w:val="007B1F38"/>
    <w:rsid w:val="007B2B67"/>
    <w:rsid w:val="007B2C46"/>
    <w:rsid w:val="007B406D"/>
    <w:rsid w:val="007B4500"/>
    <w:rsid w:val="007B4614"/>
    <w:rsid w:val="007B467A"/>
    <w:rsid w:val="007B47E1"/>
    <w:rsid w:val="007B4D83"/>
    <w:rsid w:val="007B5122"/>
    <w:rsid w:val="007B52B1"/>
    <w:rsid w:val="007B572A"/>
    <w:rsid w:val="007B58FE"/>
    <w:rsid w:val="007B59DE"/>
    <w:rsid w:val="007B6937"/>
    <w:rsid w:val="007B7082"/>
    <w:rsid w:val="007B725C"/>
    <w:rsid w:val="007B77F4"/>
    <w:rsid w:val="007B7861"/>
    <w:rsid w:val="007B7EC4"/>
    <w:rsid w:val="007C0099"/>
    <w:rsid w:val="007C070E"/>
    <w:rsid w:val="007C0C6F"/>
    <w:rsid w:val="007C148C"/>
    <w:rsid w:val="007C18CA"/>
    <w:rsid w:val="007C1A03"/>
    <w:rsid w:val="007C1D19"/>
    <w:rsid w:val="007C1EFD"/>
    <w:rsid w:val="007C26CE"/>
    <w:rsid w:val="007C31AA"/>
    <w:rsid w:val="007C3226"/>
    <w:rsid w:val="007C3500"/>
    <w:rsid w:val="007C3BC3"/>
    <w:rsid w:val="007C42FC"/>
    <w:rsid w:val="007C448F"/>
    <w:rsid w:val="007C4A79"/>
    <w:rsid w:val="007C4C2B"/>
    <w:rsid w:val="007C50AA"/>
    <w:rsid w:val="007C5613"/>
    <w:rsid w:val="007C582D"/>
    <w:rsid w:val="007C584F"/>
    <w:rsid w:val="007C6102"/>
    <w:rsid w:val="007C6AB9"/>
    <w:rsid w:val="007C6BA4"/>
    <w:rsid w:val="007C7746"/>
    <w:rsid w:val="007D007C"/>
    <w:rsid w:val="007D0880"/>
    <w:rsid w:val="007D0A8F"/>
    <w:rsid w:val="007D0D76"/>
    <w:rsid w:val="007D1419"/>
    <w:rsid w:val="007D1A40"/>
    <w:rsid w:val="007D1B6E"/>
    <w:rsid w:val="007D1DED"/>
    <w:rsid w:val="007D1DF1"/>
    <w:rsid w:val="007D205E"/>
    <w:rsid w:val="007D2179"/>
    <w:rsid w:val="007D2F47"/>
    <w:rsid w:val="007D2F90"/>
    <w:rsid w:val="007D3339"/>
    <w:rsid w:val="007D35C6"/>
    <w:rsid w:val="007D374F"/>
    <w:rsid w:val="007D3A42"/>
    <w:rsid w:val="007D4480"/>
    <w:rsid w:val="007D4610"/>
    <w:rsid w:val="007D4C85"/>
    <w:rsid w:val="007D5678"/>
    <w:rsid w:val="007D5773"/>
    <w:rsid w:val="007D5F07"/>
    <w:rsid w:val="007D600B"/>
    <w:rsid w:val="007D60A6"/>
    <w:rsid w:val="007D643F"/>
    <w:rsid w:val="007D662C"/>
    <w:rsid w:val="007D6AF4"/>
    <w:rsid w:val="007D6B11"/>
    <w:rsid w:val="007D7446"/>
    <w:rsid w:val="007D7C29"/>
    <w:rsid w:val="007E049A"/>
    <w:rsid w:val="007E0EDC"/>
    <w:rsid w:val="007E14C1"/>
    <w:rsid w:val="007E18B9"/>
    <w:rsid w:val="007E1E49"/>
    <w:rsid w:val="007E21CB"/>
    <w:rsid w:val="007E3137"/>
    <w:rsid w:val="007E3382"/>
    <w:rsid w:val="007E3D47"/>
    <w:rsid w:val="007E3D5B"/>
    <w:rsid w:val="007E3E5E"/>
    <w:rsid w:val="007E490B"/>
    <w:rsid w:val="007E5298"/>
    <w:rsid w:val="007E5DDC"/>
    <w:rsid w:val="007E63D5"/>
    <w:rsid w:val="007E647E"/>
    <w:rsid w:val="007E66FC"/>
    <w:rsid w:val="007E6C42"/>
    <w:rsid w:val="007E71FD"/>
    <w:rsid w:val="007E7695"/>
    <w:rsid w:val="007E7A15"/>
    <w:rsid w:val="007E7ACE"/>
    <w:rsid w:val="007E7C8F"/>
    <w:rsid w:val="007F1D07"/>
    <w:rsid w:val="007F1ECC"/>
    <w:rsid w:val="007F20BB"/>
    <w:rsid w:val="007F27A8"/>
    <w:rsid w:val="007F34DC"/>
    <w:rsid w:val="007F36E9"/>
    <w:rsid w:val="007F37B1"/>
    <w:rsid w:val="007F44D8"/>
    <w:rsid w:val="007F4525"/>
    <w:rsid w:val="007F45B4"/>
    <w:rsid w:val="007F48F6"/>
    <w:rsid w:val="007F4EA6"/>
    <w:rsid w:val="007F4EBC"/>
    <w:rsid w:val="007F5138"/>
    <w:rsid w:val="007F523B"/>
    <w:rsid w:val="007F53D8"/>
    <w:rsid w:val="007F569B"/>
    <w:rsid w:val="007F5AA7"/>
    <w:rsid w:val="007F5E97"/>
    <w:rsid w:val="007F5EB8"/>
    <w:rsid w:val="007F63ED"/>
    <w:rsid w:val="007F663A"/>
    <w:rsid w:val="007F6EF2"/>
    <w:rsid w:val="007F70E4"/>
    <w:rsid w:val="007F7253"/>
    <w:rsid w:val="007F75C9"/>
    <w:rsid w:val="007F7888"/>
    <w:rsid w:val="007F796A"/>
    <w:rsid w:val="0080078E"/>
    <w:rsid w:val="00800C77"/>
    <w:rsid w:val="00801013"/>
    <w:rsid w:val="008016FD"/>
    <w:rsid w:val="00802227"/>
    <w:rsid w:val="008028FC"/>
    <w:rsid w:val="00802AD9"/>
    <w:rsid w:val="00802D92"/>
    <w:rsid w:val="00802F3A"/>
    <w:rsid w:val="00802F47"/>
    <w:rsid w:val="0080312E"/>
    <w:rsid w:val="00803D13"/>
    <w:rsid w:val="0080413E"/>
    <w:rsid w:val="008041ED"/>
    <w:rsid w:val="00804C62"/>
    <w:rsid w:val="008050F9"/>
    <w:rsid w:val="0080535A"/>
    <w:rsid w:val="008058DD"/>
    <w:rsid w:val="0080599F"/>
    <w:rsid w:val="008067CC"/>
    <w:rsid w:val="0080695F"/>
    <w:rsid w:val="00806A58"/>
    <w:rsid w:val="00807481"/>
    <w:rsid w:val="008078B8"/>
    <w:rsid w:val="00807D9E"/>
    <w:rsid w:val="00810455"/>
    <w:rsid w:val="0081080D"/>
    <w:rsid w:val="00811C6B"/>
    <w:rsid w:val="0081227B"/>
    <w:rsid w:val="008122A1"/>
    <w:rsid w:val="00812472"/>
    <w:rsid w:val="008127CA"/>
    <w:rsid w:val="00812BD0"/>
    <w:rsid w:val="00813533"/>
    <w:rsid w:val="00813614"/>
    <w:rsid w:val="008137BC"/>
    <w:rsid w:val="00814123"/>
    <w:rsid w:val="008143D1"/>
    <w:rsid w:val="008149E2"/>
    <w:rsid w:val="00814F4C"/>
    <w:rsid w:val="00814FC7"/>
    <w:rsid w:val="008152AD"/>
    <w:rsid w:val="00815C7C"/>
    <w:rsid w:val="00816266"/>
    <w:rsid w:val="008165DC"/>
    <w:rsid w:val="00816684"/>
    <w:rsid w:val="0081674E"/>
    <w:rsid w:val="0081677C"/>
    <w:rsid w:val="008168F4"/>
    <w:rsid w:val="00816DF7"/>
    <w:rsid w:val="00816E94"/>
    <w:rsid w:val="00817281"/>
    <w:rsid w:val="00817934"/>
    <w:rsid w:val="008217E4"/>
    <w:rsid w:val="00821B33"/>
    <w:rsid w:val="0082208B"/>
    <w:rsid w:val="00822269"/>
    <w:rsid w:val="0082302A"/>
    <w:rsid w:val="00823450"/>
    <w:rsid w:val="0082345C"/>
    <w:rsid w:val="008237EE"/>
    <w:rsid w:val="00824098"/>
    <w:rsid w:val="00824569"/>
    <w:rsid w:val="00824859"/>
    <w:rsid w:val="008255BE"/>
    <w:rsid w:val="00825A1D"/>
    <w:rsid w:val="00825A55"/>
    <w:rsid w:val="00825A69"/>
    <w:rsid w:val="00826042"/>
    <w:rsid w:val="008264F0"/>
    <w:rsid w:val="00826E81"/>
    <w:rsid w:val="0082708C"/>
    <w:rsid w:val="00827528"/>
    <w:rsid w:val="00827582"/>
    <w:rsid w:val="00827851"/>
    <w:rsid w:val="00827AAD"/>
    <w:rsid w:val="00830418"/>
    <w:rsid w:val="0083077A"/>
    <w:rsid w:val="0083126F"/>
    <w:rsid w:val="00831450"/>
    <w:rsid w:val="00831D1C"/>
    <w:rsid w:val="00832A21"/>
    <w:rsid w:val="008335F4"/>
    <w:rsid w:val="00833F5F"/>
    <w:rsid w:val="008340B8"/>
    <w:rsid w:val="008347AD"/>
    <w:rsid w:val="00834B7C"/>
    <w:rsid w:val="00834D85"/>
    <w:rsid w:val="008350C7"/>
    <w:rsid w:val="008352CA"/>
    <w:rsid w:val="00835383"/>
    <w:rsid w:val="00835496"/>
    <w:rsid w:val="008359AC"/>
    <w:rsid w:val="00835B1A"/>
    <w:rsid w:val="00835EFA"/>
    <w:rsid w:val="00836234"/>
    <w:rsid w:val="00836672"/>
    <w:rsid w:val="00836C0C"/>
    <w:rsid w:val="00836FFC"/>
    <w:rsid w:val="008379DC"/>
    <w:rsid w:val="008402D4"/>
    <w:rsid w:val="00840AD6"/>
    <w:rsid w:val="008410BB"/>
    <w:rsid w:val="008417F4"/>
    <w:rsid w:val="0084195C"/>
    <w:rsid w:val="00842210"/>
    <w:rsid w:val="00842421"/>
    <w:rsid w:val="00842B87"/>
    <w:rsid w:val="008431C4"/>
    <w:rsid w:val="00843318"/>
    <w:rsid w:val="0084346C"/>
    <w:rsid w:val="008434E7"/>
    <w:rsid w:val="0084369D"/>
    <w:rsid w:val="0084385F"/>
    <w:rsid w:val="00843963"/>
    <w:rsid w:val="00843A38"/>
    <w:rsid w:val="00843C75"/>
    <w:rsid w:val="00843DFB"/>
    <w:rsid w:val="00843F63"/>
    <w:rsid w:val="00843FBE"/>
    <w:rsid w:val="008447ED"/>
    <w:rsid w:val="008448C6"/>
    <w:rsid w:val="00844B12"/>
    <w:rsid w:val="00844DDB"/>
    <w:rsid w:val="00844EF4"/>
    <w:rsid w:val="008452B7"/>
    <w:rsid w:val="00845598"/>
    <w:rsid w:val="008457A2"/>
    <w:rsid w:val="008458F8"/>
    <w:rsid w:val="00845DFD"/>
    <w:rsid w:val="0084612E"/>
    <w:rsid w:val="00846133"/>
    <w:rsid w:val="00846159"/>
    <w:rsid w:val="00846B7D"/>
    <w:rsid w:val="00846D06"/>
    <w:rsid w:val="00846DCA"/>
    <w:rsid w:val="0084709A"/>
    <w:rsid w:val="008471D9"/>
    <w:rsid w:val="008472B1"/>
    <w:rsid w:val="008477E9"/>
    <w:rsid w:val="008506D6"/>
    <w:rsid w:val="00850825"/>
    <w:rsid w:val="00850A46"/>
    <w:rsid w:val="00850E37"/>
    <w:rsid w:val="008523C0"/>
    <w:rsid w:val="008524F1"/>
    <w:rsid w:val="0085298F"/>
    <w:rsid w:val="00852C61"/>
    <w:rsid w:val="00852D12"/>
    <w:rsid w:val="00853553"/>
    <w:rsid w:val="00853A8C"/>
    <w:rsid w:val="00853F67"/>
    <w:rsid w:val="00854956"/>
    <w:rsid w:val="00854DF9"/>
    <w:rsid w:val="00855590"/>
    <w:rsid w:val="00855940"/>
    <w:rsid w:val="00855A2D"/>
    <w:rsid w:val="00856038"/>
    <w:rsid w:val="00856D82"/>
    <w:rsid w:val="00856F1B"/>
    <w:rsid w:val="00857235"/>
    <w:rsid w:val="00857406"/>
    <w:rsid w:val="00857424"/>
    <w:rsid w:val="008576E5"/>
    <w:rsid w:val="00857AD9"/>
    <w:rsid w:val="00857BA0"/>
    <w:rsid w:val="00857C5B"/>
    <w:rsid w:val="00857EBC"/>
    <w:rsid w:val="00857FE9"/>
    <w:rsid w:val="008604B9"/>
    <w:rsid w:val="00860E29"/>
    <w:rsid w:val="00860EB4"/>
    <w:rsid w:val="00860F34"/>
    <w:rsid w:val="00861928"/>
    <w:rsid w:val="008619E5"/>
    <w:rsid w:val="00861D85"/>
    <w:rsid w:val="00862862"/>
    <w:rsid w:val="00862891"/>
    <w:rsid w:val="008629CE"/>
    <w:rsid w:val="00862B1C"/>
    <w:rsid w:val="00862D60"/>
    <w:rsid w:val="00862D7C"/>
    <w:rsid w:val="008636A7"/>
    <w:rsid w:val="00863D66"/>
    <w:rsid w:val="00863EFC"/>
    <w:rsid w:val="00863FB2"/>
    <w:rsid w:val="00864938"/>
    <w:rsid w:val="00864AA8"/>
    <w:rsid w:val="0086527A"/>
    <w:rsid w:val="008652EC"/>
    <w:rsid w:val="00865ED6"/>
    <w:rsid w:val="008662F5"/>
    <w:rsid w:val="00866814"/>
    <w:rsid w:val="0086692C"/>
    <w:rsid w:val="00866B44"/>
    <w:rsid w:val="00866EA6"/>
    <w:rsid w:val="00867043"/>
    <w:rsid w:val="00867447"/>
    <w:rsid w:val="008677B2"/>
    <w:rsid w:val="00867BF8"/>
    <w:rsid w:val="00867EE2"/>
    <w:rsid w:val="008705A4"/>
    <w:rsid w:val="0087068D"/>
    <w:rsid w:val="00870875"/>
    <w:rsid w:val="00870BE4"/>
    <w:rsid w:val="008713D3"/>
    <w:rsid w:val="008716E9"/>
    <w:rsid w:val="00871CE3"/>
    <w:rsid w:val="008723F7"/>
    <w:rsid w:val="00872A2E"/>
    <w:rsid w:val="00873586"/>
    <w:rsid w:val="008738DB"/>
    <w:rsid w:val="00873DE9"/>
    <w:rsid w:val="00873FEC"/>
    <w:rsid w:val="00874008"/>
    <w:rsid w:val="008740B2"/>
    <w:rsid w:val="008746AC"/>
    <w:rsid w:val="00874A85"/>
    <w:rsid w:val="00874EC2"/>
    <w:rsid w:val="00875091"/>
    <w:rsid w:val="008756C7"/>
    <w:rsid w:val="00875A25"/>
    <w:rsid w:val="00875A45"/>
    <w:rsid w:val="008760DB"/>
    <w:rsid w:val="00876242"/>
    <w:rsid w:val="00876333"/>
    <w:rsid w:val="008764EF"/>
    <w:rsid w:val="0087659A"/>
    <w:rsid w:val="00876969"/>
    <w:rsid w:val="00876B56"/>
    <w:rsid w:val="00876BE7"/>
    <w:rsid w:val="00877121"/>
    <w:rsid w:val="008774AE"/>
    <w:rsid w:val="0087758C"/>
    <w:rsid w:val="0087773B"/>
    <w:rsid w:val="00877C40"/>
    <w:rsid w:val="00877C95"/>
    <w:rsid w:val="00877D24"/>
    <w:rsid w:val="00877F78"/>
    <w:rsid w:val="0088037E"/>
    <w:rsid w:val="00880522"/>
    <w:rsid w:val="008807D8"/>
    <w:rsid w:val="0088089C"/>
    <w:rsid w:val="00880B4A"/>
    <w:rsid w:val="00880DB3"/>
    <w:rsid w:val="00880E5F"/>
    <w:rsid w:val="00881A6F"/>
    <w:rsid w:val="00881AB4"/>
    <w:rsid w:val="00881EA0"/>
    <w:rsid w:val="008820AA"/>
    <w:rsid w:val="00882848"/>
    <w:rsid w:val="0088309C"/>
    <w:rsid w:val="0088310B"/>
    <w:rsid w:val="00883217"/>
    <w:rsid w:val="0088324E"/>
    <w:rsid w:val="008837AA"/>
    <w:rsid w:val="00884080"/>
    <w:rsid w:val="00884287"/>
    <w:rsid w:val="008844AC"/>
    <w:rsid w:val="00885294"/>
    <w:rsid w:val="00885678"/>
    <w:rsid w:val="008857AA"/>
    <w:rsid w:val="00885C8F"/>
    <w:rsid w:val="00885ED8"/>
    <w:rsid w:val="008866F7"/>
    <w:rsid w:val="00886746"/>
    <w:rsid w:val="00886A4C"/>
    <w:rsid w:val="008878A6"/>
    <w:rsid w:val="00887D8C"/>
    <w:rsid w:val="00887F91"/>
    <w:rsid w:val="0089042D"/>
    <w:rsid w:val="00890479"/>
    <w:rsid w:val="0089062E"/>
    <w:rsid w:val="0089076B"/>
    <w:rsid w:val="00890D3B"/>
    <w:rsid w:val="0089109A"/>
    <w:rsid w:val="0089156C"/>
    <w:rsid w:val="00891823"/>
    <w:rsid w:val="00891908"/>
    <w:rsid w:val="008919BC"/>
    <w:rsid w:val="00891B3F"/>
    <w:rsid w:val="00892458"/>
    <w:rsid w:val="0089257F"/>
    <w:rsid w:val="008929DC"/>
    <w:rsid w:val="008931F9"/>
    <w:rsid w:val="00894392"/>
    <w:rsid w:val="0089448B"/>
    <w:rsid w:val="0089471F"/>
    <w:rsid w:val="00894976"/>
    <w:rsid w:val="0089497D"/>
    <w:rsid w:val="00894C21"/>
    <w:rsid w:val="00894DDA"/>
    <w:rsid w:val="00894FAC"/>
    <w:rsid w:val="008952DF"/>
    <w:rsid w:val="008954DC"/>
    <w:rsid w:val="0089570F"/>
    <w:rsid w:val="00895EB7"/>
    <w:rsid w:val="008964DB"/>
    <w:rsid w:val="008965D9"/>
    <w:rsid w:val="0089697D"/>
    <w:rsid w:val="00897009"/>
    <w:rsid w:val="0089705A"/>
    <w:rsid w:val="008970AB"/>
    <w:rsid w:val="0089779E"/>
    <w:rsid w:val="008A009E"/>
    <w:rsid w:val="008A021D"/>
    <w:rsid w:val="008A02D2"/>
    <w:rsid w:val="008A0676"/>
    <w:rsid w:val="008A06F6"/>
    <w:rsid w:val="008A0731"/>
    <w:rsid w:val="008A0A6F"/>
    <w:rsid w:val="008A0DA9"/>
    <w:rsid w:val="008A10B6"/>
    <w:rsid w:val="008A1164"/>
    <w:rsid w:val="008A1453"/>
    <w:rsid w:val="008A1597"/>
    <w:rsid w:val="008A206C"/>
    <w:rsid w:val="008A234A"/>
    <w:rsid w:val="008A2545"/>
    <w:rsid w:val="008A282B"/>
    <w:rsid w:val="008A2C32"/>
    <w:rsid w:val="008A2E42"/>
    <w:rsid w:val="008A2FD8"/>
    <w:rsid w:val="008A3817"/>
    <w:rsid w:val="008A4230"/>
    <w:rsid w:val="008A4462"/>
    <w:rsid w:val="008A53D5"/>
    <w:rsid w:val="008A56CC"/>
    <w:rsid w:val="008A57B1"/>
    <w:rsid w:val="008A58D0"/>
    <w:rsid w:val="008A5C24"/>
    <w:rsid w:val="008A5C3C"/>
    <w:rsid w:val="008A5D24"/>
    <w:rsid w:val="008A61A1"/>
    <w:rsid w:val="008A628C"/>
    <w:rsid w:val="008A62B5"/>
    <w:rsid w:val="008A687E"/>
    <w:rsid w:val="008A6B40"/>
    <w:rsid w:val="008A6FB4"/>
    <w:rsid w:val="008A783A"/>
    <w:rsid w:val="008B08BB"/>
    <w:rsid w:val="008B091F"/>
    <w:rsid w:val="008B17B4"/>
    <w:rsid w:val="008B17E1"/>
    <w:rsid w:val="008B1A52"/>
    <w:rsid w:val="008B22E4"/>
    <w:rsid w:val="008B2688"/>
    <w:rsid w:val="008B328B"/>
    <w:rsid w:val="008B34B6"/>
    <w:rsid w:val="008B35CF"/>
    <w:rsid w:val="008B43BD"/>
    <w:rsid w:val="008B48EE"/>
    <w:rsid w:val="008B54C6"/>
    <w:rsid w:val="008B54D6"/>
    <w:rsid w:val="008B5552"/>
    <w:rsid w:val="008B5B1E"/>
    <w:rsid w:val="008B5C45"/>
    <w:rsid w:val="008B6243"/>
    <w:rsid w:val="008B6C04"/>
    <w:rsid w:val="008B6CC4"/>
    <w:rsid w:val="008B7E11"/>
    <w:rsid w:val="008B7E50"/>
    <w:rsid w:val="008C001D"/>
    <w:rsid w:val="008C0E96"/>
    <w:rsid w:val="008C1053"/>
    <w:rsid w:val="008C1369"/>
    <w:rsid w:val="008C1849"/>
    <w:rsid w:val="008C2589"/>
    <w:rsid w:val="008C266A"/>
    <w:rsid w:val="008C2DD7"/>
    <w:rsid w:val="008C3094"/>
    <w:rsid w:val="008C34FC"/>
    <w:rsid w:val="008C4859"/>
    <w:rsid w:val="008C4C5E"/>
    <w:rsid w:val="008C4CF3"/>
    <w:rsid w:val="008C5178"/>
    <w:rsid w:val="008C5BC0"/>
    <w:rsid w:val="008C5DDB"/>
    <w:rsid w:val="008C626F"/>
    <w:rsid w:val="008C63C1"/>
    <w:rsid w:val="008C6421"/>
    <w:rsid w:val="008C66F2"/>
    <w:rsid w:val="008C7076"/>
    <w:rsid w:val="008C751F"/>
    <w:rsid w:val="008C7920"/>
    <w:rsid w:val="008C79EE"/>
    <w:rsid w:val="008D084B"/>
    <w:rsid w:val="008D0A95"/>
    <w:rsid w:val="008D0EA0"/>
    <w:rsid w:val="008D1D36"/>
    <w:rsid w:val="008D1F69"/>
    <w:rsid w:val="008D223F"/>
    <w:rsid w:val="008D2472"/>
    <w:rsid w:val="008D2D19"/>
    <w:rsid w:val="008D3490"/>
    <w:rsid w:val="008D3921"/>
    <w:rsid w:val="008D3CB3"/>
    <w:rsid w:val="008D4297"/>
    <w:rsid w:val="008D4676"/>
    <w:rsid w:val="008D4711"/>
    <w:rsid w:val="008D5006"/>
    <w:rsid w:val="008D515C"/>
    <w:rsid w:val="008D54F1"/>
    <w:rsid w:val="008D6D64"/>
    <w:rsid w:val="008D7024"/>
    <w:rsid w:val="008D7A3B"/>
    <w:rsid w:val="008D7C89"/>
    <w:rsid w:val="008E0163"/>
    <w:rsid w:val="008E06D8"/>
    <w:rsid w:val="008E0D96"/>
    <w:rsid w:val="008E14D6"/>
    <w:rsid w:val="008E1D4F"/>
    <w:rsid w:val="008E22BE"/>
    <w:rsid w:val="008E2DFA"/>
    <w:rsid w:val="008E2FFD"/>
    <w:rsid w:val="008E31B1"/>
    <w:rsid w:val="008E31F3"/>
    <w:rsid w:val="008E3CCE"/>
    <w:rsid w:val="008E3EE1"/>
    <w:rsid w:val="008E46FE"/>
    <w:rsid w:val="008E4E60"/>
    <w:rsid w:val="008E5810"/>
    <w:rsid w:val="008E5A11"/>
    <w:rsid w:val="008E5EC6"/>
    <w:rsid w:val="008E68BB"/>
    <w:rsid w:val="008E70EB"/>
    <w:rsid w:val="008F0DDD"/>
    <w:rsid w:val="008F1168"/>
    <w:rsid w:val="008F13DC"/>
    <w:rsid w:val="008F13E1"/>
    <w:rsid w:val="008F29E2"/>
    <w:rsid w:val="008F2A8D"/>
    <w:rsid w:val="008F2B22"/>
    <w:rsid w:val="008F318D"/>
    <w:rsid w:val="008F3312"/>
    <w:rsid w:val="008F33D0"/>
    <w:rsid w:val="008F3509"/>
    <w:rsid w:val="008F3AF1"/>
    <w:rsid w:val="008F422A"/>
    <w:rsid w:val="008F432B"/>
    <w:rsid w:val="008F4566"/>
    <w:rsid w:val="008F47EB"/>
    <w:rsid w:val="008F4BEE"/>
    <w:rsid w:val="008F4EF7"/>
    <w:rsid w:val="008F53C6"/>
    <w:rsid w:val="008F5487"/>
    <w:rsid w:val="008F56E5"/>
    <w:rsid w:val="008F5D2C"/>
    <w:rsid w:val="008F61C2"/>
    <w:rsid w:val="008F61D3"/>
    <w:rsid w:val="008F73B7"/>
    <w:rsid w:val="008F7BD6"/>
    <w:rsid w:val="008F7F77"/>
    <w:rsid w:val="009001C6"/>
    <w:rsid w:val="009002C2"/>
    <w:rsid w:val="0090041A"/>
    <w:rsid w:val="009005D2"/>
    <w:rsid w:val="009009AA"/>
    <w:rsid w:val="00900BB8"/>
    <w:rsid w:val="00900F4A"/>
    <w:rsid w:val="00901267"/>
    <w:rsid w:val="0090194C"/>
    <w:rsid w:val="00901B0E"/>
    <w:rsid w:val="0090223F"/>
    <w:rsid w:val="00902717"/>
    <w:rsid w:val="00902E8A"/>
    <w:rsid w:val="009039A3"/>
    <w:rsid w:val="00903B1D"/>
    <w:rsid w:val="00904911"/>
    <w:rsid w:val="00904BC5"/>
    <w:rsid w:val="00904FA5"/>
    <w:rsid w:val="00905119"/>
    <w:rsid w:val="00905CAC"/>
    <w:rsid w:val="00905E9A"/>
    <w:rsid w:val="00906BC9"/>
    <w:rsid w:val="00906C4E"/>
    <w:rsid w:val="00906D93"/>
    <w:rsid w:val="00907339"/>
    <w:rsid w:val="0090797D"/>
    <w:rsid w:val="00907B90"/>
    <w:rsid w:val="0091024B"/>
    <w:rsid w:val="00910633"/>
    <w:rsid w:val="0091095B"/>
    <w:rsid w:val="00910A32"/>
    <w:rsid w:val="00910F3D"/>
    <w:rsid w:val="0091113D"/>
    <w:rsid w:val="00911173"/>
    <w:rsid w:val="00911493"/>
    <w:rsid w:val="00912C0B"/>
    <w:rsid w:val="009130DD"/>
    <w:rsid w:val="00913B5F"/>
    <w:rsid w:val="00913ED5"/>
    <w:rsid w:val="00914B88"/>
    <w:rsid w:val="00914D34"/>
    <w:rsid w:val="00915B26"/>
    <w:rsid w:val="00916040"/>
    <w:rsid w:val="00916264"/>
    <w:rsid w:val="009164D3"/>
    <w:rsid w:val="00916DC3"/>
    <w:rsid w:val="00916F30"/>
    <w:rsid w:val="00916FE7"/>
    <w:rsid w:val="0091701C"/>
    <w:rsid w:val="00917129"/>
    <w:rsid w:val="00917BB1"/>
    <w:rsid w:val="00917D00"/>
    <w:rsid w:val="0092001D"/>
    <w:rsid w:val="00920301"/>
    <w:rsid w:val="009205CF"/>
    <w:rsid w:val="0092064D"/>
    <w:rsid w:val="00920CD3"/>
    <w:rsid w:val="00920E78"/>
    <w:rsid w:val="009213DA"/>
    <w:rsid w:val="009215D2"/>
    <w:rsid w:val="00921ACE"/>
    <w:rsid w:val="00921D62"/>
    <w:rsid w:val="00921DA2"/>
    <w:rsid w:val="0092205F"/>
    <w:rsid w:val="00922160"/>
    <w:rsid w:val="00923516"/>
    <w:rsid w:val="00923A7C"/>
    <w:rsid w:val="009242BD"/>
    <w:rsid w:val="009245FB"/>
    <w:rsid w:val="00924678"/>
    <w:rsid w:val="00924BCE"/>
    <w:rsid w:val="00924F90"/>
    <w:rsid w:val="0092515D"/>
    <w:rsid w:val="0092580D"/>
    <w:rsid w:val="009269CC"/>
    <w:rsid w:val="00927674"/>
    <w:rsid w:val="00927F33"/>
    <w:rsid w:val="009306FC"/>
    <w:rsid w:val="009309DA"/>
    <w:rsid w:val="00930ED3"/>
    <w:rsid w:val="00930FAF"/>
    <w:rsid w:val="00930FDA"/>
    <w:rsid w:val="00931863"/>
    <w:rsid w:val="0093188A"/>
    <w:rsid w:val="009319C9"/>
    <w:rsid w:val="009319D6"/>
    <w:rsid w:val="00932584"/>
    <w:rsid w:val="00932B8B"/>
    <w:rsid w:val="00932D91"/>
    <w:rsid w:val="00932E28"/>
    <w:rsid w:val="0093316E"/>
    <w:rsid w:val="0093333E"/>
    <w:rsid w:val="0093339D"/>
    <w:rsid w:val="009342BD"/>
    <w:rsid w:val="009344E4"/>
    <w:rsid w:val="009346E1"/>
    <w:rsid w:val="0093484E"/>
    <w:rsid w:val="00934E3D"/>
    <w:rsid w:val="0093540D"/>
    <w:rsid w:val="009354C9"/>
    <w:rsid w:val="00935900"/>
    <w:rsid w:val="00935A82"/>
    <w:rsid w:val="009368D5"/>
    <w:rsid w:val="00936DF0"/>
    <w:rsid w:val="009370C1"/>
    <w:rsid w:val="00937584"/>
    <w:rsid w:val="009377B0"/>
    <w:rsid w:val="00937ABB"/>
    <w:rsid w:val="00940204"/>
    <w:rsid w:val="00940235"/>
    <w:rsid w:val="00940603"/>
    <w:rsid w:val="00940696"/>
    <w:rsid w:val="00941347"/>
    <w:rsid w:val="00941C0E"/>
    <w:rsid w:val="00941C82"/>
    <w:rsid w:val="00941F94"/>
    <w:rsid w:val="009426AF"/>
    <w:rsid w:val="009428B9"/>
    <w:rsid w:val="009437EB"/>
    <w:rsid w:val="00943970"/>
    <w:rsid w:val="00943986"/>
    <w:rsid w:val="009439BF"/>
    <w:rsid w:val="00943B18"/>
    <w:rsid w:val="00943EA7"/>
    <w:rsid w:val="00944686"/>
    <w:rsid w:val="00944BED"/>
    <w:rsid w:val="00944DBA"/>
    <w:rsid w:val="009450F2"/>
    <w:rsid w:val="00945690"/>
    <w:rsid w:val="00945970"/>
    <w:rsid w:val="00945ECD"/>
    <w:rsid w:val="009460B9"/>
    <w:rsid w:val="00946285"/>
    <w:rsid w:val="009463D5"/>
    <w:rsid w:val="00946439"/>
    <w:rsid w:val="00946C7A"/>
    <w:rsid w:val="00946D7B"/>
    <w:rsid w:val="00946F35"/>
    <w:rsid w:val="009473A3"/>
    <w:rsid w:val="009501B3"/>
    <w:rsid w:val="00950956"/>
    <w:rsid w:val="00950A90"/>
    <w:rsid w:val="00950BBC"/>
    <w:rsid w:val="00950EE7"/>
    <w:rsid w:val="00950F59"/>
    <w:rsid w:val="00951103"/>
    <w:rsid w:val="009517C7"/>
    <w:rsid w:val="00951BEB"/>
    <w:rsid w:val="009528B7"/>
    <w:rsid w:val="00953411"/>
    <w:rsid w:val="009534E0"/>
    <w:rsid w:val="00953BA4"/>
    <w:rsid w:val="00953C1F"/>
    <w:rsid w:val="00953D2D"/>
    <w:rsid w:val="00953E91"/>
    <w:rsid w:val="009540D1"/>
    <w:rsid w:val="009542ED"/>
    <w:rsid w:val="00954322"/>
    <w:rsid w:val="009543AE"/>
    <w:rsid w:val="009549C0"/>
    <w:rsid w:val="00955150"/>
    <w:rsid w:val="009553CB"/>
    <w:rsid w:val="00955E75"/>
    <w:rsid w:val="00955F46"/>
    <w:rsid w:val="00956347"/>
    <w:rsid w:val="0095665F"/>
    <w:rsid w:val="00956851"/>
    <w:rsid w:val="00956A85"/>
    <w:rsid w:val="00957133"/>
    <w:rsid w:val="00957463"/>
    <w:rsid w:val="009574D2"/>
    <w:rsid w:val="00957607"/>
    <w:rsid w:val="00957792"/>
    <w:rsid w:val="009600C1"/>
    <w:rsid w:val="00960912"/>
    <w:rsid w:val="00960B9C"/>
    <w:rsid w:val="00960C05"/>
    <w:rsid w:val="00961542"/>
    <w:rsid w:val="00961705"/>
    <w:rsid w:val="009617D4"/>
    <w:rsid w:val="0096223D"/>
    <w:rsid w:val="00962677"/>
    <w:rsid w:val="009633E7"/>
    <w:rsid w:val="009637C4"/>
    <w:rsid w:val="0096410A"/>
    <w:rsid w:val="009641AD"/>
    <w:rsid w:val="00964267"/>
    <w:rsid w:val="00964788"/>
    <w:rsid w:val="0096539A"/>
    <w:rsid w:val="00965418"/>
    <w:rsid w:val="00965A91"/>
    <w:rsid w:val="0096688B"/>
    <w:rsid w:val="00966AF5"/>
    <w:rsid w:val="00966D91"/>
    <w:rsid w:val="00967435"/>
    <w:rsid w:val="00967530"/>
    <w:rsid w:val="00967562"/>
    <w:rsid w:val="00967966"/>
    <w:rsid w:val="00967C6D"/>
    <w:rsid w:val="00967E69"/>
    <w:rsid w:val="00970003"/>
    <w:rsid w:val="00971048"/>
    <w:rsid w:val="00971246"/>
    <w:rsid w:val="00971374"/>
    <w:rsid w:val="009715CA"/>
    <w:rsid w:val="0097231A"/>
    <w:rsid w:val="009724DC"/>
    <w:rsid w:val="00972856"/>
    <w:rsid w:val="00972F73"/>
    <w:rsid w:val="0097334E"/>
    <w:rsid w:val="00973565"/>
    <w:rsid w:val="009738D6"/>
    <w:rsid w:val="00973AC9"/>
    <w:rsid w:val="00973DBD"/>
    <w:rsid w:val="00973E73"/>
    <w:rsid w:val="009742D0"/>
    <w:rsid w:val="009746D8"/>
    <w:rsid w:val="00974771"/>
    <w:rsid w:val="009748FE"/>
    <w:rsid w:val="00974B57"/>
    <w:rsid w:val="00974CB7"/>
    <w:rsid w:val="00974CC0"/>
    <w:rsid w:val="00974D25"/>
    <w:rsid w:val="00975957"/>
    <w:rsid w:val="009759A9"/>
    <w:rsid w:val="00975E60"/>
    <w:rsid w:val="009762AD"/>
    <w:rsid w:val="0097653D"/>
    <w:rsid w:val="009765FC"/>
    <w:rsid w:val="00976656"/>
    <w:rsid w:val="009775D3"/>
    <w:rsid w:val="009778FA"/>
    <w:rsid w:val="00977E48"/>
    <w:rsid w:val="00980CE4"/>
    <w:rsid w:val="0098185A"/>
    <w:rsid w:val="00981F86"/>
    <w:rsid w:val="00982265"/>
    <w:rsid w:val="00982461"/>
    <w:rsid w:val="009824E7"/>
    <w:rsid w:val="00982968"/>
    <w:rsid w:val="00982AA7"/>
    <w:rsid w:val="00982AC7"/>
    <w:rsid w:val="00982E7E"/>
    <w:rsid w:val="00983B40"/>
    <w:rsid w:val="00983DCF"/>
    <w:rsid w:val="00983EC2"/>
    <w:rsid w:val="00984666"/>
    <w:rsid w:val="00984D1A"/>
    <w:rsid w:val="0098505B"/>
    <w:rsid w:val="0098784D"/>
    <w:rsid w:val="009879B2"/>
    <w:rsid w:val="00987AA1"/>
    <w:rsid w:val="009904F9"/>
    <w:rsid w:val="009906FA"/>
    <w:rsid w:val="00990755"/>
    <w:rsid w:val="00990759"/>
    <w:rsid w:val="00990823"/>
    <w:rsid w:val="00990E12"/>
    <w:rsid w:val="009919B4"/>
    <w:rsid w:val="00992E2A"/>
    <w:rsid w:val="00992FCF"/>
    <w:rsid w:val="00993BBD"/>
    <w:rsid w:val="009948A3"/>
    <w:rsid w:val="00995664"/>
    <w:rsid w:val="00995CF3"/>
    <w:rsid w:val="00996918"/>
    <w:rsid w:val="00996FFE"/>
    <w:rsid w:val="0099743B"/>
    <w:rsid w:val="009977E5"/>
    <w:rsid w:val="0099787E"/>
    <w:rsid w:val="00997F18"/>
    <w:rsid w:val="009A00EF"/>
    <w:rsid w:val="009A0442"/>
    <w:rsid w:val="009A0511"/>
    <w:rsid w:val="009A057B"/>
    <w:rsid w:val="009A06BB"/>
    <w:rsid w:val="009A095A"/>
    <w:rsid w:val="009A10E7"/>
    <w:rsid w:val="009A1B1E"/>
    <w:rsid w:val="009A25EA"/>
    <w:rsid w:val="009A27B9"/>
    <w:rsid w:val="009A31D6"/>
    <w:rsid w:val="009A333A"/>
    <w:rsid w:val="009A471A"/>
    <w:rsid w:val="009A4939"/>
    <w:rsid w:val="009A4D1B"/>
    <w:rsid w:val="009A504C"/>
    <w:rsid w:val="009A56A2"/>
    <w:rsid w:val="009A5780"/>
    <w:rsid w:val="009A6336"/>
    <w:rsid w:val="009A6487"/>
    <w:rsid w:val="009A6A51"/>
    <w:rsid w:val="009A6FFC"/>
    <w:rsid w:val="009A7424"/>
    <w:rsid w:val="009A7AB8"/>
    <w:rsid w:val="009A7B2A"/>
    <w:rsid w:val="009A7D2C"/>
    <w:rsid w:val="009A7E3F"/>
    <w:rsid w:val="009B03D1"/>
    <w:rsid w:val="009B04F7"/>
    <w:rsid w:val="009B05CA"/>
    <w:rsid w:val="009B0681"/>
    <w:rsid w:val="009B0877"/>
    <w:rsid w:val="009B0915"/>
    <w:rsid w:val="009B0F44"/>
    <w:rsid w:val="009B12B0"/>
    <w:rsid w:val="009B1962"/>
    <w:rsid w:val="009B2445"/>
    <w:rsid w:val="009B2AFE"/>
    <w:rsid w:val="009B3CF2"/>
    <w:rsid w:val="009B3F56"/>
    <w:rsid w:val="009B4014"/>
    <w:rsid w:val="009B4168"/>
    <w:rsid w:val="009B4740"/>
    <w:rsid w:val="009B4808"/>
    <w:rsid w:val="009B4B60"/>
    <w:rsid w:val="009B4CF1"/>
    <w:rsid w:val="009B4D60"/>
    <w:rsid w:val="009B5052"/>
    <w:rsid w:val="009B5477"/>
    <w:rsid w:val="009B5BBF"/>
    <w:rsid w:val="009B5E8B"/>
    <w:rsid w:val="009B628F"/>
    <w:rsid w:val="009B6601"/>
    <w:rsid w:val="009B6D05"/>
    <w:rsid w:val="009B6EDE"/>
    <w:rsid w:val="009B79FA"/>
    <w:rsid w:val="009B7D09"/>
    <w:rsid w:val="009C0060"/>
    <w:rsid w:val="009C027E"/>
    <w:rsid w:val="009C02B1"/>
    <w:rsid w:val="009C02B2"/>
    <w:rsid w:val="009C092B"/>
    <w:rsid w:val="009C17BE"/>
    <w:rsid w:val="009C19CE"/>
    <w:rsid w:val="009C2371"/>
    <w:rsid w:val="009C244B"/>
    <w:rsid w:val="009C29D5"/>
    <w:rsid w:val="009C31AD"/>
    <w:rsid w:val="009C32EC"/>
    <w:rsid w:val="009C35A0"/>
    <w:rsid w:val="009C3ACC"/>
    <w:rsid w:val="009C3FF3"/>
    <w:rsid w:val="009C43BB"/>
    <w:rsid w:val="009C4C09"/>
    <w:rsid w:val="009C4D6A"/>
    <w:rsid w:val="009C5370"/>
    <w:rsid w:val="009C5902"/>
    <w:rsid w:val="009C5A02"/>
    <w:rsid w:val="009C5CBF"/>
    <w:rsid w:val="009C5D22"/>
    <w:rsid w:val="009C5F0F"/>
    <w:rsid w:val="009C671E"/>
    <w:rsid w:val="009C680A"/>
    <w:rsid w:val="009C6827"/>
    <w:rsid w:val="009C6B80"/>
    <w:rsid w:val="009C72DD"/>
    <w:rsid w:val="009C75C8"/>
    <w:rsid w:val="009C78DD"/>
    <w:rsid w:val="009D0F19"/>
    <w:rsid w:val="009D117D"/>
    <w:rsid w:val="009D1B44"/>
    <w:rsid w:val="009D1C36"/>
    <w:rsid w:val="009D387B"/>
    <w:rsid w:val="009D3926"/>
    <w:rsid w:val="009D4144"/>
    <w:rsid w:val="009D4595"/>
    <w:rsid w:val="009D4598"/>
    <w:rsid w:val="009D51EA"/>
    <w:rsid w:val="009D5626"/>
    <w:rsid w:val="009D5A59"/>
    <w:rsid w:val="009D5EDE"/>
    <w:rsid w:val="009D5F35"/>
    <w:rsid w:val="009D60D0"/>
    <w:rsid w:val="009D6334"/>
    <w:rsid w:val="009D63CE"/>
    <w:rsid w:val="009D6920"/>
    <w:rsid w:val="009D6D51"/>
    <w:rsid w:val="009D70DB"/>
    <w:rsid w:val="009D7212"/>
    <w:rsid w:val="009D7854"/>
    <w:rsid w:val="009D7CC0"/>
    <w:rsid w:val="009E0159"/>
    <w:rsid w:val="009E0812"/>
    <w:rsid w:val="009E0F06"/>
    <w:rsid w:val="009E10A7"/>
    <w:rsid w:val="009E1334"/>
    <w:rsid w:val="009E14A1"/>
    <w:rsid w:val="009E18CF"/>
    <w:rsid w:val="009E198E"/>
    <w:rsid w:val="009E1A2E"/>
    <w:rsid w:val="009E2A62"/>
    <w:rsid w:val="009E31EB"/>
    <w:rsid w:val="009E3684"/>
    <w:rsid w:val="009E487C"/>
    <w:rsid w:val="009E4899"/>
    <w:rsid w:val="009E4EE2"/>
    <w:rsid w:val="009E53C8"/>
    <w:rsid w:val="009E5420"/>
    <w:rsid w:val="009E5694"/>
    <w:rsid w:val="009E5E59"/>
    <w:rsid w:val="009E5FB4"/>
    <w:rsid w:val="009E651A"/>
    <w:rsid w:val="009E65C6"/>
    <w:rsid w:val="009E68F2"/>
    <w:rsid w:val="009E6A42"/>
    <w:rsid w:val="009E6EE5"/>
    <w:rsid w:val="009E72C7"/>
    <w:rsid w:val="009E756D"/>
    <w:rsid w:val="009E77EB"/>
    <w:rsid w:val="009E7F25"/>
    <w:rsid w:val="009F0793"/>
    <w:rsid w:val="009F0DE3"/>
    <w:rsid w:val="009F1163"/>
    <w:rsid w:val="009F1381"/>
    <w:rsid w:val="009F1435"/>
    <w:rsid w:val="009F2BDA"/>
    <w:rsid w:val="009F3095"/>
    <w:rsid w:val="009F3262"/>
    <w:rsid w:val="009F355E"/>
    <w:rsid w:val="009F3EEE"/>
    <w:rsid w:val="009F400C"/>
    <w:rsid w:val="009F4A84"/>
    <w:rsid w:val="009F5319"/>
    <w:rsid w:val="009F54EF"/>
    <w:rsid w:val="009F5EBD"/>
    <w:rsid w:val="009F60C6"/>
    <w:rsid w:val="009F685B"/>
    <w:rsid w:val="009F6F33"/>
    <w:rsid w:val="009F7C05"/>
    <w:rsid w:val="00A002BD"/>
    <w:rsid w:val="00A00381"/>
    <w:rsid w:val="00A011A2"/>
    <w:rsid w:val="00A012E1"/>
    <w:rsid w:val="00A0163D"/>
    <w:rsid w:val="00A0184B"/>
    <w:rsid w:val="00A01A55"/>
    <w:rsid w:val="00A01D52"/>
    <w:rsid w:val="00A02071"/>
    <w:rsid w:val="00A02120"/>
    <w:rsid w:val="00A025A2"/>
    <w:rsid w:val="00A03170"/>
    <w:rsid w:val="00A0368F"/>
    <w:rsid w:val="00A03B83"/>
    <w:rsid w:val="00A04F4D"/>
    <w:rsid w:val="00A05807"/>
    <w:rsid w:val="00A06CFE"/>
    <w:rsid w:val="00A100AA"/>
    <w:rsid w:val="00A100BD"/>
    <w:rsid w:val="00A10196"/>
    <w:rsid w:val="00A10288"/>
    <w:rsid w:val="00A1191A"/>
    <w:rsid w:val="00A11FEB"/>
    <w:rsid w:val="00A12184"/>
    <w:rsid w:val="00A1257C"/>
    <w:rsid w:val="00A127C3"/>
    <w:rsid w:val="00A12E68"/>
    <w:rsid w:val="00A12FE5"/>
    <w:rsid w:val="00A132D6"/>
    <w:rsid w:val="00A13350"/>
    <w:rsid w:val="00A135AD"/>
    <w:rsid w:val="00A13F75"/>
    <w:rsid w:val="00A145C0"/>
    <w:rsid w:val="00A148A9"/>
    <w:rsid w:val="00A153B1"/>
    <w:rsid w:val="00A153F8"/>
    <w:rsid w:val="00A15412"/>
    <w:rsid w:val="00A157CB"/>
    <w:rsid w:val="00A15B5F"/>
    <w:rsid w:val="00A16282"/>
    <w:rsid w:val="00A16907"/>
    <w:rsid w:val="00A16A45"/>
    <w:rsid w:val="00A16B58"/>
    <w:rsid w:val="00A16CBF"/>
    <w:rsid w:val="00A17CB6"/>
    <w:rsid w:val="00A2050C"/>
    <w:rsid w:val="00A208D6"/>
    <w:rsid w:val="00A20950"/>
    <w:rsid w:val="00A20A23"/>
    <w:rsid w:val="00A215C0"/>
    <w:rsid w:val="00A21F26"/>
    <w:rsid w:val="00A22160"/>
    <w:rsid w:val="00A225F7"/>
    <w:rsid w:val="00A22F35"/>
    <w:rsid w:val="00A23542"/>
    <w:rsid w:val="00A23A39"/>
    <w:rsid w:val="00A23A7C"/>
    <w:rsid w:val="00A23B0F"/>
    <w:rsid w:val="00A23D4C"/>
    <w:rsid w:val="00A23F22"/>
    <w:rsid w:val="00A2400B"/>
    <w:rsid w:val="00A24019"/>
    <w:rsid w:val="00A24BD8"/>
    <w:rsid w:val="00A25385"/>
    <w:rsid w:val="00A25E31"/>
    <w:rsid w:val="00A25F24"/>
    <w:rsid w:val="00A25F67"/>
    <w:rsid w:val="00A26039"/>
    <w:rsid w:val="00A264D5"/>
    <w:rsid w:val="00A2783F"/>
    <w:rsid w:val="00A278A9"/>
    <w:rsid w:val="00A2797D"/>
    <w:rsid w:val="00A27A6E"/>
    <w:rsid w:val="00A27B86"/>
    <w:rsid w:val="00A27CD4"/>
    <w:rsid w:val="00A30326"/>
    <w:rsid w:val="00A3066D"/>
    <w:rsid w:val="00A30778"/>
    <w:rsid w:val="00A308ED"/>
    <w:rsid w:val="00A31077"/>
    <w:rsid w:val="00A315EC"/>
    <w:rsid w:val="00A31617"/>
    <w:rsid w:val="00A31C4F"/>
    <w:rsid w:val="00A31D04"/>
    <w:rsid w:val="00A31DA4"/>
    <w:rsid w:val="00A31F9E"/>
    <w:rsid w:val="00A32626"/>
    <w:rsid w:val="00A3265B"/>
    <w:rsid w:val="00A326BF"/>
    <w:rsid w:val="00A32D87"/>
    <w:rsid w:val="00A33124"/>
    <w:rsid w:val="00A33165"/>
    <w:rsid w:val="00A333AC"/>
    <w:rsid w:val="00A335E0"/>
    <w:rsid w:val="00A33D93"/>
    <w:rsid w:val="00A3433D"/>
    <w:rsid w:val="00A347E6"/>
    <w:rsid w:val="00A34981"/>
    <w:rsid w:val="00A358AA"/>
    <w:rsid w:val="00A35B00"/>
    <w:rsid w:val="00A36092"/>
    <w:rsid w:val="00A363F0"/>
    <w:rsid w:val="00A369FA"/>
    <w:rsid w:val="00A36E4D"/>
    <w:rsid w:val="00A37069"/>
    <w:rsid w:val="00A379EC"/>
    <w:rsid w:val="00A37CED"/>
    <w:rsid w:val="00A37E77"/>
    <w:rsid w:val="00A40052"/>
    <w:rsid w:val="00A408C6"/>
    <w:rsid w:val="00A40C73"/>
    <w:rsid w:val="00A40DE4"/>
    <w:rsid w:val="00A40F92"/>
    <w:rsid w:val="00A4175A"/>
    <w:rsid w:val="00A418D2"/>
    <w:rsid w:val="00A42160"/>
    <w:rsid w:val="00A426BD"/>
    <w:rsid w:val="00A427CE"/>
    <w:rsid w:val="00A42C89"/>
    <w:rsid w:val="00A42D3E"/>
    <w:rsid w:val="00A4334A"/>
    <w:rsid w:val="00A43DA5"/>
    <w:rsid w:val="00A44360"/>
    <w:rsid w:val="00A44757"/>
    <w:rsid w:val="00A44A84"/>
    <w:rsid w:val="00A44E80"/>
    <w:rsid w:val="00A44FAB"/>
    <w:rsid w:val="00A45246"/>
    <w:rsid w:val="00A4573E"/>
    <w:rsid w:val="00A457E7"/>
    <w:rsid w:val="00A45813"/>
    <w:rsid w:val="00A45E1D"/>
    <w:rsid w:val="00A46495"/>
    <w:rsid w:val="00A46861"/>
    <w:rsid w:val="00A46F3F"/>
    <w:rsid w:val="00A46FF9"/>
    <w:rsid w:val="00A475C3"/>
    <w:rsid w:val="00A47A60"/>
    <w:rsid w:val="00A47B31"/>
    <w:rsid w:val="00A50782"/>
    <w:rsid w:val="00A50784"/>
    <w:rsid w:val="00A50C82"/>
    <w:rsid w:val="00A51088"/>
    <w:rsid w:val="00A51182"/>
    <w:rsid w:val="00A512A2"/>
    <w:rsid w:val="00A5161E"/>
    <w:rsid w:val="00A516E7"/>
    <w:rsid w:val="00A5181F"/>
    <w:rsid w:val="00A52148"/>
    <w:rsid w:val="00A52407"/>
    <w:rsid w:val="00A526F4"/>
    <w:rsid w:val="00A52BFD"/>
    <w:rsid w:val="00A52E33"/>
    <w:rsid w:val="00A530B0"/>
    <w:rsid w:val="00A5385E"/>
    <w:rsid w:val="00A54592"/>
    <w:rsid w:val="00A547D3"/>
    <w:rsid w:val="00A54DDE"/>
    <w:rsid w:val="00A55130"/>
    <w:rsid w:val="00A5565B"/>
    <w:rsid w:val="00A55D74"/>
    <w:rsid w:val="00A5643E"/>
    <w:rsid w:val="00A5685B"/>
    <w:rsid w:val="00A56B9C"/>
    <w:rsid w:val="00A57172"/>
    <w:rsid w:val="00A576AD"/>
    <w:rsid w:val="00A577F3"/>
    <w:rsid w:val="00A57A1E"/>
    <w:rsid w:val="00A57EB7"/>
    <w:rsid w:val="00A601C6"/>
    <w:rsid w:val="00A60468"/>
    <w:rsid w:val="00A604EA"/>
    <w:rsid w:val="00A6078E"/>
    <w:rsid w:val="00A60B5D"/>
    <w:rsid w:val="00A610E1"/>
    <w:rsid w:val="00A6127D"/>
    <w:rsid w:val="00A612C2"/>
    <w:rsid w:val="00A6157F"/>
    <w:rsid w:val="00A61A20"/>
    <w:rsid w:val="00A61CA2"/>
    <w:rsid w:val="00A62E58"/>
    <w:rsid w:val="00A63011"/>
    <w:rsid w:val="00A635B0"/>
    <w:rsid w:val="00A63B1C"/>
    <w:rsid w:val="00A63B51"/>
    <w:rsid w:val="00A643E4"/>
    <w:rsid w:val="00A64577"/>
    <w:rsid w:val="00A64625"/>
    <w:rsid w:val="00A64672"/>
    <w:rsid w:val="00A64E06"/>
    <w:rsid w:val="00A6536F"/>
    <w:rsid w:val="00A65435"/>
    <w:rsid w:val="00A658CD"/>
    <w:rsid w:val="00A6599A"/>
    <w:rsid w:val="00A6663E"/>
    <w:rsid w:val="00A66DA4"/>
    <w:rsid w:val="00A66F29"/>
    <w:rsid w:val="00A67776"/>
    <w:rsid w:val="00A67862"/>
    <w:rsid w:val="00A67892"/>
    <w:rsid w:val="00A67A72"/>
    <w:rsid w:val="00A67DDB"/>
    <w:rsid w:val="00A70578"/>
    <w:rsid w:val="00A70AAB"/>
    <w:rsid w:val="00A70B95"/>
    <w:rsid w:val="00A70F91"/>
    <w:rsid w:val="00A711D6"/>
    <w:rsid w:val="00A712C3"/>
    <w:rsid w:val="00A71443"/>
    <w:rsid w:val="00A71626"/>
    <w:rsid w:val="00A719C1"/>
    <w:rsid w:val="00A71B7D"/>
    <w:rsid w:val="00A72447"/>
    <w:rsid w:val="00A7409C"/>
    <w:rsid w:val="00A7427C"/>
    <w:rsid w:val="00A745E7"/>
    <w:rsid w:val="00A749C9"/>
    <w:rsid w:val="00A74AF5"/>
    <w:rsid w:val="00A752E9"/>
    <w:rsid w:val="00A753CD"/>
    <w:rsid w:val="00A755A5"/>
    <w:rsid w:val="00A75C8F"/>
    <w:rsid w:val="00A75D00"/>
    <w:rsid w:val="00A75D74"/>
    <w:rsid w:val="00A75ECD"/>
    <w:rsid w:val="00A7617F"/>
    <w:rsid w:val="00A76259"/>
    <w:rsid w:val="00A763E7"/>
    <w:rsid w:val="00A764EB"/>
    <w:rsid w:val="00A77028"/>
    <w:rsid w:val="00A77ED4"/>
    <w:rsid w:val="00A77F87"/>
    <w:rsid w:val="00A8016F"/>
    <w:rsid w:val="00A8078B"/>
    <w:rsid w:val="00A816E2"/>
    <w:rsid w:val="00A81ABA"/>
    <w:rsid w:val="00A81BF2"/>
    <w:rsid w:val="00A827F9"/>
    <w:rsid w:val="00A837AB"/>
    <w:rsid w:val="00A83ADD"/>
    <w:rsid w:val="00A83D51"/>
    <w:rsid w:val="00A84307"/>
    <w:rsid w:val="00A84596"/>
    <w:rsid w:val="00A84ECA"/>
    <w:rsid w:val="00A85058"/>
    <w:rsid w:val="00A850D4"/>
    <w:rsid w:val="00A8533A"/>
    <w:rsid w:val="00A8541C"/>
    <w:rsid w:val="00A86817"/>
    <w:rsid w:val="00A87046"/>
    <w:rsid w:val="00A8773F"/>
    <w:rsid w:val="00A9008C"/>
    <w:rsid w:val="00A900FE"/>
    <w:rsid w:val="00A901C0"/>
    <w:rsid w:val="00A902BC"/>
    <w:rsid w:val="00A90AD3"/>
    <w:rsid w:val="00A9118B"/>
    <w:rsid w:val="00A9126B"/>
    <w:rsid w:val="00A91FEF"/>
    <w:rsid w:val="00A92164"/>
    <w:rsid w:val="00A922D6"/>
    <w:rsid w:val="00A93BDB"/>
    <w:rsid w:val="00A93C0E"/>
    <w:rsid w:val="00A93D1E"/>
    <w:rsid w:val="00A942F0"/>
    <w:rsid w:val="00A94455"/>
    <w:rsid w:val="00A94634"/>
    <w:rsid w:val="00A948CB"/>
    <w:rsid w:val="00A95081"/>
    <w:rsid w:val="00A952BB"/>
    <w:rsid w:val="00A956FE"/>
    <w:rsid w:val="00A958F8"/>
    <w:rsid w:val="00A95960"/>
    <w:rsid w:val="00A95A25"/>
    <w:rsid w:val="00A95D9D"/>
    <w:rsid w:val="00A963A1"/>
    <w:rsid w:val="00A97174"/>
    <w:rsid w:val="00A97415"/>
    <w:rsid w:val="00A97A11"/>
    <w:rsid w:val="00AA0C70"/>
    <w:rsid w:val="00AA0ED1"/>
    <w:rsid w:val="00AA1390"/>
    <w:rsid w:val="00AA1E34"/>
    <w:rsid w:val="00AA2894"/>
    <w:rsid w:val="00AA2F83"/>
    <w:rsid w:val="00AA399A"/>
    <w:rsid w:val="00AA3D17"/>
    <w:rsid w:val="00AA3D35"/>
    <w:rsid w:val="00AA42F8"/>
    <w:rsid w:val="00AA46EC"/>
    <w:rsid w:val="00AA4710"/>
    <w:rsid w:val="00AA5103"/>
    <w:rsid w:val="00AA53BE"/>
    <w:rsid w:val="00AA5A4E"/>
    <w:rsid w:val="00AA614C"/>
    <w:rsid w:val="00AA6AE2"/>
    <w:rsid w:val="00AA7179"/>
    <w:rsid w:val="00AA728D"/>
    <w:rsid w:val="00AA74DE"/>
    <w:rsid w:val="00AA7779"/>
    <w:rsid w:val="00AA7A3E"/>
    <w:rsid w:val="00AB00ED"/>
    <w:rsid w:val="00AB0711"/>
    <w:rsid w:val="00AB0C1A"/>
    <w:rsid w:val="00AB1190"/>
    <w:rsid w:val="00AB123B"/>
    <w:rsid w:val="00AB15F2"/>
    <w:rsid w:val="00AB18F0"/>
    <w:rsid w:val="00AB1FB9"/>
    <w:rsid w:val="00AB2157"/>
    <w:rsid w:val="00AB24CE"/>
    <w:rsid w:val="00AB274E"/>
    <w:rsid w:val="00AB27BC"/>
    <w:rsid w:val="00AB27D0"/>
    <w:rsid w:val="00AB2A98"/>
    <w:rsid w:val="00AB2C86"/>
    <w:rsid w:val="00AB33EB"/>
    <w:rsid w:val="00AB36B6"/>
    <w:rsid w:val="00AB3B75"/>
    <w:rsid w:val="00AB41D3"/>
    <w:rsid w:val="00AB493A"/>
    <w:rsid w:val="00AB513F"/>
    <w:rsid w:val="00AB5284"/>
    <w:rsid w:val="00AB52BF"/>
    <w:rsid w:val="00AB592D"/>
    <w:rsid w:val="00AB6020"/>
    <w:rsid w:val="00AB63F4"/>
    <w:rsid w:val="00AB6458"/>
    <w:rsid w:val="00AB6DF6"/>
    <w:rsid w:val="00AB6F1C"/>
    <w:rsid w:val="00AB7829"/>
    <w:rsid w:val="00AB7CE3"/>
    <w:rsid w:val="00AC0081"/>
    <w:rsid w:val="00AC0330"/>
    <w:rsid w:val="00AC0A45"/>
    <w:rsid w:val="00AC10F2"/>
    <w:rsid w:val="00AC1596"/>
    <w:rsid w:val="00AC197B"/>
    <w:rsid w:val="00AC1FFE"/>
    <w:rsid w:val="00AC23FF"/>
    <w:rsid w:val="00AC2928"/>
    <w:rsid w:val="00AC3BC9"/>
    <w:rsid w:val="00AC40FE"/>
    <w:rsid w:val="00AC4BC4"/>
    <w:rsid w:val="00AC4E88"/>
    <w:rsid w:val="00AC4FE5"/>
    <w:rsid w:val="00AC50DA"/>
    <w:rsid w:val="00AC5185"/>
    <w:rsid w:val="00AC5368"/>
    <w:rsid w:val="00AC563F"/>
    <w:rsid w:val="00AC6ECC"/>
    <w:rsid w:val="00AC73D4"/>
    <w:rsid w:val="00AC73ED"/>
    <w:rsid w:val="00AC75D3"/>
    <w:rsid w:val="00AC79D3"/>
    <w:rsid w:val="00AD0CB8"/>
    <w:rsid w:val="00AD0CC4"/>
    <w:rsid w:val="00AD0E24"/>
    <w:rsid w:val="00AD11FC"/>
    <w:rsid w:val="00AD19F0"/>
    <w:rsid w:val="00AD1A66"/>
    <w:rsid w:val="00AD21C3"/>
    <w:rsid w:val="00AD2572"/>
    <w:rsid w:val="00AD2B06"/>
    <w:rsid w:val="00AD3674"/>
    <w:rsid w:val="00AD3742"/>
    <w:rsid w:val="00AD5583"/>
    <w:rsid w:val="00AD5807"/>
    <w:rsid w:val="00AD5CAC"/>
    <w:rsid w:val="00AD5F1E"/>
    <w:rsid w:val="00AD6D66"/>
    <w:rsid w:val="00AD75FD"/>
    <w:rsid w:val="00AD7626"/>
    <w:rsid w:val="00AD7854"/>
    <w:rsid w:val="00AD7FB9"/>
    <w:rsid w:val="00AE034A"/>
    <w:rsid w:val="00AE03C0"/>
    <w:rsid w:val="00AE0585"/>
    <w:rsid w:val="00AE05F9"/>
    <w:rsid w:val="00AE0A83"/>
    <w:rsid w:val="00AE0D93"/>
    <w:rsid w:val="00AE1EB3"/>
    <w:rsid w:val="00AE1F34"/>
    <w:rsid w:val="00AE1FF5"/>
    <w:rsid w:val="00AE2ABE"/>
    <w:rsid w:val="00AE31C3"/>
    <w:rsid w:val="00AE4F36"/>
    <w:rsid w:val="00AE50A1"/>
    <w:rsid w:val="00AE564D"/>
    <w:rsid w:val="00AE599B"/>
    <w:rsid w:val="00AE5FF1"/>
    <w:rsid w:val="00AE6390"/>
    <w:rsid w:val="00AE7322"/>
    <w:rsid w:val="00AE7AA5"/>
    <w:rsid w:val="00AE7AB4"/>
    <w:rsid w:val="00AF0586"/>
    <w:rsid w:val="00AF084C"/>
    <w:rsid w:val="00AF123E"/>
    <w:rsid w:val="00AF2218"/>
    <w:rsid w:val="00AF2704"/>
    <w:rsid w:val="00AF2D03"/>
    <w:rsid w:val="00AF2EF5"/>
    <w:rsid w:val="00AF314D"/>
    <w:rsid w:val="00AF34F9"/>
    <w:rsid w:val="00AF362D"/>
    <w:rsid w:val="00AF3981"/>
    <w:rsid w:val="00AF3B23"/>
    <w:rsid w:val="00AF3C4B"/>
    <w:rsid w:val="00AF3D9B"/>
    <w:rsid w:val="00AF3FCF"/>
    <w:rsid w:val="00AF438F"/>
    <w:rsid w:val="00AF466F"/>
    <w:rsid w:val="00AF48D2"/>
    <w:rsid w:val="00AF493F"/>
    <w:rsid w:val="00AF4E03"/>
    <w:rsid w:val="00AF57A9"/>
    <w:rsid w:val="00AF58D0"/>
    <w:rsid w:val="00AF6276"/>
    <w:rsid w:val="00AF6EA7"/>
    <w:rsid w:val="00AF78CC"/>
    <w:rsid w:val="00AF7BA2"/>
    <w:rsid w:val="00AF7E53"/>
    <w:rsid w:val="00AF7F5E"/>
    <w:rsid w:val="00B02726"/>
    <w:rsid w:val="00B02DD2"/>
    <w:rsid w:val="00B0376D"/>
    <w:rsid w:val="00B04004"/>
    <w:rsid w:val="00B041C7"/>
    <w:rsid w:val="00B041DA"/>
    <w:rsid w:val="00B0444A"/>
    <w:rsid w:val="00B045AD"/>
    <w:rsid w:val="00B046AE"/>
    <w:rsid w:val="00B04C42"/>
    <w:rsid w:val="00B05254"/>
    <w:rsid w:val="00B060EA"/>
    <w:rsid w:val="00B063EA"/>
    <w:rsid w:val="00B064DF"/>
    <w:rsid w:val="00B07281"/>
    <w:rsid w:val="00B072E3"/>
    <w:rsid w:val="00B074E5"/>
    <w:rsid w:val="00B07614"/>
    <w:rsid w:val="00B0798B"/>
    <w:rsid w:val="00B10243"/>
    <w:rsid w:val="00B109A4"/>
    <w:rsid w:val="00B11074"/>
    <w:rsid w:val="00B11BEF"/>
    <w:rsid w:val="00B11D17"/>
    <w:rsid w:val="00B11D6B"/>
    <w:rsid w:val="00B11EB3"/>
    <w:rsid w:val="00B121F6"/>
    <w:rsid w:val="00B12E18"/>
    <w:rsid w:val="00B12FC4"/>
    <w:rsid w:val="00B133DE"/>
    <w:rsid w:val="00B136A6"/>
    <w:rsid w:val="00B13759"/>
    <w:rsid w:val="00B14263"/>
    <w:rsid w:val="00B14F78"/>
    <w:rsid w:val="00B152AA"/>
    <w:rsid w:val="00B15354"/>
    <w:rsid w:val="00B158F4"/>
    <w:rsid w:val="00B160FB"/>
    <w:rsid w:val="00B165CC"/>
    <w:rsid w:val="00B16CFC"/>
    <w:rsid w:val="00B16EF3"/>
    <w:rsid w:val="00B16F9E"/>
    <w:rsid w:val="00B17171"/>
    <w:rsid w:val="00B177DE"/>
    <w:rsid w:val="00B2005E"/>
    <w:rsid w:val="00B200A3"/>
    <w:rsid w:val="00B201D7"/>
    <w:rsid w:val="00B20222"/>
    <w:rsid w:val="00B2060D"/>
    <w:rsid w:val="00B2093C"/>
    <w:rsid w:val="00B20AF6"/>
    <w:rsid w:val="00B21111"/>
    <w:rsid w:val="00B21428"/>
    <w:rsid w:val="00B215D3"/>
    <w:rsid w:val="00B2173C"/>
    <w:rsid w:val="00B21EF7"/>
    <w:rsid w:val="00B22328"/>
    <w:rsid w:val="00B2273C"/>
    <w:rsid w:val="00B22911"/>
    <w:rsid w:val="00B22B90"/>
    <w:rsid w:val="00B2325B"/>
    <w:rsid w:val="00B233D9"/>
    <w:rsid w:val="00B2423C"/>
    <w:rsid w:val="00B2474E"/>
    <w:rsid w:val="00B24B0D"/>
    <w:rsid w:val="00B24DB7"/>
    <w:rsid w:val="00B257DD"/>
    <w:rsid w:val="00B2580C"/>
    <w:rsid w:val="00B25BC5"/>
    <w:rsid w:val="00B25C1C"/>
    <w:rsid w:val="00B25CE2"/>
    <w:rsid w:val="00B25E59"/>
    <w:rsid w:val="00B264B0"/>
    <w:rsid w:val="00B26B0C"/>
    <w:rsid w:val="00B270C1"/>
    <w:rsid w:val="00B27198"/>
    <w:rsid w:val="00B309C9"/>
    <w:rsid w:val="00B31271"/>
    <w:rsid w:val="00B31359"/>
    <w:rsid w:val="00B315E0"/>
    <w:rsid w:val="00B3161D"/>
    <w:rsid w:val="00B31659"/>
    <w:rsid w:val="00B325E4"/>
    <w:rsid w:val="00B3280F"/>
    <w:rsid w:val="00B3288E"/>
    <w:rsid w:val="00B3289B"/>
    <w:rsid w:val="00B32D1D"/>
    <w:rsid w:val="00B331E9"/>
    <w:rsid w:val="00B33D16"/>
    <w:rsid w:val="00B34343"/>
    <w:rsid w:val="00B34A26"/>
    <w:rsid w:val="00B34AA5"/>
    <w:rsid w:val="00B3533E"/>
    <w:rsid w:val="00B35973"/>
    <w:rsid w:val="00B35A47"/>
    <w:rsid w:val="00B35DF1"/>
    <w:rsid w:val="00B35F6B"/>
    <w:rsid w:val="00B362D4"/>
    <w:rsid w:val="00B36484"/>
    <w:rsid w:val="00B367AA"/>
    <w:rsid w:val="00B36C78"/>
    <w:rsid w:val="00B37F2B"/>
    <w:rsid w:val="00B4017C"/>
    <w:rsid w:val="00B406C5"/>
    <w:rsid w:val="00B4146D"/>
    <w:rsid w:val="00B417E1"/>
    <w:rsid w:val="00B4185E"/>
    <w:rsid w:val="00B41C04"/>
    <w:rsid w:val="00B42F87"/>
    <w:rsid w:val="00B4333B"/>
    <w:rsid w:val="00B43CC2"/>
    <w:rsid w:val="00B43E03"/>
    <w:rsid w:val="00B444B4"/>
    <w:rsid w:val="00B444FA"/>
    <w:rsid w:val="00B44B2F"/>
    <w:rsid w:val="00B44BF8"/>
    <w:rsid w:val="00B45486"/>
    <w:rsid w:val="00B462C9"/>
    <w:rsid w:val="00B4677A"/>
    <w:rsid w:val="00B46D50"/>
    <w:rsid w:val="00B47072"/>
    <w:rsid w:val="00B4719A"/>
    <w:rsid w:val="00B475EE"/>
    <w:rsid w:val="00B47D57"/>
    <w:rsid w:val="00B50AE4"/>
    <w:rsid w:val="00B50C50"/>
    <w:rsid w:val="00B50E0B"/>
    <w:rsid w:val="00B510B6"/>
    <w:rsid w:val="00B51167"/>
    <w:rsid w:val="00B51820"/>
    <w:rsid w:val="00B51CBE"/>
    <w:rsid w:val="00B51EF6"/>
    <w:rsid w:val="00B521E3"/>
    <w:rsid w:val="00B52289"/>
    <w:rsid w:val="00B523FB"/>
    <w:rsid w:val="00B5282D"/>
    <w:rsid w:val="00B52A4B"/>
    <w:rsid w:val="00B52BBA"/>
    <w:rsid w:val="00B52DB1"/>
    <w:rsid w:val="00B53294"/>
    <w:rsid w:val="00B5365F"/>
    <w:rsid w:val="00B539EA"/>
    <w:rsid w:val="00B54A7D"/>
    <w:rsid w:val="00B54B8A"/>
    <w:rsid w:val="00B557C6"/>
    <w:rsid w:val="00B55859"/>
    <w:rsid w:val="00B55AAC"/>
    <w:rsid w:val="00B55F16"/>
    <w:rsid w:val="00B564CC"/>
    <w:rsid w:val="00B569A2"/>
    <w:rsid w:val="00B56EAD"/>
    <w:rsid w:val="00B574CC"/>
    <w:rsid w:val="00B5750A"/>
    <w:rsid w:val="00B577E8"/>
    <w:rsid w:val="00B57958"/>
    <w:rsid w:val="00B57B4B"/>
    <w:rsid w:val="00B57D83"/>
    <w:rsid w:val="00B602F3"/>
    <w:rsid w:val="00B60CD0"/>
    <w:rsid w:val="00B610C8"/>
    <w:rsid w:val="00B611AC"/>
    <w:rsid w:val="00B61433"/>
    <w:rsid w:val="00B61CF0"/>
    <w:rsid w:val="00B62450"/>
    <w:rsid w:val="00B62619"/>
    <w:rsid w:val="00B626B8"/>
    <w:rsid w:val="00B63F66"/>
    <w:rsid w:val="00B64B2F"/>
    <w:rsid w:val="00B64F21"/>
    <w:rsid w:val="00B6507C"/>
    <w:rsid w:val="00B65549"/>
    <w:rsid w:val="00B65572"/>
    <w:rsid w:val="00B65E90"/>
    <w:rsid w:val="00B65F73"/>
    <w:rsid w:val="00B6660F"/>
    <w:rsid w:val="00B6679F"/>
    <w:rsid w:val="00B66A09"/>
    <w:rsid w:val="00B66AC4"/>
    <w:rsid w:val="00B672DC"/>
    <w:rsid w:val="00B678AB"/>
    <w:rsid w:val="00B67DA2"/>
    <w:rsid w:val="00B67DCA"/>
    <w:rsid w:val="00B70B3A"/>
    <w:rsid w:val="00B714C7"/>
    <w:rsid w:val="00B71DD4"/>
    <w:rsid w:val="00B71FA4"/>
    <w:rsid w:val="00B727C2"/>
    <w:rsid w:val="00B727CE"/>
    <w:rsid w:val="00B72B57"/>
    <w:rsid w:val="00B72C28"/>
    <w:rsid w:val="00B73396"/>
    <w:rsid w:val="00B73694"/>
    <w:rsid w:val="00B73727"/>
    <w:rsid w:val="00B73B8A"/>
    <w:rsid w:val="00B73D23"/>
    <w:rsid w:val="00B74151"/>
    <w:rsid w:val="00B74865"/>
    <w:rsid w:val="00B74F8A"/>
    <w:rsid w:val="00B74FA2"/>
    <w:rsid w:val="00B750D6"/>
    <w:rsid w:val="00B7532E"/>
    <w:rsid w:val="00B75483"/>
    <w:rsid w:val="00B76264"/>
    <w:rsid w:val="00B767F1"/>
    <w:rsid w:val="00B7682D"/>
    <w:rsid w:val="00B76BBA"/>
    <w:rsid w:val="00B772B6"/>
    <w:rsid w:val="00B77FB1"/>
    <w:rsid w:val="00B801AE"/>
    <w:rsid w:val="00B80465"/>
    <w:rsid w:val="00B805A3"/>
    <w:rsid w:val="00B80CB1"/>
    <w:rsid w:val="00B8207F"/>
    <w:rsid w:val="00B82576"/>
    <w:rsid w:val="00B827CB"/>
    <w:rsid w:val="00B829A1"/>
    <w:rsid w:val="00B82BAE"/>
    <w:rsid w:val="00B82DFC"/>
    <w:rsid w:val="00B83526"/>
    <w:rsid w:val="00B84203"/>
    <w:rsid w:val="00B842D9"/>
    <w:rsid w:val="00B84B69"/>
    <w:rsid w:val="00B84BE0"/>
    <w:rsid w:val="00B84F51"/>
    <w:rsid w:val="00B85182"/>
    <w:rsid w:val="00B85847"/>
    <w:rsid w:val="00B85E6D"/>
    <w:rsid w:val="00B8609B"/>
    <w:rsid w:val="00B86603"/>
    <w:rsid w:val="00B86893"/>
    <w:rsid w:val="00B86F81"/>
    <w:rsid w:val="00B870C6"/>
    <w:rsid w:val="00B87FBE"/>
    <w:rsid w:val="00B902A7"/>
    <w:rsid w:val="00B911DF"/>
    <w:rsid w:val="00B9149C"/>
    <w:rsid w:val="00B91B0B"/>
    <w:rsid w:val="00B91EB8"/>
    <w:rsid w:val="00B92AA8"/>
    <w:rsid w:val="00B93259"/>
    <w:rsid w:val="00B934FC"/>
    <w:rsid w:val="00B935C8"/>
    <w:rsid w:val="00B93760"/>
    <w:rsid w:val="00B93CF6"/>
    <w:rsid w:val="00B9407E"/>
    <w:rsid w:val="00B94C58"/>
    <w:rsid w:val="00B9519E"/>
    <w:rsid w:val="00B9537B"/>
    <w:rsid w:val="00B9565F"/>
    <w:rsid w:val="00B95BF9"/>
    <w:rsid w:val="00B95C7A"/>
    <w:rsid w:val="00B96338"/>
    <w:rsid w:val="00B964C8"/>
    <w:rsid w:val="00B966FB"/>
    <w:rsid w:val="00B96C79"/>
    <w:rsid w:val="00B973A9"/>
    <w:rsid w:val="00B9763F"/>
    <w:rsid w:val="00B978BF"/>
    <w:rsid w:val="00BA0A8D"/>
    <w:rsid w:val="00BA0B35"/>
    <w:rsid w:val="00BA0EA0"/>
    <w:rsid w:val="00BA0ED5"/>
    <w:rsid w:val="00BA1356"/>
    <w:rsid w:val="00BA16E1"/>
    <w:rsid w:val="00BA18E9"/>
    <w:rsid w:val="00BA1C41"/>
    <w:rsid w:val="00BA1CE9"/>
    <w:rsid w:val="00BA232F"/>
    <w:rsid w:val="00BA24B0"/>
    <w:rsid w:val="00BA2551"/>
    <w:rsid w:val="00BA2638"/>
    <w:rsid w:val="00BA2798"/>
    <w:rsid w:val="00BA27A3"/>
    <w:rsid w:val="00BA27E8"/>
    <w:rsid w:val="00BA3010"/>
    <w:rsid w:val="00BA3530"/>
    <w:rsid w:val="00BA37CC"/>
    <w:rsid w:val="00BA3CAA"/>
    <w:rsid w:val="00BA4AB1"/>
    <w:rsid w:val="00BA4ACE"/>
    <w:rsid w:val="00BA4BBC"/>
    <w:rsid w:val="00BA4D32"/>
    <w:rsid w:val="00BA4F26"/>
    <w:rsid w:val="00BA4FAE"/>
    <w:rsid w:val="00BA548B"/>
    <w:rsid w:val="00BA55CC"/>
    <w:rsid w:val="00BA5E05"/>
    <w:rsid w:val="00BA6129"/>
    <w:rsid w:val="00BA6ADD"/>
    <w:rsid w:val="00BA7426"/>
    <w:rsid w:val="00BB00A1"/>
    <w:rsid w:val="00BB0489"/>
    <w:rsid w:val="00BB0C09"/>
    <w:rsid w:val="00BB0D8E"/>
    <w:rsid w:val="00BB16C9"/>
    <w:rsid w:val="00BB1A4F"/>
    <w:rsid w:val="00BB21EA"/>
    <w:rsid w:val="00BB2CD3"/>
    <w:rsid w:val="00BB2F6C"/>
    <w:rsid w:val="00BB3930"/>
    <w:rsid w:val="00BB3F7A"/>
    <w:rsid w:val="00BB4453"/>
    <w:rsid w:val="00BB4B8E"/>
    <w:rsid w:val="00BB51BB"/>
    <w:rsid w:val="00BB57B5"/>
    <w:rsid w:val="00BB596F"/>
    <w:rsid w:val="00BB6119"/>
    <w:rsid w:val="00BB66D6"/>
    <w:rsid w:val="00BB6980"/>
    <w:rsid w:val="00BB69E5"/>
    <w:rsid w:val="00BB6C36"/>
    <w:rsid w:val="00BB6F44"/>
    <w:rsid w:val="00BB6FDF"/>
    <w:rsid w:val="00BB727F"/>
    <w:rsid w:val="00BB7879"/>
    <w:rsid w:val="00BB78E2"/>
    <w:rsid w:val="00BB7C68"/>
    <w:rsid w:val="00BB7E78"/>
    <w:rsid w:val="00BC1571"/>
    <w:rsid w:val="00BC1BBD"/>
    <w:rsid w:val="00BC22D2"/>
    <w:rsid w:val="00BC25D0"/>
    <w:rsid w:val="00BC29DF"/>
    <w:rsid w:val="00BC2C20"/>
    <w:rsid w:val="00BC31EB"/>
    <w:rsid w:val="00BC355D"/>
    <w:rsid w:val="00BC3909"/>
    <w:rsid w:val="00BC3A69"/>
    <w:rsid w:val="00BC3C86"/>
    <w:rsid w:val="00BC3D51"/>
    <w:rsid w:val="00BC3F1B"/>
    <w:rsid w:val="00BC3F2A"/>
    <w:rsid w:val="00BC4259"/>
    <w:rsid w:val="00BC4272"/>
    <w:rsid w:val="00BC4942"/>
    <w:rsid w:val="00BC4C0B"/>
    <w:rsid w:val="00BC52F5"/>
    <w:rsid w:val="00BC5DBF"/>
    <w:rsid w:val="00BC6097"/>
    <w:rsid w:val="00BC6137"/>
    <w:rsid w:val="00BC61A2"/>
    <w:rsid w:val="00BC6326"/>
    <w:rsid w:val="00BC65A4"/>
    <w:rsid w:val="00BC6B4D"/>
    <w:rsid w:val="00BC6BAE"/>
    <w:rsid w:val="00BC7618"/>
    <w:rsid w:val="00BC7781"/>
    <w:rsid w:val="00BC77A3"/>
    <w:rsid w:val="00BD0604"/>
    <w:rsid w:val="00BD0722"/>
    <w:rsid w:val="00BD0735"/>
    <w:rsid w:val="00BD07A0"/>
    <w:rsid w:val="00BD0F21"/>
    <w:rsid w:val="00BD132D"/>
    <w:rsid w:val="00BD14FE"/>
    <w:rsid w:val="00BD16E8"/>
    <w:rsid w:val="00BD1A5F"/>
    <w:rsid w:val="00BD1F1D"/>
    <w:rsid w:val="00BD21F3"/>
    <w:rsid w:val="00BD25EB"/>
    <w:rsid w:val="00BD264D"/>
    <w:rsid w:val="00BD2D0D"/>
    <w:rsid w:val="00BD3006"/>
    <w:rsid w:val="00BD3395"/>
    <w:rsid w:val="00BD3729"/>
    <w:rsid w:val="00BD3747"/>
    <w:rsid w:val="00BD3B64"/>
    <w:rsid w:val="00BD3CA0"/>
    <w:rsid w:val="00BD540F"/>
    <w:rsid w:val="00BD55E6"/>
    <w:rsid w:val="00BD5AA3"/>
    <w:rsid w:val="00BD6884"/>
    <w:rsid w:val="00BD728A"/>
    <w:rsid w:val="00BE01DD"/>
    <w:rsid w:val="00BE0248"/>
    <w:rsid w:val="00BE0460"/>
    <w:rsid w:val="00BE0929"/>
    <w:rsid w:val="00BE0BFC"/>
    <w:rsid w:val="00BE1448"/>
    <w:rsid w:val="00BE1582"/>
    <w:rsid w:val="00BE168D"/>
    <w:rsid w:val="00BE17AA"/>
    <w:rsid w:val="00BE1AFB"/>
    <w:rsid w:val="00BE2441"/>
    <w:rsid w:val="00BE25A4"/>
    <w:rsid w:val="00BE272D"/>
    <w:rsid w:val="00BE2AE6"/>
    <w:rsid w:val="00BE2B7A"/>
    <w:rsid w:val="00BE3456"/>
    <w:rsid w:val="00BE3C1E"/>
    <w:rsid w:val="00BE409E"/>
    <w:rsid w:val="00BE4164"/>
    <w:rsid w:val="00BE44EF"/>
    <w:rsid w:val="00BE466E"/>
    <w:rsid w:val="00BE4D1F"/>
    <w:rsid w:val="00BE584C"/>
    <w:rsid w:val="00BE5A18"/>
    <w:rsid w:val="00BE5BF3"/>
    <w:rsid w:val="00BE5CCC"/>
    <w:rsid w:val="00BE5DA1"/>
    <w:rsid w:val="00BE6072"/>
    <w:rsid w:val="00BE6153"/>
    <w:rsid w:val="00BE6726"/>
    <w:rsid w:val="00BE6BC7"/>
    <w:rsid w:val="00BE6C52"/>
    <w:rsid w:val="00BE6FDE"/>
    <w:rsid w:val="00BE7721"/>
    <w:rsid w:val="00BE7B79"/>
    <w:rsid w:val="00BF0397"/>
    <w:rsid w:val="00BF0F0C"/>
    <w:rsid w:val="00BF13F2"/>
    <w:rsid w:val="00BF1CCD"/>
    <w:rsid w:val="00BF1DA6"/>
    <w:rsid w:val="00BF1DB3"/>
    <w:rsid w:val="00BF25AA"/>
    <w:rsid w:val="00BF29D2"/>
    <w:rsid w:val="00BF2CA7"/>
    <w:rsid w:val="00BF336B"/>
    <w:rsid w:val="00BF367D"/>
    <w:rsid w:val="00BF3E88"/>
    <w:rsid w:val="00BF4B1C"/>
    <w:rsid w:val="00BF4D0D"/>
    <w:rsid w:val="00BF4E05"/>
    <w:rsid w:val="00BF4E45"/>
    <w:rsid w:val="00BF5000"/>
    <w:rsid w:val="00BF52B8"/>
    <w:rsid w:val="00BF5E92"/>
    <w:rsid w:val="00BF5FD0"/>
    <w:rsid w:val="00BF691D"/>
    <w:rsid w:val="00BF6BB0"/>
    <w:rsid w:val="00BF761A"/>
    <w:rsid w:val="00C0055E"/>
    <w:rsid w:val="00C01116"/>
    <w:rsid w:val="00C01A25"/>
    <w:rsid w:val="00C022D0"/>
    <w:rsid w:val="00C02433"/>
    <w:rsid w:val="00C02576"/>
    <w:rsid w:val="00C02E22"/>
    <w:rsid w:val="00C031EA"/>
    <w:rsid w:val="00C03284"/>
    <w:rsid w:val="00C032EA"/>
    <w:rsid w:val="00C0346F"/>
    <w:rsid w:val="00C034EC"/>
    <w:rsid w:val="00C03BF0"/>
    <w:rsid w:val="00C03DD3"/>
    <w:rsid w:val="00C03E10"/>
    <w:rsid w:val="00C04289"/>
    <w:rsid w:val="00C04760"/>
    <w:rsid w:val="00C04F2C"/>
    <w:rsid w:val="00C051DD"/>
    <w:rsid w:val="00C05746"/>
    <w:rsid w:val="00C06297"/>
    <w:rsid w:val="00C0630C"/>
    <w:rsid w:val="00C065A0"/>
    <w:rsid w:val="00C0674A"/>
    <w:rsid w:val="00C06846"/>
    <w:rsid w:val="00C069FD"/>
    <w:rsid w:val="00C06BF4"/>
    <w:rsid w:val="00C0700E"/>
    <w:rsid w:val="00C0783F"/>
    <w:rsid w:val="00C07C0F"/>
    <w:rsid w:val="00C07CD9"/>
    <w:rsid w:val="00C104AF"/>
    <w:rsid w:val="00C108AD"/>
    <w:rsid w:val="00C10C21"/>
    <w:rsid w:val="00C1157F"/>
    <w:rsid w:val="00C115C2"/>
    <w:rsid w:val="00C117D1"/>
    <w:rsid w:val="00C123F6"/>
    <w:rsid w:val="00C129AA"/>
    <w:rsid w:val="00C12A7B"/>
    <w:rsid w:val="00C12A98"/>
    <w:rsid w:val="00C12D17"/>
    <w:rsid w:val="00C13908"/>
    <w:rsid w:val="00C13C0A"/>
    <w:rsid w:val="00C142F5"/>
    <w:rsid w:val="00C144B8"/>
    <w:rsid w:val="00C145EA"/>
    <w:rsid w:val="00C1476C"/>
    <w:rsid w:val="00C149A9"/>
    <w:rsid w:val="00C14AD6"/>
    <w:rsid w:val="00C14AEA"/>
    <w:rsid w:val="00C14C30"/>
    <w:rsid w:val="00C1535F"/>
    <w:rsid w:val="00C15BE9"/>
    <w:rsid w:val="00C16667"/>
    <w:rsid w:val="00C169D0"/>
    <w:rsid w:val="00C17413"/>
    <w:rsid w:val="00C17A39"/>
    <w:rsid w:val="00C17A5E"/>
    <w:rsid w:val="00C17BD7"/>
    <w:rsid w:val="00C20A9E"/>
    <w:rsid w:val="00C2110D"/>
    <w:rsid w:val="00C211D9"/>
    <w:rsid w:val="00C214F8"/>
    <w:rsid w:val="00C21680"/>
    <w:rsid w:val="00C2203D"/>
    <w:rsid w:val="00C227CF"/>
    <w:rsid w:val="00C23080"/>
    <w:rsid w:val="00C233EC"/>
    <w:rsid w:val="00C23741"/>
    <w:rsid w:val="00C2384F"/>
    <w:rsid w:val="00C23DB5"/>
    <w:rsid w:val="00C243D2"/>
    <w:rsid w:val="00C2482C"/>
    <w:rsid w:val="00C24ACD"/>
    <w:rsid w:val="00C24B4F"/>
    <w:rsid w:val="00C2579A"/>
    <w:rsid w:val="00C2579B"/>
    <w:rsid w:val="00C25C8C"/>
    <w:rsid w:val="00C266B5"/>
    <w:rsid w:val="00C26841"/>
    <w:rsid w:val="00C26F78"/>
    <w:rsid w:val="00C26FD8"/>
    <w:rsid w:val="00C27C93"/>
    <w:rsid w:val="00C302C3"/>
    <w:rsid w:val="00C30680"/>
    <w:rsid w:val="00C307CF"/>
    <w:rsid w:val="00C309B7"/>
    <w:rsid w:val="00C30A5C"/>
    <w:rsid w:val="00C30EC4"/>
    <w:rsid w:val="00C3107C"/>
    <w:rsid w:val="00C31F8E"/>
    <w:rsid w:val="00C32251"/>
    <w:rsid w:val="00C3236C"/>
    <w:rsid w:val="00C32440"/>
    <w:rsid w:val="00C324F7"/>
    <w:rsid w:val="00C32551"/>
    <w:rsid w:val="00C327B5"/>
    <w:rsid w:val="00C33698"/>
    <w:rsid w:val="00C3474B"/>
    <w:rsid w:val="00C347D3"/>
    <w:rsid w:val="00C348B0"/>
    <w:rsid w:val="00C34B9C"/>
    <w:rsid w:val="00C34CB0"/>
    <w:rsid w:val="00C35828"/>
    <w:rsid w:val="00C3621E"/>
    <w:rsid w:val="00C36733"/>
    <w:rsid w:val="00C36762"/>
    <w:rsid w:val="00C367A5"/>
    <w:rsid w:val="00C3689F"/>
    <w:rsid w:val="00C36F71"/>
    <w:rsid w:val="00C37314"/>
    <w:rsid w:val="00C3744F"/>
    <w:rsid w:val="00C40008"/>
    <w:rsid w:val="00C403DA"/>
    <w:rsid w:val="00C4079C"/>
    <w:rsid w:val="00C4158A"/>
    <w:rsid w:val="00C422A2"/>
    <w:rsid w:val="00C4235A"/>
    <w:rsid w:val="00C429DD"/>
    <w:rsid w:val="00C42C00"/>
    <w:rsid w:val="00C44F7D"/>
    <w:rsid w:val="00C4529B"/>
    <w:rsid w:val="00C45463"/>
    <w:rsid w:val="00C45518"/>
    <w:rsid w:val="00C45FAF"/>
    <w:rsid w:val="00C4629E"/>
    <w:rsid w:val="00C466F2"/>
    <w:rsid w:val="00C46943"/>
    <w:rsid w:val="00C4726C"/>
    <w:rsid w:val="00C4776E"/>
    <w:rsid w:val="00C477D8"/>
    <w:rsid w:val="00C47878"/>
    <w:rsid w:val="00C47DD3"/>
    <w:rsid w:val="00C5020E"/>
    <w:rsid w:val="00C502DC"/>
    <w:rsid w:val="00C50350"/>
    <w:rsid w:val="00C51211"/>
    <w:rsid w:val="00C518AA"/>
    <w:rsid w:val="00C51F08"/>
    <w:rsid w:val="00C5215D"/>
    <w:rsid w:val="00C52951"/>
    <w:rsid w:val="00C52A65"/>
    <w:rsid w:val="00C52F4E"/>
    <w:rsid w:val="00C530D8"/>
    <w:rsid w:val="00C531C3"/>
    <w:rsid w:val="00C536DB"/>
    <w:rsid w:val="00C537C8"/>
    <w:rsid w:val="00C537F1"/>
    <w:rsid w:val="00C53D66"/>
    <w:rsid w:val="00C53E8D"/>
    <w:rsid w:val="00C54344"/>
    <w:rsid w:val="00C547B5"/>
    <w:rsid w:val="00C54A72"/>
    <w:rsid w:val="00C55F20"/>
    <w:rsid w:val="00C56066"/>
    <w:rsid w:val="00C561E8"/>
    <w:rsid w:val="00C56338"/>
    <w:rsid w:val="00C564C1"/>
    <w:rsid w:val="00C565CD"/>
    <w:rsid w:val="00C56898"/>
    <w:rsid w:val="00C57221"/>
    <w:rsid w:val="00C5771C"/>
    <w:rsid w:val="00C60558"/>
    <w:rsid w:val="00C605B6"/>
    <w:rsid w:val="00C607BA"/>
    <w:rsid w:val="00C607DA"/>
    <w:rsid w:val="00C60885"/>
    <w:rsid w:val="00C6116A"/>
    <w:rsid w:val="00C620CE"/>
    <w:rsid w:val="00C621CE"/>
    <w:rsid w:val="00C62505"/>
    <w:rsid w:val="00C62A18"/>
    <w:rsid w:val="00C62A8E"/>
    <w:rsid w:val="00C6311C"/>
    <w:rsid w:val="00C6316E"/>
    <w:rsid w:val="00C631EA"/>
    <w:rsid w:val="00C632FA"/>
    <w:rsid w:val="00C63725"/>
    <w:rsid w:val="00C64866"/>
    <w:rsid w:val="00C64AE1"/>
    <w:rsid w:val="00C64C7D"/>
    <w:rsid w:val="00C64E2D"/>
    <w:rsid w:val="00C6585A"/>
    <w:rsid w:val="00C65C55"/>
    <w:rsid w:val="00C65DEA"/>
    <w:rsid w:val="00C66297"/>
    <w:rsid w:val="00C662CE"/>
    <w:rsid w:val="00C66845"/>
    <w:rsid w:val="00C670FA"/>
    <w:rsid w:val="00C67378"/>
    <w:rsid w:val="00C67DE8"/>
    <w:rsid w:val="00C704C5"/>
    <w:rsid w:val="00C713FF"/>
    <w:rsid w:val="00C714D5"/>
    <w:rsid w:val="00C7161C"/>
    <w:rsid w:val="00C716DB"/>
    <w:rsid w:val="00C71949"/>
    <w:rsid w:val="00C71B35"/>
    <w:rsid w:val="00C725B3"/>
    <w:rsid w:val="00C727E6"/>
    <w:rsid w:val="00C72B04"/>
    <w:rsid w:val="00C72B13"/>
    <w:rsid w:val="00C72DAF"/>
    <w:rsid w:val="00C732FE"/>
    <w:rsid w:val="00C7449A"/>
    <w:rsid w:val="00C74696"/>
    <w:rsid w:val="00C749FA"/>
    <w:rsid w:val="00C74C1A"/>
    <w:rsid w:val="00C756B0"/>
    <w:rsid w:val="00C75B47"/>
    <w:rsid w:val="00C764AC"/>
    <w:rsid w:val="00C76520"/>
    <w:rsid w:val="00C76A7A"/>
    <w:rsid w:val="00C773A1"/>
    <w:rsid w:val="00C773C0"/>
    <w:rsid w:val="00C776A9"/>
    <w:rsid w:val="00C7782A"/>
    <w:rsid w:val="00C7792C"/>
    <w:rsid w:val="00C77E30"/>
    <w:rsid w:val="00C77FE9"/>
    <w:rsid w:val="00C808FA"/>
    <w:rsid w:val="00C80A09"/>
    <w:rsid w:val="00C80B1E"/>
    <w:rsid w:val="00C81B72"/>
    <w:rsid w:val="00C81B95"/>
    <w:rsid w:val="00C81D98"/>
    <w:rsid w:val="00C8254C"/>
    <w:rsid w:val="00C830D9"/>
    <w:rsid w:val="00C830DF"/>
    <w:rsid w:val="00C831C6"/>
    <w:rsid w:val="00C83312"/>
    <w:rsid w:val="00C835C3"/>
    <w:rsid w:val="00C8376B"/>
    <w:rsid w:val="00C83AE9"/>
    <w:rsid w:val="00C8401C"/>
    <w:rsid w:val="00C845AB"/>
    <w:rsid w:val="00C845C6"/>
    <w:rsid w:val="00C84774"/>
    <w:rsid w:val="00C8509A"/>
    <w:rsid w:val="00C85C42"/>
    <w:rsid w:val="00C85D00"/>
    <w:rsid w:val="00C8702B"/>
    <w:rsid w:val="00C876C4"/>
    <w:rsid w:val="00C87CCE"/>
    <w:rsid w:val="00C87D34"/>
    <w:rsid w:val="00C87D86"/>
    <w:rsid w:val="00C87E45"/>
    <w:rsid w:val="00C900CF"/>
    <w:rsid w:val="00C903E7"/>
    <w:rsid w:val="00C904FE"/>
    <w:rsid w:val="00C9070F"/>
    <w:rsid w:val="00C90959"/>
    <w:rsid w:val="00C9242F"/>
    <w:rsid w:val="00C924CD"/>
    <w:rsid w:val="00C9291A"/>
    <w:rsid w:val="00C92C18"/>
    <w:rsid w:val="00C92CE6"/>
    <w:rsid w:val="00C93E0B"/>
    <w:rsid w:val="00C9416D"/>
    <w:rsid w:val="00C942A5"/>
    <w:rsid w:val="00C9444F"/>
    <w:rsid w:val="00C947A8"/>
    <w:rsid w:val="00C94BBB"/>
    <w:rsid w:val="00C94EF9"/>
    <w:rsid w:val="00C94FB0"/>
    <w:rsid w:val="00C95377"/>
    <w:rsid w:val="00C95525"/>
    <w:rsid w:val="00C95749"/>
    <w:rsid w:val="00C957EA"/>
    <w:rsid w:val="00C9580C"/>
    <w:rsid w:val="00C95A5F"/>
    <w:rsid w:val="00C95A69"/>
    <w:rsid w:val="00C9634C"/>
    <w:rsid w:val="00C9655C"/>
    <w:rsid w:val="00C9699A"/>
    <w:rsid w:val="00C96A16"/>
    <w:rsid w:val="00C976DB"/>
    <w:rsid w:val="00CA009E"/>
    <w:rsid w:val="00CA023B"/>
    <w:rsid w:val="00CA06BE"/>
    <w:rsid w:val="00CA080A"/>
    <w:rsid w:val="00CA0AC0"/>
    <w:rsid w:val="00CA0F46"/>
    <w:rsid w:val="00CA0F9E"/>
    <w:rsid w:val="00CA18A2"/>
    <w:rsid w:val="00CA20DF"/>
    <w:rsid w:val="00CA253F"/>
    <w:rsid w:val="00CA2729"/>
    <w:rsid w:val="00CA2888"/>
    <w:rsid w:val="00CA35DE"/>
    <w:rsid w:val="00CA36D7"/>
    <w:rsid w:val="00CA3757"/>
    <w:rsid w:val="00CA38B4"/>
    <w:rsid w:val="00CA4376"/>
    <w:rsid w:val="00CA4DBA"/>
    <w:rsid w:val="00CA5980"/>
    <w:rsid w:val="00CA5B7C"/>
    <w:rsid w:val="00CA5D52"/>
    <w:rsid w:val="00CA6377"/>
    <w:rsid w:val="00CA6412"/>
    <w:rsid w:val="00CA6603"/>
    <w:rsid w:val="00CA6E36"/>
    <w:rsid w:val="00CA6F00"/>
    <w:rsid w:val="00CA6FA3"/>
    <w:rsid w:val="00CA70CC"/>
    <w:rsid w:val="00CA75B0"/>
    <w:rsid w:val="00CA773F"/>
    <w:rsid w:val="00CA7A90"/>
    <w:rsid w:val="00CA7C21"/>
    <w:rsid w:val="00CA7DBB"/>
    <w:rsid w:val="00CB0402"/>
    <w:rsid w:val="00CB0947"/>
    <w:rsid w:val="00CB10AB"/>
    <w:rsid w:val="00CB1514"/>
    <w:rsid w:val="00CB15C8"/>
    <w:rsid w:val="00CB1C77"/>
    <w:rsid w:val="00CB22C3"/>
    <w:rsid w:val="00CB2965"/>
    <w:rsid w:val="00CB2D88"/>
    <w:rsid w:val="00CB2E7F"/>
    <w:rsid w:val="00CB3D88"/>
    <w:rsid w:val="00CB46AC"/>
    <w:rsid w:val="00CB5299"/>
    <w:rsid w:val="00CB572B"/>
    <w:rsid w:val="00CB577D"/>
    <w:rsid w:val="00CB590F"/>
    <w:rsid w:val="00CB5DB6"/>
    <w:rsid w:val="00CB6477"/>
    <w:rsid w:val="00CB6D23"/>
    <w:rsid w:val="00CB739E"/>
    <w:rsid w:val="00CB7436"/>
    <w:rsid w:val="00CB7979"/>
    <w:rsid w:val="00CC05AB"/>
    <w:rsid w:val="00CC074E"/>
    <w:rsid w:val="00CC09D1"/>
    <w:rsid w:val="00CC0B53"/>
    <w:rsid w:val="00CC0C8C"/>
    <w:rsid w:val="00CC0E8C"/>
    <w:rsid w:val="00CC15BF"/>
    <w:rsid w:val="00CC1EC4"/>
    <w:rsid w:val="00CC2194"/>
    <w:rsid w:val="00CC2754"/>
    <w:rsid w:val="00CC2FEE"/>
    <w:rsid w:val="00CC30DC"/>
    <w:rsid w:val="00CC31CB"/>
    <w:rsid w:val="00CC346E"/>
    <w:rsid w:val="00CC348F"/>
    <w:rsid w:val="00CC35F1"/>
    <w:rsid w:val="00CC3B7A"/>
    <w:rsid w:val="00CC40B4"/>
    <w:rsid w:val="00CC435F"/>
    <w:rsid w:val="00CC4401"/>
    <w:rsid w:val="00CC475E"/>
    <w:rsid w:val="00CC4849"/>
    <w:rsid w:val="00CC4931"/>
    <w:rsid w:val="00CC4CB2"/>
    <w:rsid w:val="00CC4D23"/>
    <w:rsid w:val="00CC5027"/>
    <w:rsid w:val="00CC52DB"/>
    <w:rsid w:val="00CC52EB"/>
    <w:rsid w:val="00CC5318"/>
    <w:rsid w:val="00CC53EF"/>
    <w:rsid w:val="00CC6631"/>
    <w:rsid w:val="00CC6ECB"/>
    <w:rsid w:val="00CC7092"/>
    <w:rsid w:val="00CC7173"/>
    <w:rsid w:val="00CC7366"/>
    <w:rsid w:val="00CC7809"/>
    <w:rsid w:val="00CC7885"/>
    <w:rsid w:val="00CC7C14"/>
    <w:rsid w:val="00CC7C67"/>
    <w:rsid w:val="00CC7E17"/>
    <w:rsid w:val="00CC7EFC"/>
    <w:rsid w:val="00CD0662"/>
    <w:rsid w:val="00CD093F"/>
    <w:rsid w:val="00CD116B"/>
    <w:rsid w:val="00CD1847"/>
    <w:rsid w:val="00CD18B2"/>
    <w:rsid w:val="00CD1E81"/>
    <w:rsid w:val="00CD2318"/>
    <w:rsid w:val="00CD246E"/>
    <w:rsid w:val="00CD2A11"/>
    <w:rsid w:val="00CD2B7E"/>
    <w:rsid w:val="00CD2C23"/>
    <w:rsid w:val="00CD2ED6"/>
    <w:rsid w:val="00CD3290"/>
    <w:rsid w:val="00CD3B24"/>
    <w:rsid w:val="00CD3D68"/>
    <w:rsid w:val="00CD4C77"/>
    <w:rsid w:val="00CD5230"/>
    <w:rsid w:val="00CD52D0"/>
    <w:rsid w:val="00CD5547"/>
    <w:rsid w:val="00CD5605"/>
    <w:rsid w:val="00CD5610"/>
    <w:rsid w:val="00CD592B"/>
    <w:rsid w:val="00CD6020"/>
    <w:rsid w:val="00CD6393"/>
    <w:rsid w:val="00CD66A1"/>
    <w:rsid w:val="00CD6D74"/>
    <w:rsid w:val="00CD6E13"/>
    <w:rsid w:val="00CD6F78"/>
    <w:rsid w:val="00CD6FB7"/>
    <w:rsid w:val="00CD72D6"/>
    <w:rsid w:val="00CD76CE"/>
    <w:rsid w:val="00CD7D6F"/>
    <w:rsid w:val="00CD7F72"/>
    <w:rsid w:val="00CE036D"/>
    <w:rsid w:val="00CE06F9"/>
    <w:rsid w:val="00CE0828"/>
    <w:rsid w:val="00CE0AB4"/>
    <w:rsid w:val="00CE1160"/>
    <w:rsid w:val="00CE15E7"/>
    <w:rsid w:val="00CE16A0"/>
    <w:rsid w:val="00CE17CB"/>
    <w:rsid w:val="00CE1BDB"/>
    <w:rsid w:val="00CE231A"/>
    <w:rsid w:val="00CE268A"/>
    <w:rsid w:val="00CE27E6"/>
    <w:rsid w:val="00CE2A34"/>
    <w:rsid w:val="00CE2A4A"/>
    <w:rsid w:val="00CE327E"/>
    <w:rsid w:val="00CE3615"/>
    <w:rsid w:val="00CE3AAE"/>
    <w:rsid w:val="00CE3CE1"/>
    <w:rsid w:val="00CE3CFB"/>
    <w:rsid w:val="00CE413E"/>
    <w:rsid w:val="00CE44E5"/>
    <w:rsid w:val="00CE4BAB"/>
    <w:rsid w:val="00CE5872"/>
    <w:rsid w:val="00CE5953"/>
    <w:rsid w:val="00CE5ABE"/>
    <w:rsid w:val="00CE5CB8"/>
    <w:rsid w:val="00CE6824"/>
    <w:rsid w:val="00CE68BA"/>
    <w:rsid w:val="00CE7362"/>
    <w:rsid w:val="00CE73E1"/>
    <w:rsid w:val="00CE7A24"/>
    <w:rsid w:val="00CE7B9E"/>
    <w:rsid w:val="00CE7CBE"/>
    <w:rsid w:val="00CF0574"/>
    <w:rsid w:val="00CF1792"/>
    <w:rsid w:val="00CF1959"/>
    <w:rsid w:val="00CF1CAD"/>
    <w:rsid w:val="00CF2079"/>
    <w:rsid w:val="00CF251F"/>
    <w:rsid w:val="00CF26C9"/>
    <w:rsid w:val="00CF2A12"/>
    <w:rsid w:val="00CF2A62"/>
    <w:rsid w:val="00CF321C"/>
    <w:rsid w:val="00CF3301"/>
    <w:rsid w:val="00CF36E9"/>
    <w:rsid w:val="00CF37D5"/>
    <w:rsid w:val="00CF3BC8"/>
    <w:rsid w:val="00CF3D5B"/>
    <w:rsid w:val="00CF4E2E"/>
    <w:rsid w:val="00CF545D"/>
    <w:rsid w:val="00CF584E"/>
    <w:rsid w:val="00CF589B"/>
    <w:rsid w:val="00CF58AB"/>
    <w:rsid w:val="00CF5AC8"/>
    <w:rsid w:val="00CF5BCF"/>
    <w:rsid w:val="00CF5BEF"/>
    <w:rsid w:val="00CF5CC4"/>
    <w:rsid w:val="00CF5E3F"/>
    <w:rsid w:val="00CF6125"/>
    <w:rsid w:val="00CF6624"/>
    <w:rsid w:val="00CF6B23"/>
    <w:rsid w:val="00CF6F8E"/>
    <w:rsid w:val="00CF77B7"/>
    <w:rsid w:val="00CF790E"/>
    <w:rsid w:val="00CF7B46"/>
    <w:rsid w:val="00D004FA"/>
    <w:rsid w:val="00D00C12"/>
    <w:rsid w:val="00D00C7E"/>
    <w:rsid w:val="00D01551"/>
    <w:rsid w:val="00D01FED"/>
    <w:rsid w:val="00D02532"/>
    <w:rsid w:val="00D032A8"/>
    <w:rsid w:val="00D03314"/>
    <w:rsid w:val="00D03461"/>
    <w:rsid w:val="00D0395C"/>
    <w:rsid w:val="00D03C8E"/>
    <w:rsid w:val="00D03D42"/>
    <w:rsid w:val="00D042D9"/>
    <w:rsid w:val="00D0431F"/>
    <w:rsid w:val="00D04BFF"/>
    <w:rsid w:val="00D0508C"/>
    <w:rsid w:val="00D051BB"/>
    <w:rsid w:val="00D05306"/>
    <w:rsid w:val="00D05319"/>
    <w:rsid w:val="00D05448"/>
    <w:rsid w:val="00D05CAC"/>
    <w:rsid w:val="00D061A6"/>
    <w:rsid w:val="00D063F1"/>
    <w:rsid w:val="00D066AF"/>
    <w:rsid w:val="00D072FA"/>
    <w:rsid w:val="00D10045"/>
    <w:rsid w:val="00D102E3"/>
    <w:rsid w:val="00D107DE"/>
    <w:rsid w:val="00D1152B"/>
    <w:rsid w:val="00D11A77"/>
    <w:rsid w:val="00D11BDB"/>
    <w:rsid w:val="00D11D87"/>
    <w:rsid w:val="00D12018"/>
    <w:rsid w:val="00D12D2C"/>
    <w:rsid w:val="00D13268"/>
    <w:rsid w:val="00D132AF"/>
    <w:rsid w:val="00D13AA7"/>
    <w:rsid w:val="00D146F8"/>
    <w:rsid w:val="00D1476F"/>
    <w:rsid w:val="00D14ECF"/>
    <w:rsid w:val="00D15736"/>
    <w:rsid w:val="00D15C28"/>
    <w:rsid w:val="00D15F21"/>
    <w:rsid w:val="00D16618"/>
    <w:rsid w:val="00D17129"/>
    <w:rsid w:val="00D175ED"/>
    <w:rsid w:val="00D175FE"/>
    <w:rsid w:val="00D202C7"/>
    <w:rsid w:val="00D20509"/>
    <w:rsid w:val="00D20B14"/>
    <w:rsid w:val="00D21188"/>
    <w:rsid w:val="00D21675"/>
    <w:rsid w:val="00D21E00"/>
    <w:rsid w:val="00D22B7D"/>
    <w:rsid w:val="00D22BE8"/>
    <w:rsid w:val="00D22CF3"/>
    <w:rsid w:val="00D22D0E"/>
    <w:rsid w:val="00D2313F"/>
    <w:rsid w:val="00D2322C"/>
    <w:rsid w:val="00D23424"/>
    <w:rsid w:val="00D235AF"/>
    <w:rsid w:val="00D235D8"/>
    <w:rsid w:val="00D23607"/>
    <w:rsid w:val="00D23702"/>
    <w:rsid w:val="00D237D3"/>
    <w:rsid w:val="00D238FD"/>
    <w:rsid w:val="00D24B02"/>
    <w:rsid w:val="00D24F1D"/>
    <w:rsid w:val="00D2540A"/>
    <w:rsid w:val="00D25EC1"/>
    <w:rsid w:val="00D26203"/>
    <w:rsid w:val="00D2660F"/>
    <w:rsid w:val="00D26680"/>
    <w:rsid w:val="00D26744"/>
    <w:rsid w:val="00D27817"/>
    <w:rsid w:val="00D27976"/>
    <w:rsid w:val="00D30060"/>
    <w:rsid w:val="00D31405"/>
    <w:rsid w:val="00D32219"/>
    <w:rsid w:val="00D32C85"/>
    <w:rsid w:val="00D32E6A"/>
    <w:rsid w:val="00D33229"/>
    <w:rsid w:val="00D333B9"/>
    <w:rsid w:val="00D33813"/>
    <w:rsid w:val="00D33F73"/>
    <w:rsid w:val="00D33FD9"/>
    <w:rsid w:val="00D341D8"/>
    <w:rsid w:val="00D34F63"/>
    <w:rsid w:val="00D35246"/>
    <w:rsid w:val="00D356CE"/>
    <w:rsid w:val="00D35B91"/>
    <w:rsid w:val="00D35DF6"/>
    <w:rsid w:val="00D36269"/>
    <w:rsid w:val="00D36622"/>
    <w:rsid w:val="00D366DD"/>
    <w:rsid w:val="00D36EE0"/>
    <w:rsid w:val="00D36F3B"/>
    <w:rsid w:val="00D37DC7"/>
    <w:rsid w:val="00D40432"/>
    <w:rsid w:val="00D407EA"/>
    <w:rsid w:val="00D40BD4"/>
    <w:rsid w:val="00D40D5C"/>
    <w:rsid w:val="00D41ACD"/>
    <w:rsid w:val="00D4235B"/>
    <w:rsid w:val="00D42F1F"/>
    <w:rsid w:val="00D43B3B"/>
    <w:rsid w:val="00D43EC5"/>
    <w:rsid w:val="00D447E4"/>
    <w:rsid w:val="00D44B34"/>
    <w:rsid w:val="00D44D37"/>
    <w:rsid w:val="00D44EC5"/>
    <w:rsid w:val="00D459C4"/>
    <w:rsid w:val="00D45AA0"/>
    <w:rsid w:val="00D4612A"/>
    <w:rsid w:val="00D46836"/>
    <w:rsid w:val="00D46AA4"/>
    <w:rsid w:val="00D46CD5"/>
    <w:rsid w:val="00D46FD4"/>
    <w:rsid w:val="00D470D2"/>
    <w:rsid w:val="00D47195"/>
    <w:rsid w:val="00D47BE0"/>
    <w:rsid w:val="00D47C2C"/>
    <w:rsid w:val="00D47C3B"/>
    <w:rsid w:val="00D47C89"/>
    <w:rsid w:val="00D502E9"/>
    <w:rsid w:val="00D5074E"/>
    <w:rsid w:val="00D507FC"/>
    <w:rsid w:val="00D50920"/>
    <w:rsid w:val="00D50A2F"/>
    <w:rsid w:val="00D50DEB"/>
    <w:rsid w:val="00D51702"/>
    <w:rsid w:val="00D51B43"/>
    <w:rsid w:val="00D51C86"/>
    <w:rsid w:val="00D51C96"/>
    <w:rsid w:val="00D51EAE"/>
    <w:rsid w:val="00D5206F"/>
    <w:rsid w:val="00D524A4"/>
    <w:rsid w:val="00D52986"/>
    <w:rsid w:val="00D52DFD"/>
    <w:rsid w:val="00D530B5"/>
    <w:rsid w:val="00D53934"/>
    <w:rsid w:val="00D53B1E"/>
    <w:rsid w:val="00D546EB"/>
    <w:rsid w:val="00D54DA4"/>
    <w:rsid w:val="00D55086"/>
    <w:rsid w:val="00D55285"/>
    <w:rsid w:val="00D55428"/>
    <w:rsid w:val="00D55436"/>
    <w:rsid w:val="00D557E0"/>
    <w:rsid w:val="00D55AFE"/>
    <w:rsid w:val="00D5613A"/>
    <w:rsid w:val="00D56187"/>
    <w:rsid w:val="00D56C07"/>
    <w:rsid w:val="00D5795E"/>
    <w:rsid w:val="00D57B03"/>
    <w:rsid w:val="00D60772"/>
    <w:rsid w:val="00D6077A"/>
    <w:rsid w:val="00D60C7C"/>
    <w:rsid w:val="00D61F6E"/>
    <w:rsid w:val="00D6221C"/>
    <w:rsid w:val="00D62409"/>
    <w:rsid w:val="00D62771"/>
    <w:rsid w:val="00D630A8"/>
    <w:rsid w:val="00D63174"/>
    <w:rsid w:val="00D6481B"/>
    <w:rsid w:val="00D6497C"/>
    <w:rsid w:val="00D64EE5"/>
    <w:rsid w:val="00D65610"/>
    <w:rsid w:val="00D66385"/>
    <w:rsid w:val="00D66485"/>
    <w:rsid w:val="00D6649B"/>
    <w:rsid w:val="00D66969"/>
    <w:rsid w:val="00D66C39"/>
    <w:rsid w:val="00D66EAB"/>
    <w:rsid w:val="00D66EF9"/>
    <w:rsid w:val="00D6710F"/>
    <w:rsid w:val="00D67123"/>
    <w:rsid w:val="00D67366"/>
    <w:rsid w:val="00D70607"/>
    <w:rsid w:val="00D70668"/>
    <w:rsid w:val="00D707F3"/>
    <w:rsid w:val="00D70889"/>
    <w:rsid w:val="00D708A6"/>
    <w:rsid w:val="00D70C88"/>
    <w:rsid w:val="00D70E2A"/>
    <w:rsid w:val="00D70EB9"/>
    <w:rsid w:val="00D71A5B"/>
    <w:rsid w:val="00D71AD7"/>
    <w:rsid w:val="00D72963"/>
    <w:rsid w:val="00D729CF"/>
    <w:rsid w:val="00D72B58"/>
    <w:rsid w:val="00D72BDE"/>
    <w:rsid w:val="00D72C4C"/>
    <w:rsid w:val="00D72DA0"/>
    <w:rsid w:val="00D72EF3"/>
    <w:rsid w:val="00D739AB"/>
    <w:rsid w:val="00D73A32"/>
    <w:rsid w:val="00D73D1C"/>
    <w:rsid w:val="00D743A8"/>
    <w:rsid w:val="00D747A2"/>
    <w:rsid w:val="00D747A3"/>
    <w:rsid w:val="00D74DFA"/>
    <w:rsid w:val="00D75288"/>
    <w:rsid w:val="00D752B2"/>
    <w:rsid w:val="00D75A55"/>
    <w:rsid w:val="00D75D9B"/>
    <w:rsid w:val="00D75F86"/>
    <w:rsid w:val="00D762BD"/>
    <w:rsid w:val="00D7678F"/>
    <w:rsid w:val="00D769F7"/>
    <w:rsid w:val="00D76A34"/>
    <w:rsid w:val="00D76F5A"/>
    <w:rsid w:val="00D77A9B"/>
    <w:rsid w:val="00D8020E"/>
    <w:rsid w:val="00D80B99"/>
    <w:rsid w:val="00D80D7A"/>
    <w:rsid w:val="00D816D6"/>
    <w:rsid w:val="00D81B10"/>
    <w:rsid w:val="00D81C47"/>
    <w:rsid w:val="00D81F91"/>
    <w:rsid w:val="00D82043"/>
    <w:rsid w:val="00D821E3"/>
    <w:rsid w:val="00D82623"/>
    <w:rsid w:val="00D8280B"/>
    <w:rsid w:val="00D82864"/>
    <w:rsid w:val="00D82D93"/>
    <w:rsid w:val="00D82E80"/>
    <w:rsid w:val="00D8344A"/>
    <w:rsid w:val="00D835E9"/>
    <w:rsid w:val="00D83645"/>
    <w:rsid w:val="00D8372C"/>
    <w:rsid w:val="00D85104"/>
    <w:rsid w:val="00D86CF3"/>
    <w:rsid w:val="00D86EEC"/>
    <w:rsid w:val="00D87425"/>
    <w:rsid w:val="00D8758C"/>
    <w:rsid w:val="00D87922"/>
    <w:rsid w:val="00D87A32"/>
    <w:rsid w:val="00D87AA9"/>
    <w:rsid w:val="00D87B51"/>
    <w:rsid w:val="00D900AC"/>
    <w:rsid w:val="00D90545"/>
    <w:rsid w:val="00D90B84"/>
    <w:rsid w:val="00D90E46"/>
    <w:rsid w:val="00D912FA"/>
    <w:rsid w:val="00D91D9C"/>
    <w:rsid w:val="00D91FFC"/>
    <w:rsid w:val="00D92882"/>
    <w:rsid w:val="00D9369A"/>
    <w:rsid w:val="00D9375F"/>
    <w:rsid w:val="00D939CE"/>
    <w:rsid w:val="00D93B04"/>
    <w:rsid w:val="00D94036"/>
    <w:rsid w:val="00D94453"/>
    <w:rsid w:val="00D94476"/>
    <w:rsid w:val="00D948DC"/>
    <w:rsid w:val="00D94961"/>
    <w:rsid w:val="00D9507E"/>
    <w:rsid w:val="00D96066"/>
    <w:rsid w:val="00D962E0"/>
    <w:rsid w:val="00D96457"/>
    <w:rsid w:val="00D964A7"/>
    <w:rsid w:val="00D96EA2"/>
    <w:rsid w:val="00D972F7"/>
    <w:rsid w:val="00D9748F"/>
    <w:rsid w:val="00D97AEB"/>
    <w:rsid w:val="00D97D4B"/>
    <w:rsid w:val="00DA0586"/>
    <w:rsid w:val="00DA060F"/>
    <w:rsid w:val="00DA0A02"/>
    <w:rsid w:val="00DA0E5A"/>
    <w:rsid w:val="00DA13B7"/>
    <w:rsid w:val="00DA13FF"/>
    <w:rsid w:val="00DA1793"/>
    <w:rsid w:val="00DA1E8E"/>
    <w:rsid w:val="00DA1FA3"/>
    <w:rsid w:val="00DA25F4"/>
    <w:rsid w:val="00DA2734"/>
    <w:rsid w:val="00DA286D"/>
    <w:rsid w:val="00DA2BFB"/>
    <w:rsid w:val="00DA2C55"/>
    <w:rsid w:val="00DA3164"/>
    <w:rsid w:val="00DA38D1"/>
    <w:rsid w:val="00DA3A70"/>
    <w:rsid w:val="00DA3AE0"/>
    <w:rsid w:val="00DA3BA1"/>
    <w:rsid w:val="00DA451F"/>
    <w:rsid w:val="00DA4973"/>
    <w:rsid w:val="00DA5B3E"/>
    <w:rsid w:val="00DA5D36"/>
    <w:rsid w:val="00DA6114"/>
    <w:rsid w:val="00DA6452"/>
    <w:rsid w:val="00DA67FA"/>
    <w:rsid w:val="00DA7964"/>
    <w:rsid w:val="00DB02F8"/>
    <w:rsid w:val="00DB0807"/>
    <w:rsid w:val="00DB0B25"/>
    <w:rsid w:val="00DB19D1"/>
    <w:rsid w:val="00DB1A2C"/>
    <w:rsid w:val="00DB1B37"/>
    <w:rsid w:val="00DB1D4B"/>
    <w:rsid w:val="00DB236D"/>
    <w:rsid w:val="00DB2BE0"/>
    <w:rsid w:val="00DB2F19"/>
    <w:rsid w:val="00DB3255"/>
    <w:rsid w:val="00DB3389"/>
    <w:rsid w:val="00DB3BF8"/>
    <w:rsid w:val="00DB3E05"/>
    <w:rsid w:val="00DB47EA"/>
    <w:rsid w:val="00DB4937"/>
    <w:rsid w:val="00DB4CE4"/>
    <w:rsid w:val="00DB4F6E"/>
    <w:rsid w:val="00DB5BF2"/>
    <w:rsid w:val="00DB5F91"/>
    <w:rsid w:val="00DB66AC"/>
    <w:rsid w:val="00DB7089"/>
    <w:rsid w:val="00DB70FE"/>
    <w:rsid w:val="00DC025E"/>
    <w:rsid w:val="00DC0659"/>
    <w:rsid w:val="00DC07DB"/>
    <w:rsid w:val="00DC1023"/>
    <w:rsid w:val="00DC10AC"/>
    <w:rsid w:val="00DC10E2"/>
    <w:rsid w:val="00DC1AAD"/>
    <w:rsid w:val="00DC1FAB"/>
    <w:rsid w:val="00DC20BE"/>
    <w:rsid w:val="00DC20F8"/>
    <w:rsid w:val="00DC233F"/>
    <w:rsid w:val="00DC25D4"/>
    <w:rsid w:val="00DC26B0"/>
    <w:rsid w:val="00DC27D4"/>
    <w:rsid w:val="00DC2870"/>
    <w:rsid w:val="00DC29BA"/>
    <w:rsid w:val="00DC29E8"/>
    <w:rsid w:val="00DC2FC9"/>
    <w:rsid w:val="00DC31AA"/>
    <w:rsid w:val="00DC3CF9"/>
    <w:rsid w:val="00DC3E57"/>
    <w:rsid w:val="00DC468D"/>
    <w:rsid w:val="00DC4EDB"/>
    <w:rsid w:val="00DC514B"/>
    <w:rsid w:val="00DC5638"/>
    <w:rsid w:val="00DC593B"/>
    <w:rsid w:val="00DC5BE9"/>
    <w:rsid w:val="00DC5D08"/>
    <w:rsid w:val="00DC62FF"/>
    <w:rsid w:val="00DC63EA"/>
    <w:rsid w:val="00DC6781"/>
    <w:rsid w:val="00DC74DE"/>
    <w:rsid w:val="00DC772A"/>
    <w:rsid w:val="00DC783E"/>
    <w:rsid w:val="00DC78E1"/>
    <w:rsid w:val="00DC7D7E"/>
    <w:rsid w:val="00DD0520"/>
    <w:rsid w:val="00DD0619"/>
    <w:rsid w:val="00DD0767"/>
    <w:rsid w:val="00DD0979"/>
    <w:rsid w:val="00DD097F"/>
    <w:rsid w:val="00DD0B70"/>
    <w:rsid w:val="00DD0CE0"/>
    <w:rsid w:val="00DD0D32"/>
    <w:rsid w:val="00DD1171"/>
    <w:rsid w:val="00DD17E0"/>
    <w:rsid w:val="00DD185C"/>
    <w:rsid w:val="00DD1BEE"/>
    <w:rsid w:val="00DD1FAC"/>
    <w:rsid w:val="00DD21A2"/>
    <w:rsid w:val="00DD2329"/>
    <w:rsid w:val="00DD2A0D"/>
    <w:rsid w:val="00DD2AB2"/>
    <w:rsid w:val="00DD2BF6"/>
    <w:rsid w:val="00DD2C3A"/>
    <w:rsid w:val="00DD2E21"/>
    <w:rsid w:val="00DD37AF"/>
    <w:rsid w:val="00DD37F2"/>
    <w:rsid w:val="00DD39E7"/>
    <w:rsid w:val="00DD3E16"/>
    <w:rsid w:val="00DD445F"/>
    <w:rsid w:val="00DD47D1"/>
    <w:rsid w:val="00DD4822"/>
    <w:rsid w:val="00DD4D24"/>
    <w:rsid w:val="00DD548B"/>
    <w:rsid w:val="00DD5D08"/>
    <w:rsid w:val="00DD5DAC"/>
    <w:rsid w:val="00DD5F1A"/>
    <w:rsid w:val="00DD5FA7"/>
    <w:rsid w:val="00DD6115"/>
    <w:rsid w:val="00DD62A4"/>
    <w:rsid w:val="00DD6628"/>
    <w:rsid w:val="00DD683A"/>
    <w:rsid w:val="00DD68DB"/>
    <w:rsid w:val="00DD6F4F"/>
    <w:rsid w:val="00DD6F81"/>
    <w:rsid w:val="00DD7B50"/>
    <w:rsid w:val="00DE05D1"/>
    <w:rsid w:val="00DE05D9"/>
    <w:rsid w:val="00DE0F55"/>
    <w:rsid w:val="00DE1283"/>
    <w:rsid w:val="00DE17F7"/>
    <w:rsid w:val="00DE1B52"/>
    <w:rsid w:val="00DE1F53"/>
    <w:rsid w:val="00DE22D2"/>
    <w:rsid w:val="00DE2AFB"/>
    <w:rsid w:val="00DE30BE"/>
    <w:rsid w:val="00DE321B"/>
    <w:rsid w:val="00DE3453"/>
    <w:rsid w:val="00DE345A"/>
    <w:rsid w:val="00DE3548"/>
    <w:rsid w:val="00DE3972"/>
    <w:rsid w:val="00DE39FE"/>
    <w:rsid w:val="00DE3DCB"/>
    <w:rsid w:val="00DE3EBB"/>
    <w:rsid w:val="00DE53C6"/>
    <w:rsid w:val="00DE53F4"/>
    <w:rsid w:val="00DE542E"/>
    <w:rsid w:val="00DE5513"/>
    <w:rsid w:val="00DE5D24"/>
    <w:rsid w:val="00DE607D"/>
    <w:rsid w:val="00DE6546"/>
    <w:rsid w:val="00DE674A"/>
    <w:rsid w:val="00DE68FA"/>
    <w:rsid w:val="00DE69B8"/>
    <w:rsid w:val="00DE6E23"/>
    <w:rsid w:val="00DE7036"/>
    <w:rsid w:val="00DF0382"/>
    <w:rsid w:val="00DF0729"/>
    <w:rsid w:val="00DF0D89"/>
    <w:rsid w:val="00DF0FC0"/>
    <w:rsid w:val="00DF124C"/>
    <w:rsid w:val="00DF1331"/>
    <w:rsid w:val="00DF1351"/>
    <w:rsid w:val="00DF138B"/>
    <w:rsid w:val="00DF1570"/>
    <w:rsid w:val="00DF1770"/>
    <w:rsid w:val="00DF1D9B"/>
    <w:rsid w:val="00DF207E"/>
    <w:rsid w:val="00DF2B6D"/>
    <w:rsid w:val="00DF2BF6"/>
    <w:rsid w:val="00DF3322"/>
    <w:rsid w:val="00DF343D"/>
    <w:rsid w:val="00DF3773"/>
    <w:rsid w:val="00DF3BE0"/>
    <w:rsid w:val="00DF4217"/>
    <w:rsid w:val="00DF4A1B"/>
    <w:rsid w:val="00DF521A"/>
    <w:rsid w:val="00DF5D5B"/>
    <w:rsid w:val="00DF5E23"/>
    <w:rsid w:val="00DF63AF"/>
    <w:rsid w:val="00DF66D8"/>
    <w:rsid w:val="00DF6BCE"/>
    <w:rsid w:val="00DF7564"/>
    <w:rsid w:val="00E001CE"/>
    <w:rsid w:val="00E003DB"/>
    <w:rsid w:val="00E014B3"/>
    <w:rsid w:val="00E01A85"/>
    <w:rsid w:val="00E01ABE"/>
    <w:rsid w:val="00E01C91"/>
    <w:rsid w:val="00E01ECD"/>
    <w:rsid w:val="00E02623"/>
    <w:rsid w:val="00E026F7"/>
    <w:rsid w:val="00E02B5C"/>
    <w:rsid w:val="00E0311C"/>
    <w:rsid w:val="00E03143"/>
    <w:rsid w:val="00E035A5"/>
    <w:rsid w:val="00E0374B"/>
    <w:rsid w:val="00E03E05"/>
    <w:rsid w:val="00E03E71"/>
    <w:rsid w:val="00E04455"/>
    <w:rsid w:val="00E04A98"/>
    <w:rsid w:val="00E04D01"/>
    <w:rsid w:val="00E04E82"/>
    <w:rsid w:val="00E05062"/>
    <w:rsid w:val="00E0593F"/>
    <w:rsid w:val="00E05C43"/>
    <w:rsid w:val="00E0677C"/>
    <w:rsid w:val="00E06CAF"/>
    <w:rsid w:val="00E0722D"/>
    <w:rsid w:val="00E07326"/>
    <w:rsid w:val="00E07429"/>
    <w:rsid w:val="00E076BF"/>
    <w:rsid w:val="00E07E55"/>
    <w:rsid w:val="00E105AF"/>
    <w:rsid w:val="00E1089E"/>
    <w:rsid w:val="00E113C8"/>
    <w:rsid w:val="00E11793"/>
    <w:rsid w:val="00E11BC3"/>
    <w:rsid w:val="00E11D00"/>
    <w:rsid w:val="00E11E47"/>
    <w:rsid w:val="00E122A2"/>
    <w:rsid w:val="00E1276E"/>
    <w:rsid w:val="00E13271"/>
    <w:rsid w:val="00E13346"/>
    <w:rsid w:val="00E135CE"/>
    <w:rsid w:val="00E13810"/>
    <w:rsid w:val="00E13D53"/>
    <w:rsid w:val="00E1479D"/>
    <w:rsid w:val="00E149D3"/>
    <w:rsid w:val="00E14A70"/>
    <w:rsid w:val="00E14AEF"/>
    <w:rsid w:val="00E14E80"/>
    <w:rsid w:val="00E15082"/>
    <w:rsid w:val="00E1513C"/>
    <w:rsid w:val="00E1521E"/>
    <w:rsid w:val="00E154AB"/>
    <w:rsid w:val="00E157B0"/>
    <w:rsid w:val="00E15824"/>
    <w:rsid w:val="00E15A97"/>
    <w:rsid w:val="00E15EA7"/>
    <w:rsid w:val="00E15EBE"/>
    <w:rsid w:val="00E160F3"/>
    <w:rsid w:val="00E161E6"/>
    <w:rsid w:val="00E1642E"/>
    <w:rsid w:val="00E16DAF"/>
    <w:rsid w:val="00E174A7"/>
    <w:rsid w:val="00E174E5"/>
    <w:rsid w:val="00E17D76"/>
    <w:rsid w:val="00E20340"/>
    <w:rsid w:val="00E20831"/>
    <w:rsid w:val="00E20C16"/>
    <w:rsid w:val="00E214A4"/>
    <w:rsid w:val="00E217D8"/>
    <w:rsid w:val="00E21B5A"/>
    <w:rsid w:val="00E21E3C"/>
    <w:rsid w:val="00E222A4"/>
    <w:rsid w:val="00E22483"/>
    <w:rsid w:val="00E22950"/>
    <w:rsid w:val="00E22C56"/>
    <w:rsid w:val="00E22D31"/>
    <w:rsid w:val="00E22DDA"/>
    <w:rsid w:val="00E2342A"/>
    <w:rsid w:val="00E2362B"/>
    <w:rsid w:val="00E239F7"/>
    <w:rsid w:val="00E243F4"/>
    <w:rsid w:val="00E2444B"/>
    <w:rsid w:val="00E24E7D"/>
    <w:rsid w:val="00E2521F"/>
    <w:rsid w:val="00E25265"/>
    <w:rsid w:val="00E258EB"/>
    <w:rsid w:val="00E25F30"/>
    <w:rsid w:val="00E25FB5"/>
    <w:rsid w:val="00E26243"/>
    <w:rsid w:val="00E26594"/>
    <w:rsid w:val="00E26BFE"/>
    <w:rsid w:val="00E26D89"/>
    <w:rsid w:val="00E2718C"/>
    <w:rsid w:val="00E2782F"/>
    <w:rsid w:val="00E27D4D"/>
    <w:rsid w:val="00E30248"/>
    <w:rsid w:val="00E30647"/>
    <w:rsid w:val="00E308E8"/>
    <w:rsid w:val="00E30C21"/>
    <w:rsid w:val="00E30F1F"/>
    <w:rsid w:val="00E3102E"/>
    <w:rsid w:val="00E313A1"/>
    <w:rsid w:val="00E31BE4"/>
    <w:rsid w:val="00E323DD"/>
    <w:rsid w:val="00E3273B"/>
    <w:rsid w:val="00E32F58"/>
    <w:rsid w:val="00E33083"/>
    <w:rsid w:val="00E332C1"/>
    <w:rsid w:val="00E335E9"/>
    <w:rsid w:val="00E33A29"/>
    <w:rsid w:val="00E33DC9"/>
    <w:rsid w:val="00E33F3E"/>
    <w:rsid w:val="00E34240"/>
    <w:rsid w:val="00E346C1"/>
    <w:rsid w:val="00E34D79"/>
    <w:rsid w:val="00E354A3"/>
    <w:rsid w:val="00E3569B"/>
    <w:rsid w:val="00E35769"/>
    <w:rsid w:val="00E361B6"/>
    <w:rsid w:val="00E366AE"/>
    <w:rsid w:val="00E376DF"/>
    <w:rsid w:val="00E37EFC"/>
    <w:rsid w:val="00E40B81"/>
    <w:rsid w:val="00E40BDA"/>
    <w:rsid w:val="00E40DD8"/>
    <w:rsid w:val="00E41370"/>
    <w:rsid w:val="00E413E9"/>
    <w:rsid w:val="00E41486"/>
    <w:rsid w:val="00E419EF"/>
    <w:rsid w:val="00E41B6E"/>
    <w:rsid w:val="00E42E21"/>
    <w:rsid w:val="00E433B5"/>
    <w:rsid w:val="00E434BD"/>
    <w:rsid w:val="00E444C6"/>
    <w:rsid w:val="00E446E2"/>
    <w:rsid w:val="00E447F4"/>
    <w:rsid w:val="00E44813"/>
    <w:rsid w:val="00E44AB4"/>
    <w:rsid w:val="00E44C15"/>
    <w:rsid w:val="00E44D21"/>
    <w:rsid w:val="00E44D91"/>
    <w:rsid w:val="00E44DA5"/>
    <w:rsid w:val="00E4504D"/>
    <w:rsid w:val="00E45304"/>
    <w:rsid w:val="00E45D0B"/>
    <w:rsid w:val="00E45D76"/>
    <w:rsid w:val="00E460C7"/>
    <w:rsid w:val="00E460D3"/>
    <w:rsid w:val="00E46D35"/>
    <w:rsid w:val="00E470B1"/>
    <w:rsid w:val="00E474EF"/>
    <w:rsid w:val="00E4752B"/>
    <w:rsid w:val="00E47BF2"/>
    <w:rsid w:val="00E47BFF"/>
    <w:rsid w:val="00E50165"/>
    <w:rsid w:val="00E50960"/>
    <w:rsid w:val="00E51047"/>
    <w:rsid w:val="00E510DC"/>
    <w:rsid w:val="00E51397"/>
    <w:rsid w:val="00E51471"/>
    <w:rsid w:val="00E51BA6"/>
    <w:rsid w:val="00E51BCC"/>
    <w:rsid w:val="00E51E00"/>
    <w:rsid w:val="00E51E48"/>
    <w:rsid w:val="00E51EF1"/>
    <w:rsid w:val="00E5219C"/>
    <w:rsid w:val="00E52BDB"/>
    <w:rsid w:val="00E52F91"/>
    <w:rsid w:val="00E534D2"/>
    <w:rsid w:val="00E539B0"/>
    <w:rsid w:val="00E53D11"/>
    <w:rsid w:val="00E53E0C"/>
    <w:rsid w:val="00E54BC2"/>
    <w:rsid w:val="00E5546A"/>
    <w:rsid w:val="00E55631"/>
    <w:rsid w:val="00E557D2"/>
    <w:rsid w:val="00E55C30"/>
    <w:rsid w:val="00E55C9C"/>
    <w:rsid w:val="00E55E72"/>
    <w:rsid w:val="00E55F7D"/>
    <w:rsid w:val="00E56164"/>
    <w:rsid w:val="00E56722"/>
    <w:rsid w:val="00E56BD0"/>
    <w:rsid w:val="00E56E60"/>
    <w:rsid w:val="00E56F4D"/>
    <w:rsid w:val="00E57E92"/>
    <w:rsid w:val="00E57FA1"/>
    <w:rsid w:val="00E600AA"/>
    <w:rsid w:val="00E60321"/>
    <w:rsid w:val="00E604D8"/>
    <w:rsid w:val="00E605F2"/>
    <w:rsid w:val="00E60844"/>
    <w:rsid w:val="00E60B4C"/>
    <w:rsid w:val="00E6146A"/>
    <w:rsid w:val="00E61ABE"/>
    <w:rsid w:val="00E62AE8"/>
    <w:rsid w:val="00E631F2"/>
    <w:rsid w:val="00E632C3"/>
    <w:rsid w:val="00E63D85"/>
    <w:rsid w:val="00E63E3F"/>
    <w:rsid w:val="00E647E3"/>
    <w:rsid w:val="00E65077"/>
    <w:rsid w:val="00E65176"/>
    <w:rsid w:val="00E65BC4"/>
    <w:rsid w:val="00E65C51"/>
    <w:rsid w:val="00E65D52"/>
    <w:rsid w:val="00E65E2E"/>
    <w:rsid w:val="00E6671E"/>
    <w:rsid w:val="00E6699C"/>
    <w:rsid w:val="00E66A6C"/>
    <w:rsid w:val="00E66C13"/>
    <w:rsid w:val="00E67253"/>
    <w:rsid w:val="00E672DD"/>
    <w:rsid w:val="00E6737E"/>
    <w:rsid w:val="00E67A56"/>
    <w:rsid w:val="00E67ED0"/>
    <w:rsid w:val="00E70D07"/>
    <w:rsid w:val="00E70E7C"/>
    <w:rsid w:val="00E716A7"/>
    <w:rsid w:val="00E71AC6"/>
    <w:rsid w:val="00E721D3"/>
    <w:rsid w:val="00E7259E"/>
    <w:rsid w:val="00E729F7"/>
    <w:rsid w:val="00E72B32"/>
    <w:rsid w:val="00E73773"/>
    <w:rsid w:val="00E74F79"/>
    <w:rsid w:val="00E750B4"/>
    <w:rsid w:val="00E753C9"/>
    <w:rsid w:val="00E75427"/>
    <w:rsid w:val="00E759EA"/>
    <w:rsid w:val="00E75E30"/>
    <w:rsid w:val="00E75F9E"/>
    <w:rsid w:val="00E763CA"/>
    <w:rsid w:val="00E76E0E"/>
    <w:rsid w:val="00E76ED2"/>
    <w:rsid w:val="00E76EDA"/>
    <w:rsid w:val="00E774E0"/>
    <w:rsid w:val="00E77D22"/>
    <w:rsid w:val="00E803BD"/>
    <w:rsid w:val="00E806A9"/>
    <w:rsid w:val="00E806AF"/>
    <w:rsid w:val="00E807BA"/>
    <w:rsid w:val="00E80806"/>
    <w:rsid w:val="00E80AAE"/>
    <w:rsid w:val="00E80B8F"/>
    <w:rsid w:val="00E80F6B"/>
    <w:rsid w:val="00E81095"/>
    <w:rsid w:val="00E81664"/>
    <w:rsid w:val="00E818EF"/>
    <w:rsid w:val="00E8298A"/>
    <w:rsid w:val="00E82A7C"/>
    <w:rsid w:val="00E82B34"/>
    <w:rsid w:val="00E82C8B"/>
    <w:rsid w:val="00E83057"/>
    <w:rsid w:val="00E8376D"/>
    <w:rsid w:val="00E83B03"/>
    <w:rsid w:val="00E83B65"/>
    <w:rsid w:val="00E8417E"/>
    <w:rsid w:val="00E84C60"/>
    <w:rsid w:val="00E8517B"/>
    <w:rsid w:val="00E85470"/>
    <w:rsid w:val="00E85CFB"/>
    <w:rsid w:val="00E8602C"/>
    <w:rsid w:val="00E86103"/>
    <w:rsid w:val="00E86236"/>
    <w:rsid w:val="00E868FD"/>
    <w:rsid w:val="00E86CDC"/>
    <w:rsid w:val="00E86F01"/>
    <w:rsid w:val="00E8761D"/>
    <w:rsid w:val="00E87ABC"/>
    <w:rsid w:val="00E905AA"/>
    <w:rsid w:val="00E90E56"/>
    <w:rsid w:val="00E90E70"/>
    <w:rsid w:val="00E90E81"/>
    <w:rsid w:val="00E90ECB"/>
    <w:rsid w:val="00E9133A"/>
    <w:rsid w:val="00E915C8"/>
    <w:rsid w:val="00E91D35"/>
    <w:rsid w:val="00E91E5E"/>
    <w:rsid w:val="00E923BB"/>
    <w:rsid w:val="00E92E49"/>
    <w:rsid w:val="00E9322B"/>
    <w:rsid w:val="00E9394E"/>
    <w:rsid w:val="00E941C0"/>
    <w:rsid w:val="00E94447"/>
    <w:rsid w:val="00E94945"/>
    <w:rsid w:val="00E949BF"/>
    <w:rsid w:val="00E94E7A"/>
    <w:rsid w:val="00E94F25"/>
    <w:rsid w:val="00E95263"/>
    <w:rsid w:val="00E95529"/>
    <w:rsid w:val="00E95983"/>
    <w:rsid w:val="00E95F76"/>
    <w:rsid w:val="00E961F7"/>
    <w:rsid w:val="00E964A1"/>
    <w:rsid w:val="00E96696"/>
    <w:rsid w:val="00E967EE"/>
    <w:rsid w:val="00E96A26"/>
    <w:rsid w:val="00E96A4C"/>
    <w:rsid w:val="00E96C20"/>
    <w:rsid w:val="00E97736"/>
    <w:rsid w:val="00E97B82"/>
    <w:rsid w:val="00EA0012"/>
    <w:rsid w:val="00EA00A3"/>
    <w:rsid w:val="00EA120F"/>
    <w:rsid w:val="00EA1322"/>
    <w:rsid w:val="00EA1505"/>
    <w:rsid w:val="00EA1581"/>
    <w:rsid w:val="00EA1AB3"/>
    <w:rsid w:val="00EA1BA9"/>
    <w:rsid w:val="00EA2147"/>
    <w:rsid w:val="00EA2D52"/>
    <w:rsid w:val="00EA313F"/>
    <w:rsid w:val="00EA315D"/>
    <w:rsid w:val="00EA31EE"/>
    <w:rsid w:val="00EA3AFE"/>
    <w:rsid w:val="00EA3BEA"/>
    <w:rsid w:val="00EA43D8"/>
    <w:rsid w:val="00EA4FCF"/>
    <w:rsid w:val="00EA5188"/>
    <w:rsid w:val="00EA5ECB"/>
    <w:rsid w:val="00EA6D87"/>
    <w:rsid w:val="00EA6EDE"/>
    <w:rsid w:val="00EA6F09"/>
    <w:rsid w:val="00EA74C1"/>
    <w:rsid w:val="00EA7A6F"/>
    <w:rsid w:val="00EA7C3B"/>
    <w:rsid w:val="00EA7CD2"/>
    <w:rsid w:val="00EB0362"/>
    <w:rsid w:val="00EB05FB"/>
    <w:rsid w:val="00EB069E"/>
    <w:rsid w:val="00EB0A49"/>
    <w:rsid w:val="00EB1EDD"/>
    <w:rsid w:val="00EB1F38"/>
    <w:rsid w:val="00EB2155"/>
    <w:rsid w:val="00EB21F7"/>
    <w:rsid w:val="00EB2542"/>
    <w:rsid w:val="00EB2818"/>
    <w:rsid w:val="00EB293F"/>
    <w:rsid w:val="00EB29BC"/>
    <w:rsid w:val="00EB2B91"/>
    <w:rsid w:val="00EB2C4E"/>
    <w:rsid w:val="00EB2D7B"/>
    <w:rsid w:val="00EB302E"/>
    <w:rsid w:val="00EB31B4"/>
    <w:rsid w:val="00EB329B"/>
    <w:rsid w:val="00EB376D"/>
    <w:rsid w:val="00EB3813"/>
    <w:rsid w:val="00EB38F3"/>
    <w:rsid w:val="00EB39E0"/>
    <w:rsid w:val="00EB3BE8"/>
    <w:rsid w:val="00EB4066"/>
    <w:rsid w:val="00EB4646"/>
    <w:rsid w:val="00EB4662"/>
    <w:rsid w:val="00EB47FB"/>
    <w:rsid w:val="00EB51FE"/>
    <w:rsid w:val="00EB5769"/>
    <w:rsid w:val="00EB5B8C"/>
    <w:rsid w:val="00EB6106"/>
    <w:rsid w:val="00EB663A"/>
    <w:rsid w:val="00EB6E2A"/>
    <w:rsid w:val="00EB6F14"/>
    <w:rsid w:val="00EB6F17"/>
    <w:rsid w:val="00EB7102"/>
    <w:rsid w:val="00EB7C30"/>
    <w:rsid w:val="00EB7D17"/>
    <w:rsid w:val="00EC02C7"/>
    <w:rsid w:val="00EC08CC"/>
    <w:rsid w:val="00EC0DCE"/>
    <w:rsid w:val="00EC1528"/>
    <w:rsid w:val="00EC17CE"/>
    <w:rsid w:val="00EC204D"/>
    <w:rsid w:val="00EC215B"/>
    <w:rsid w:val="00EC2244"/>
    <w:rsid w:val="00EC22E4"/>
    <w:rsid w:val="00EC2D66"/>
    <w:rsid w:val="00EC3A69"/>
    <w:rsid w:val="00EC3D00"/>
    <w:rsid w:val="00EC3E0B"/>
    <w:rsid w:val="00EC428F"/>
    <w:rsid w:val="00EC471D"/>
    <w:rsid w:val="00EC4E12"/>
    <w:rsid w:val="00EC51B4"/>
    <w:rsid w:val="00EC5F78"/>
    <w:rsid w:val="00EC6476"/>
    <w:rsid w:val="00EC695F"/>
    <w:rsid w:val="00EC739E"/>
    <w:rsid w:val="00EC7A10"/>
    <w:rsid w:val="00EC7CF9"/>
    <w:rsid w:val="00ED0794"/>
    <w:rsid w:val="00ED07FC"/>
    <w:rsid w:val="00ED0B1E"/>
    <w:rsid w:val="00ED0F55"/>
    <w:rsid w:val="00ED1054"/>
    <w:rsid w:val="00ED2B82"/>
    <w:rsid w:val="00ED33F3"/>
    <w:rsid w:val="00ED36AD"/>
    <w:rsid w:val="00ED3761"/>
    <w:rsid w:val="00ED4420"/>
    <w:rsid w:val="00ED4489"/>
    <w:rsid w:val="00ED44FD"/>
    <w:rsid w:val="00ED4719"/>
    <w:rsid w:val="00ED4E6E"/>
    <w:rsid w:val="00ED4E82"/>
    <w:rsid w:val="00ED5402"/>
    <w:rsid w:val="00ED55BD"/>
    <w:rsid w:val="00ED5D26"/>
    <w:rsid w:val="00ED61D5"/>
    <w:rsid w:val="00ED6C9B"/>
    <w:rsid w:val="00ED734D"/>
    <w:rsid w:val="00ED7375"/>
    <w:rsid w:val="00ED7A0B"/>
    <w:rsid w:val="00ED7C4F"/>
    <w:rsid w:val="00EE02E4"/>
    <w:rsid w:val="00EE14B4"/>
    <w:rsid w:val="00EE1894"/>
    <w:rsid w:val="00EE1B7D"/>
    <w:rsid w:val="00EE1CE6"/>
    <w:rsid w:val="00EE1FB2"/>
    <w:rsid w:val="00EE2098"/>
    <w:rsid w:val="00EE21BC"/>
    <w:rsid w:val="00EE25CF"/>
    <w:rsid w:val="00EE302D"/>
    <w:rsid w:val="00EE3644"/>
    <w:rsid w:val="00EE3967"/>
    <w:rsid w:val="00EE3B05"/>
    <w:rsid w:val="00EE3F89"/>
    <w:rsid w:val="00EE43DE"/>
    <w:rsid w:val="00EE4520"/>
    <w:rsid w:val="00EE4A46"/>
    <w:rsid w:val="00EE4B6F"/>
    <w:rsid w:val="00EE5FD2"/>
    <w:rsid w:val="00EE742E"/>
    <w:rsid w:val="00EE7465"/>
    <w:rsid w:val="00EE74DA"/>
    <w:rsid w:val="00EF0447"/>
    <w:rsid w:val="00EF0574"/>
    <w:rsid w:val="00EF05CD"/>
    <w:rsid w:val="00EF07F6"/>
    <w:rsid w:val="00EF0981"/>
    <w:rsid w:val="00EF0D68"/>
    <w:rsid w:val="00EF0DB1"/>
    <w:rsid w:val="00EF1835"/>
    <w:rsid w:val="00EF1941"/>
    <w:rsid w:val="00EF1974"/>
    <w:rsid w:val="00EF1B05"/>
    <w:rsid w:val="00EF1C53"/>
    <w:rsid w:val="00EF1FC2"/>
    <w:rsid w:val="00EF23DF"/>
    <w:rsid w:val="00EF2443"/>
    <w:rsid w:val="00EF27BC"/>
    <w:rsid w:val="00EF2BB7"/>
    <w:rsid w:val="00EF3A86"/>
    <w:rsid w:val="00EF41D3"/>
    <w:rsid w:val="00EF45AC"/>
    <w:rsid w:val="00EF470E"/>
    <w:rsid w:val="00EF4B74"/>
    <w:rsid w:val="00EF4C5B"/>
    <w:rsid w:val="00EF4EA3"/>
    <w:rsid w:val="00EF4FAE"/>
    <w:rsid w:val="00EF5171"/>
    <w:rsid w:val="00EF542D"/>
    <w:rsid w:val="00EF5699"/>
    <w:rsid w:val="00EF614A"/>
    <w:rsid w:val="00EF63F4"/>
    <w:rsid w:val="00EF64D7"/>
    <w:rsid w:val="00EF65B2"/>
    <w:rsid w:val="00EF694D"/>
    <w:rsid w:val="00EF6CF7"/>
    <w:rsid w:val="00EF7070"/>
    <w:rsid w:val="00EF75CE"/>
    <w:rsid w:val="00F01B6E"/>
    <w:rsid w:val="00F02328"/>
    <w:rsid w:val="00F0235E"/>
    <w:rsid w:val="00F02534"/>
    <w:rsid w:val="00F02E25"/>
    <w:rsid w:val="00F030DD"/>
    <w:rsid w:val="00F03A8E"/>
    <w:rsid w:val="00F03FD6"/>
    <w:rsid w:val="00F0419B"/>
    <w:rsid w:val="00F043E8"/>
    <w:rsid w:val="00F046DD"/>
    <w:rsid w:val="00F0522F"/>
    <w:rsid w:val="00F05258"/>
    <w:rsid w:val="00F05ADB"/>
    <w:rsid w:val="00F0695D"/>
    <w:rsid w:val="00F06A4B"/>
    <w:rsid w:val="00F070F4"/>
    <w:rsid w:val="00F07536"/>
    <w:rsid w:val="00F07789"/>
    <w:rsid w:val="00F07C2F"/>
    <w:rsid w:val="00F100F5"/>
    <w:rsid w:val="00F105BF"/>
    <w:rsid w:val="00F105CF"/>
    <w:rsid w:val="00F10D44"/>
    <w:rsid w:val="00F112E4"/>
    <w:rsid w:val="00F1137A"/>
    <w:rsid w:val="00F115EE"/>
    <w:rsid w:val="00F118A5"/>
    <w:rsid w:val="00F11AE6"/>
    <w:rsid w:val="00F12539"/>
    <w:rsid w:val="00F12E5D"/>
    <w:rsid w:val="00F13616"/>
    <w:rsid w:val="00F13784"/>
    <w:rsid w:val="00F1387B"/>
    <w:rsid w:val="00F139E3"/>
    <w:rsid w:val="00F13F6A"/>
    <w:rsid w:val="00F141DE"/>
    <w:rsid w:val="00F147F8"/>
    <w:rsid w:val="00F14CC6"/>
    <w:rsid w:val="00F15149"/>
    <w:rsid w:val="00F15433"/>
    <w:rsid w:val="00F1622A"/>
    <w:rsid w:val="00F1657A"/>
    <w:rsid w:val="00F1661D"/>
    <w:rsid w:val="00F1672E"/>
    <w:rsid w:val="00F16919"/>
    <w:rsid w:val="00F169A9"/>
    <w:rsid w:val="00F16E9D"/>
    <w:rsid w:val="00F17CBF"/>
    <w:rsid w:val="00F2072C"/>
    <w:rsid w:val="00F21454"/>
    <w:rsid w:val="00F21A49"/>
    <w:rsid w:val="00F22782"/>
    <w:rsid w:val="00F2384A"/>
    <w:rsid w:val="00F2481B"/>
    <w:rsid w:val="00F24B89"/>
    <w:rsid w:val="00F255C7"/>
    <w:rsid w:val="00F25A28"/>
    <w:rsid w:val="00F2600C"/>
    <w:rsid w:val="00F260FE"/>
    <w:rsid w:val="00F26331"/>
    <w:rsid w:val="00F26D85"/>
    <w:rsid w:val="00F2737F"/>
    <w:rsid w:val="00F275C9"/>
    <w:rsid w:val="00F27A3D"/>
    <w:rsid w:val="00F309EB"/>
    <w:rsid w:val="00F310B0"/>
    <w:rsid w:val="00F3127A"/>
    <w:rsid w:val="00F313F3"/>
    <w:rsid w:val="00F32D7F"/>
    <w:rsid w:val="00F330A9"/>
    <w:rsid w:val="00F33F4B"/>
    <w:rsid w:val="00F341FD"/>
    <w:rsid w:val="00F3425E"/>
    <w:rsid w:val="00F3494B"/>
    <w:rsid w:val="00F34AC5"/>
    <w:rsid w:val="00F34AF6"/>
    <w:rsid w:val="00F3518A"/>
    <w:rsid w:val="00F3579F"/>
    <w:rsid w:val="00F35F76"/>
    <w:rsid w:val="00F36504"/>
    <w:rsid w:val="00F37000"/>
    <w:rsid w:val="00F406B4"/>
    <w:rsid w:val="00F4081C"/>
    <w:rsid w:val="00F40B46"/>
    <w:rsid w:val="00F41600"/>
    <w:rsid w:val="00F418E6"/>
    <w:rsid w:val="00F41A90"/>
    <w:rsid w:val="00F41AD8"/>
    <w:rsid w:val="00F4249B"/>
    <w:rsid w:val="00F4270D"/>
    <w:rsid w:val="00F4280B"/>
    <w:rsid w:val="00F4298F"/>
    <w:rsid w:val="00F42BC8"/>
    <w:rsid w:val="00F42FE1"/>
    <w:rsid w:val="00F42FF8"/>
    <w:rsid w:val="00F431E4"/>
    <w:rsid w:val="00F43CE5"/>
    <w:rsid w:val="00F4408B"/>
    <w:rsid w:val="00F443C5"/>
    <w:rsid w:val="00F445D6"/>
    <w:rsid w:val="00F44761"/>
    <w:rsid w:val="00F4625F"/>
    <w:rsid w:val="00F4664A"/>
    <w:rsid w:val="00F46810"/>
    <w:rsid w:val="00F469DA"/>
    <w:rsid w:val="00F471A5"/>
    <w:rsid w:val="00F502C3"/>
    <w:rsid w:val="00F50312"/>
    <w:rsid w:val="00F50A5D"/>
    <w:rsid w:val="00F50C23"/>
    <w:rsid w:val="00F51158"/>
    <w:rsid w:val="00F51699"/>
    <w:rsid w:val="00F51AE7"/>
    <w:rsid w:val="00F52534"/>
    <w:rsid w:val="00F526C3"/>
    <w:rsid w:val="00F528CF"/>
    <w:rsid w:val="00F52EEB"/>
    <w:rsid w:val="00F53298"/>
    <w:rsid w:val="00F5332A"/>
    <w:rsid w:val="00F535D4"/>
    <w:rsid w:val="00F54040"/>
    <w:rsid w:val="00F5424E"/>
    <w:rsid w:val="00F54250"/>
    <w:rsid w:val="00F54326"/>
    <w:rsid w:val="00F54676"/>
    <w:rsid w:val="00F55238"/>
    <w:rsid w:val="00F554E7"/>
    <w:rsid w:val="00F55AFA"/>
    <w:rsid w:val="00F55CD8"/>
    <w:rsid w:val="00F562AB"/>
    <w:rsid w:val="00F56942"/>
    <w:rsid w:val="00F56A49"/>
    <w:rsid w:val="00F56B86"/>
    <w:rsid w:val="00F57421"/>
    <w:rsid w:val="00F57BB9"/>
    <w:rsid w:val="00F6003B"/>
    <w:rsid w:val="00F601B0"/>
    <w:rsid w:val="00F60303"/>
    <w:rsid w:val="00F61254"/>
    <w:rsid w:val="00F62471"/>
    <w:rsid w:val="00F62509"/>
    <w:rsid w:val="00F62855"/>
    <w:rsid w:val="00F62AA1"/>
    <w:rsid w:val="00F62AD5"/>
    <w:rsid w:val="00F62EF4"/>
    <w:rsid w:val="00F638CF"/>
    <w:rsid w:val="00F63C02"/>
    <w:rsid w:val="00F6430C"/>
    <w:rsid w:val="00F644B7"/>
    <w:rsid w:val="00F6469A"/>
    <w:rsid w:val="00F647D3"/>
    <w:rsid w:val="00F6487C"/>
    <w:rsid w:val="00F64D73"/>
    <w:rsid w:val="00F64E4E"/>
    <w:rsid w:val="00F65E81"/>
    <w:rsid w:val="00F6601F"/>
    <w:rsid w:val="00F66303"/>
    <w:rsid w:val="00F66A0C"/>
    <w:rsid w:val="00F66EBF"/>
    <w:rsid w:val="00F66F86"/>
    <w:rsid w:val="00F67008"/>
    <w:rsid w:val="00F674A3"/>
    <w:rsid w:val="00F67584"/>
    <w:rsid w:val="00F702B9"/>
    <w:rsid w:val="00F7030E"/>
    <w:rsid w:val="00F70B58"/>
    <w:rsid w:val="00F71216"/>
    <w:rsid w:val="00F71271"/>
    <w:rsid w:val="00F71C55"/>
    <w:rsid w:val="00F71FC7"/>
    <w:rsid w:val="00F72044"/>
    <w:rsid w:val="00F72AD0"/>
    <w:rsid w:val="00F72C8C"/>
    <w:rsid w:val="00F7416A"/>
    <w:rsid w:val="00F74C94"/>
    <w:rsid w:val="00F74D9A"/>
    <w:rsid w:val="00F752EB"/>
    <w:rsid w:val="00F76179"/>
    <w:rsid w:val="00F76350"/>
    <w:rsid w:val="00F7683A"/>
    <w:rsid w:val="00F76937"/>
    <w:rsid w:val="00F76A25"/>
    <w:rsid w:val="00F76BC7"/>
    <w:rsid w:val="00F81891"/>
    <w:rsid w:val="00F81D96"/>
    <w:rsid w:val="00F81DA9"/>
    <w:rsid w:val="00F8212A"/>
    <w:rsid w:val="00F82152"/>
    <w:rsid w:val="00F82361"/>
    <w:rsid w:val="00F827EE"/>
    <w:rsid w:val="00F82921"/>
    <w:rsid w:val="00F82DD0"/>
    <w:rsid w:val="00F82FEF"/>
    <w:rsid w:val="00F83653"/>
    <w:rsid w:val="00F847B2"/>
    <w:rsid w:val="00F850A5"/>
    <w:rsid w:val="00F856A2"/>
    <w:rsid w:val="00F85D8A"/>
    <w:rsid w:val="00F85F5D"/>
    <w:rsid w:val="00F86112"/>
    <w:rsid w:val="00F862FB"/>
    <w:rsid w:val="00F86501"/>
    <w:rsid w:val="00F866C5"/>
    <w:rsid w:val="00F86B4A"/>
    <w:rsid w:val="00F86C19"/>
    <w:rsid w:val="00F86F78"/>
    <w:rsid w:val="00F87085"/>
    <w:rsid w:val="00F8771F"/>
    <w:rsid w:val="00F87749"/>
    <w:rsid w:val="00F900BB"/>
    <w:rsid w:val="00F90120"/>
    <w:rsid w:val="00F901A4"/>
    <w:rsid w:val="00F904CD"/>
    <w:rsid w:val="00F906DA"/>
    <w:rsid w:val="00F90AA7"/>
    <w:rsid w:val="00F90DB0"/>
    <w:rsid w:val="00F90F27"/>
    <w:rsid w:val="00F90FED"/>
    <w:rsid w:val="00F91043"/>
    <w:rsid w:val="00F91324"/>
    <w:rsid w:val="00F9142B"/>
    <w:rsid w:val="00F9234F"/>
    <w:rsid w:val="00F9238B"/>
    <w:rsid w:val="00F925C4"/>
    <w:rsid w:val="00F92602"/>
    <w:rsid w:val="00F92CC2"/>
    <w:rsid w:val="00F92E3B"/>
    <w:rsid w:val="00F9306E"/>
    <w:rsid w:val="00F9373C"/>
    <w:rsid w:val="00F93886"/>
    <w:rsid w:val="00F938DA"/>
    <w:rsid w:val="00F93EE7"/>
    <w:rsid w:val="00F94539"/>
    <w:rsid w:val="00F9488A"/>
    <w:rsid w:val="00F94AFC"/>
    <w:rsid w:val="00F94C38"/>
    <w:rsid w:val="00F95050"/>
    <w:rsid w:val="00F9507E"/>
    <w:rsid w:val="00F9512D"/>
    <w:rsid w:val="00F95617"/>
    <w:rsid w:val="00F956D5"/>
    <w:rsid w:val="00F95759"/>
    <w:rsid w:val="00F96760"/>
    <w:rsid w:val="00F96851"/>
    <w:rsid w:val="00F96D03"/>
    <w:rsid w:val="00F96DDE"/>
    <w:rsid w:val="00F9717B"/>
    <w:rsid w:val="00F97323"/>
    <w:rsid w:val="00F97830"/>
    <w:rsid w:val="00F97F64"/>
    <w:rsid w:val="00FA014D"/>
    <w:rsid w:val="00FA065E"/>
    <w:rsid w:val="00FA07EE"/>
    <w:rsid w:val="00FA0B18"/>
    <w:rsid w:val="00FA0CB1"/>
    <w:rsid w:val="00FA14C0"/>
    <w:rsid w:val="00FA1C04"/>
    <w:rsid w:val="00FA1FC5"/>
    <w:rsid w:val="00FA221C"/>
    <w:rsid w:val="00FA2377"/>
    <w:rsid w:val="00FA267E"/>
    <w:rsid w:val="00FA26BE"/>
    <w:rsid w:val="00FA2F57"/>
    <w:rsid w:val="00FA317A"/>
    <w:rsid w:val="00FA32E0"/>
    <w:rsid w:val="00FA34D7"/>
    <w:rsid w:val="00FA3665"/>
    <w:rsid w:val="00FA3D7B"/>
    <w:rsid w:val="00FA3FAB"/>
    <w:rsid w:val="00FA443C"/>
    <w:rsid w:val="00FA4E1E"/>
    <w:rsid w:val="00FA4EBF"/>
    <w:rsid w:val="00FA4F71"/>
    <w:rsid w:val="00FA5C5D"/>
    <w:rsid w:val="00FA6C8C"/>
    <w:rsid w:val="00FA6F88"/>
    <w:rsid w:val="00FA7319"/>
    <w:rsid w:val="00FA7485"/>
    <w:rsid w:val="00FA74FA"/>
    <w:rsid w:val="00FA783B"/>
    <w:rsid w:val="00FA7A38"/>
    <w:rsid w:val="00FA7AEC"/>
    <w:rsid w:val="00FA7B39"/>
    <w:rsid w:val="00FB0232"/>
    <w:rsid w:val="00FB1BD1"/>
    <w:rsid w:val="00FB1CFD"/>
    <w:rsid w:val="00FB1E1C"/>
    <w:rsid w:val="00FB2436"/>
    <w:rsid w:val="00FB246A"/>
    <w:rsid w:val="00FB2670"/>
    <w:rsid w:val="00FB2CB8"/>
    <w:rsid w:val="00FB2D6D"/>
    <w:rsid w:val="00FB2EE9"/>
    <w:rsid w:val="00FB2F0C"/>
    <w:rsid w:val="00FB2FB0"/>
    <w:rsid w:val="00FB467E"/>
    <w:rsid w:val="00FB47F0"/>
    <w:rsid w:val="00FB489A"/>
    <w:rsid w:val="00FB494D"/>
    <w:rsid w:val="00FB4BF7"/>
    <w:rsid w:val="00FB5242"/>
    <w:rsid w:val="00FB531C"/>
    <w:rsid w:val="00FB58B9"/>
    <w:rsid w:val="00FB5DCE"/>
    <w:rsid w:val="00FB63AD"/>
    <w:rsid w:val="00FB65DE"/>
    <w:rsid w:val="00FB72F3"/>
    <w:rsid w:val="00FB7344"/>
    <w:rsid w:val="00FB753F"/>
    <w:rsid w:val="00FB7820"/>
    <w:rsid w:val="00FB7EB9"/>
    <w:rsid w:val="00FC01C0"/>
    <w:rsid w:val="00FC0D05"/>
    <w:rsid w:val="00FC11F5"/>
    <w:rsid w:val="00FC12DB"/>
    <w:rsid w:val="00FC1A52"/>
    <w:rsid w:val="00FC1D5E"/>
    <w:rsid w:val="00FC1E97"/>
    <w:rsid w:val="00FC2729"/>
    <w:rsid w:val="00FC2A4B"/>
    <w:rsid w:val="00FC2A7E"/>
    <w:rsid w:val="00FC2C7D"/>
    <w:rsid w:val="00FC4492"/>
    <w:rsid w:val="00FC4574"/>
    <w:rsid w:val="00FC4664"/>
    <w:rsid w:val="00FC47B6"/>
    <w:rsid w:val="00FC4AF6"/>
    <w:rsid w:val="00FC4B70"/>
    <w:rsid w:val="00FC4C31"/>
    <w:rsid w:val="00FC4DD6"/>
    <w:rsid w:val="00FC4E86"/>
    <w:rsid w:val="00FC5B30"/>
    <w:rsid w:val="00FC5D83"/>
    <w:rsid w:val="00FC6012"/>
    <w:rsid w:val="00FC645D"/>
    <w:rsid w:val="00FC669F"/>
    <w:rsid w:val="00FC68DA"/>
    <w:rsid w:val="00FC6B15"/>
    <w:rsid w:val="00FC6E26"/>
    <w:rsid w:val="00FC7121"/>
    <w:rsid w:val="00FC716E"/>
    <w:rsid w:val="00FC71AE"/>
    <w:rsid w:val="00FC76F3"/>
    <w:rsid w:val="00FC795B"/>
    <w:rsid w:val="00FD00CF"/>
    <w:rsid w:val="00FD0641"/>
    <w:rsid w:val="00FD0704"/>
    <w:rsid w:val="00FD0795"/>
    <w:rsid w:val="00FD088A"/>
    <w:rsid w:val="00FD0A72"/>
    <w:rsid w:val="00FD0F4D"/>
    <w:rsid w:val="00FD14BC"/>
    <w:rsid w:val="00FD1553"/>
    <w:rsid w:val="00FD2555"/>
    <w:rsid w:val="00FD25D9"/>
    <w:rsid w:val="00FD27DB"/>
    <w:rsid w:val="00FD2AB1"/>
    <w:rsid w:val="00FD313A"/>
    <w:rsid w:val="00FD3C9B"/>
    <w:rsid w:val="00FD47D2"/>
    <w:rsid w:val="00FD4C4F"/>
    <w:rsid w:val="00FD5011"/>
    <w:rsid w:val="00FD50B3"/>
    <w:rsid w:val="00FD5116"/>
    <w:rsid w:val="00FD541E"/>
    <w:rsid w:val="00FD54B6"/>
    <w:rsid w:val="00FD5E18"/>
    <w:rsid w:val="00FD5F3D"/>
    <w:rsid w:val="00FD64CB"/>
    <w:rsid w:val="00FD6600"/>
    <w:rsid w:val="00FD67AC"/>
    <w:rsid w:val="00FD6B60"/>
    <w:rsid w:val="00FD7591"/>
    <w:rsid w:val="00FD78E3"/>
    <w:rsid w:val="00FD7965"/>
    <w:rsid w:val="00FE019B"/>
    <w:rsid w:val="00FE085B"/>
    <w:rsid w:val="00FE0881"/>
    <w:rsid w:val="00FE0BA6"/>
    <w:rsid w:val="00FE0EAF"/>
    <w:rsid w:val="00FE15E3"/>
    <w:rsid w:val="00FE16C2"/>
    <w:rsid w:val="00FE16F4"/>
    <w:rsid w:val="00FE1CE5"/>
    <w:rsid w:val="00FE1EC5"/>
    <w:rsid w:val="00FE236C"/>
    <w:rsid w:val="00FE2528"/>
    <w:rsid w:val="00FE2AAA"/>
    <w:rsid w:val="00FE2DB7"/>
    <w:rsid w:val="00FE2E77"/>
    <w:rsid w:val="00FE2F50"/>
    <w:rsid w:val="00FE31EF"/>
    <w:rsid w:val="00FE31F6"/>
    <w:rsid w:val="00FE3860"/>
    <w:rsid w:val="00FE3F4B"/>
    <w:rsid w:val="00FE4002"/>
    <w:rsid w:val="00FE42B7"/>
    <w:rsid w:val="00FE4834"/>
    <w:rsid w:val="00FE4F35"/>
    <w:rsid w:val="00FE55E1"/>
    <w:rsid w:val="00FE6376"/>
    <w:rsid w:val="00FE66C4"/>
    <w:rsid w:val="00FE6785"/>
    <w:rsid w:val="00FE690D"/>
    <w:rsid w:val="00FE6ABF"/>
    <w:rsid w:val="00FE700E"/>
    <w:rsid w:val="00FE7594"/>
    <w:rsid w:val="00FE7D68"/>
    <w:rsid w:val="00FE7DBF"/>
    <w:rsid w:val="00FE7EE4"/>
    <w:rsid w:val="00FF0579"/>
    <w:rsid w:val="00FF08ED"/>
    <w:rsid w:val="00FF09BD"/>
    <w:rsid w:val="00FF09F4"/>
    <w:rsid w:val="00FF0B89"/>
    <w:rsid w:val="00FF10CA"/>
    <w:rsid w:val="00FF1504"/>
    <w:rsid w:val="00FF1643"/>
    <w:rsid w:val="00FF212A"/>
    <w:rsid w:val="00FF2780"/>
    <w:rsid w:val="00FF28FB"/>
    <w:rsid w:val="00FF2A34"/>
    <w:rsid w:val="00FF2FA1"/>
    <w:rsid w:val="00FF33F7"/>
    <w:rsid w:val="00FF3823"/>
    <w:rsid w:val="00FF44BC"/>
    <w:rsid w:val="00FF4AC9"/>
    <w:rsid w:val="00FF4B85"/>
    <w:rsid w:val="00FF526A"/>
    <w:rsid w:val="00FF5F6B"/>
    <w:rsid w:val="00FF612D"/>
    <w:rsid w:val="00FF6261"/>
    <w:rsid w:val="00FF6921"/>
    <w:rsid w:val="00FF6975"/>
    <w:rsid w:val="00FF6C6C"/>
    <w:rsid w:val="00FF6F66"/>
    <w:rsid w:val="00FF736C"/>
    <w:rsid w:val="00FF73BF"/>
    <w:rsid w:val="00FF78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qFormat="1"/>
    <w:lsdException w:name="annotation text" w:uiPriority="9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32E6A"/>
    <w:rPr>
      <w:rFonts w:eastAsia="Times New Roman"/>
      <w:sz w:val="24"/>
      <w:szCs w:val="24"/>
      <w:lang w:val="tr-TR"/>
    </w:rPr>
  </w:style>
  <w:style w:type="paragraph" w:styleId="Heading1">
    <w:name w:val="heading 1"/>
    <w:basedOn w:val="Normal"/>
    <w:next w:val="Normal"/>
    <w:qFormat/>
    <w:rsid w:val="00C12A98"/>
    <w:pPr>
      <w:keepNext/>
      <w:tabs>
        <w:tab w:val="left" w:pos="-720"/>
      </w:tabs>
      <w:jc w:val="both"/>
      <w:outlineLvl w:val="0"/>
    </w:pPr>
    <w:rPr>
      <w:szCs w:val="20"/>
    </w:rPr>
  </w:style>
  <w:style w:type="paragraph" w:styleId="Heading3">
    <w:name w:val="heading 3"/>
    <w:basedOn w:val="Normal"/>
    <w:next w:val="Normal"/>
    <w:qFormat/>
    <w:rsid w:val="00C12A98"/>
    <w:pPr>
      <w:keepNext/>
      <w:tabs>
        <w:tab w:val="left" w:pos="161"/>
        <w:tab w:val="left" w:pos="322"/>
        <w:tab w:val="left" w:pos="482"/>
        <w:tab w:val="decimal" w:pos="4742"/>
        <w:tab w:val="decimal" w:pos="6110"/>
        <w:tab w:val="decimal" w:pos="7205"/>
        <w:tab w:val="decimal" w:pos="8528"/>
      </w:tabs>
      <w:suppressAutoHyphens/>
      <w:spacing w:line="228" w:lineRule="auto"/>
      <w:outlineLvl w:val="2"/>
    </w:pPr>
    <w:rPr>
      <w:rFonts w:ascii="Arial" w:hAnsi="Arial"/>
      <w:b/>
      <w:sz w:val="20"/>
      <w:szCs w:val="20"/>
    </w:rPr>
  </w:style>
  <w:style w:type="paragraph" w:styleId="Heading4">
    <w:name w:val="heading 4"/>
    <w:basedOn w:val="Normal"/>
    <w:next w:val="Normal"/>
    <w:link w:val="Heading4Char"/>
    <w:qFormat/>
    <w:rsid w:val="00C12A98"/>
    <w:pPr>
      <w:keepNext/>
      <w:tabs>
        <w:tab w:val="left" w:pos="151"/>
        <w:tab w:val="left" w:pos="288"/>
        <w:tab w:val="left" w:pos="468"/>
        <w:tab w:val="decimal" w:pos="7371"/>
        <w:tab w:val="decimal" w:pos="8789"/>
      </w:tabs>
      <w:suppressAutoHyphens/>
      <w:jc w:val="both"/>
      <w:outlineLvl w:val="3"/>
    </w:pPr>
    <w:rPr>
      <w:b/>
      <w:szCs w:val="20"/>
    </w:rPr>
  </w:style>
  <w:style w:type="paragraph" w:styleId="Heading5">
    <w:name w:val="heading 5"/>
    <w:basedOn w:val="Normal"/>
    <w:next w:val="Normal"/>
    <w:qFormat/>
    <w:rsid w:val="00C12A98"/>
    <w:pPr>
      <w:keepNext/>
      <w:jc w:val="both"/>
      <w:outlineLvl w:val="4"/>
    </w:pPr>
    <w:rPr>
      <w:b/>
      <w:sz w:val="19"/>
      <w:szCs w:val="19"/>
    </w:rPr>
  </w:style>
  <w:style w:type="paragraph" w:styleId="Heading6">
    <w:name w:val="heading 6"/>
    <w:basedOn w:val="Normal"/>
    <w:next w:val="Normal"/>
    <w:link w:val="Heading6Char"/>
    <w:qFormat/>
    <w:rsid w:val="00C12A98"/>
    <w:pPr>
      <w:keepNext/>
      <w:tabs>
        <w:tab w:val="left" w:pos="-1440"/>
        <w:tab w:val="left" w:pos="-720"/>
        <w:tab w:val="left" w:pos="98"/>
        <w:tab w:val="left" w:pos="576"/>
        <w:tab w:val="left" w:pos="864"/>
        <w:tab w:val="decimal" w:pos="5245"/>
        <w:tab w:val="decimal" w:pos="6804"/>
        <w:tab w:val="decimal" w:pos="9072"/>
      </w:tabs>
      <w:spacing w:line="216" w:lineRule="auto"/>
      <w:jc w:val="both"/>
      <w:outlineLvl w:val="5"/>
    </w:pPr>
    <w:rPr>
      <w:b/>
      <w:sz w:val="20"/>
      <w:szCs w:val="20"/>
    </w:rPr>
  </w:style>
  <w:style w:type="paragraph" w:styleId="Heading8">
    <w:name w:val="heading 8"/>
    <w:basedOn w:val="Normal"/>
    <w:next w:val="Normal"/>
    <w:qFormat/>
    <w:rsid w:val="00C12A98"/>
    <w:pPr>
      <w:keepNext/>
      <w:tabs>
        <w:tab w:val="left" w:pos="127"/>
        <w:tab w:val="left" w:pos="254"/>
        <w:tab w:val="left" w:pos="2268"/>
        <w:tab w:val="decimal" w:pos="3261"/>
        <w:tab w:val="decimal" w:pos="4678"/>
        <w:tab w:val="decimal" w:pos="5529"/>
        <w:tab w:val="decimal" w:pos="6663"/>
        <w:tab w:val="decimal" w:pos="7797"/>
        <w:tab w:val="decimal" w:pos="8931"/>
        <w:tab w:val="decimal" w:pos="9850"/>
      </w:tabs>
      <w:suppressAutoHyphens/>
      <w:spacing w:line="216" w:lineRule="auto"/>
      <w:outlineLvl w:val="7"/>
    </w:pPr>
    <w:rPr>
      <w:sz w:val="16"/>
      <w:szCs w:val="20"/>
      <w:u w:val="single"/>
    </w:rPr>
  </w:style>
  <w:style w:type="paragraph" w:styleId="Heading9">
    <w:name w:val="heading 9"/>
    <w:basedOn w:val="Normal"/>
    <w:next w:val="Normal"/>
    <w:qFormat/>
    <w:rsid w:val="00C12A98"/>
    <w:pPr>
      <w:keepNext/>
      <w:tabs>
        <w:tab w:val="left" w:pos="567"/>
        <w:tab w:val="decimal" w:pos="6521"/>
        <w:tab w:val="decimal" w:pos="7655"/>
        <w:tab w:val="decimal" w:pos="8789"/>
      </w:tabs>
      <w:spacing w:line="228" w:lineRule="auto"/>
      <w:ind w:left="567" w:hanging="567"/>
      <w:jc w:val="both"/>
      <w:outlineLvl w:val="8"/>
    </w:pPr>
    <w:rPr>
      <w:b/>
      <w:spacing w:val="-2"/>
      <w:sz w:val="22"/>
      <w:szCs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kGman1">
    <w:name w:val="DokÀGÀman 1"/>
    <w:rsid w:val="00C12A98"/>
    <w:pPr>
      <w:keepNext/>
      <w:keepLines/>
      <w:tabs>
        <w:tab w:val="left" w:pos="-720"/>
      </w:tabs>
      <w:suppressAutoHyphens/>
    </w:pPr>
    <w:rPr>
      <w:rFonts w:ascii="Courier New" w:eastAsia="Times New Roman" w:hAnsi="Courier New"/>
      <w:sz w:val="24"/>
    </w:rPr>
  </w:style>
  <w:style w:type="paragraph" w:customStyle="1" w:styleId="BoldHeadinga">
    <w:name w:val="Bold Headinga"/>
    <w:rsid w:val="00C12A98"/>
    <w:pPr>
      <w:tabs>
        <w:tab w:val="left" w:pos="-720"/>
      </w:tabs>
      <w:suppressAutoHyphens/>
      <w:spacing w:line="252" w:lineRule="exact"/>
    </w:pPr>
    <w:rPr>
      <w:rFonts w:ascii="Arial" w:eastAsia="Times New Roman" w:hAnsi="Arial"/>
      <w:b/>
      <w:sz w:val="22"/>
    </w:rPr>
  </w:style>
  <w:style w:type="paragraph" w:customStyle="1" w:styleId="BodyText21">
    <w:name w:val="Body Text 21"/>
    <w:basedOn w:val="Normal"/>
    <w:rsid w:val="00C12A98"/>
    <w:pPr>
      <w:tabs>
        <w:tab w:val="left" w:pos="1133"/>
        <w:tab w:val="left" w:pos="3965"/>
        <w:tab w:val="decimal" w:pos="6995"/>
      </w:tabs>
      <w:suppressAutoHyphens/>
    </w:pPr>
    <w:rPr>
      <w:rFonts w:ascii="Arial" w:hAnsi="Arial"/>
      <w:sz w:val="20"/>
      <w:szCs w:val="20"/>
    </w:rPr>
  </w:style>
  <w:style w:type="paragraph" w:styleId="BodyText">
    <w:name w:val="Body Text"/>
    <w:basedOn w:val="Normal"/>
    <w:rsid w:val="00C12A98"/>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s>
      <w:spacing w:line="204" w:lineRule="auto"/>
    </w:pPr>
    <w:rPr>
      <w:szCs w:val="20"/>
    </w:rPr>
  </w:style>
  <w:style w:type="paragraph" w:styleId="BodyText2">
    <w:name w:val="Body Text 2"/>
    <w:basedOn w:val="Normal"/>
    <w:rsid w:val="00C12A98"/>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s>
      <w:suppressAutoHyphens/>
      <w:ind w:left="566" w:hanging="566"/>
    </w:pPr>
    <w:rPr>
      <w:szCs w:val="20"/>
    </w:rPr>
  </w:style>
  <w:style w:type="paragraph" w:styleId="BodyText3">
    <w:name w:val="Body Text 3"/>
    <w:basedOn w:val="Normal"/>
    <w:rsid w:val="00C12A98"/>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s>
      <w:suppressAutoHyphens/>
      <w:spacing w:line="204" w:lineRule="auto"/>
      <w:jc w:val="both"/>
    </w:pPr>
    <w:rPr>
      <w:szCs w:val="20"/>
    </w:rPr>
  </w:style>
  <w:style w:type="paragraph" w:customStyle="1" w:styleId="Body">
    <w:name w:val="Body"/>
    <w:aliases w:val="by,BD,bd"/>
    <w:link w:val="BodyChar"/>
    <w:rsid w:val="00C12A98"/>
    <w:pPr>
      <w:keepLines/>
      <w:spacing w:after="130" w:line="260" w:lineRule="exact"/>
      <w:jc w:val="both"/>
    </w:pPr>
    <w:rPr>
      <w:rFonts w:ascii="Times" w:eastAsia="Times New Roman" w:hAnsi="Times"/>
      <w:sz w:val="22"/>
      <w:lang w:val="en-GB"/>
    </w:rPr>
  </w:style>
  <w:style w:type="paragraph" w:styleId="BodyTextIndent3">
    <w:name w:val="Body Text Indent 3"/>
    <w:basedOn w:val="Normal"/>
    <w:rsid w:val="00C12A98"/>
    <w:pPr>
      <w:tabs>
        <w:tab w:val="left" w:pos="567"/>
        <w:tab w:val="left" w:pos="1133"/>
        <w:tab w:val="left" w:pos="3965"/>
        <w:tab w:val="decimal" w:pos="6995"/>
      </w:tabs>
      <w:suppressAutoHyphens/>
      <w:ind w:left="567" w:hanging="567"/>
    </w:pPr>
    <w:rPr>
      <w:rFonts w:ascii="Arial" w:hAnsi="Arial"/>
      <w:sz w:val="20"/>
      <w:szCs w:val="20"/>
    </w:rPr>
  </w:style>
  <w:style w:type="paragraph" w:styleId="BodyTextIndent2">
    <w:name w:val="Body Text Indent 2"/>
    <w:basedOn w:val="Normal"/>
    <w:rsid w:val="00C12A98"/>
    <w:pPr>
      <w:tabs>
        <w:tab w:val="left" w:pos="1133"/>
        <w:tab w:val="left" w:pos="3965"/>
        <w:tab w:val="decimal" w:pos="6995"/>
      </w:tabs>
      <w:suppressAutoHyphens/>
      <w:ind w:left="567"/>
    </w:pPr>
    <w:rPr>
      <w:rFonts w:ascii="Arial" w:hAnsi="Arial"/>
      <w:sz w:val="20"/>
      <w:szCs w:val="20"/>
    </w:rPr>
  </w:style>
  <w:style w:type="paragraph" w:styleId="BodyTextIndent">
    <w:name w:val="Body Text Indent"/>
    <w:basedOn w:val="Normal"/>
    <w:rsid w:val="00C12A98"/>
    <w:pPr>
      <w:tabs>
        <w:tab w:val="left" w:pos="-720"/>
        <w:tab w:val="left" w:pos="0"/>
      </w:tabs>
      <w:ind w:hanging="11"/>
      <w:jc w:val="both"/>
    </w:pPr>
    <w:rPr>
      <w:szCs w:val="20"/>
    </w:rPr>
  </w:style>
  <w:style w:type="paragraph" w:customStyle="1" w:styleId="Teknik4">
    <w:name w:val="Teknik 4"/>
    <w:rsid w:val="00C12A98"/>
    <w:pPr>
      <w:tabs>
        <w:tab w:val="left" w:pos="-720"/>
      </w:tabs>
      <w:suppressAutoHyphens/>
    </w:pPr>
    <w:rPr>
      <w:rFonts w:ascii="Courier New" w:eastAsia="Times New Roman" w:hAnsi="Courier New"/>
      <w:b/>
      <w:sz w:val="24"/>
    </w:rPr>
  </w:style>
  <w:style w:type="paragraph" w:styleId="EndnoteText">
    <w:name w:val="endnote text"/>
    <w:basedOn w:val="Normal"/>
    <w:link w:val="EndnoteTextChar"/>
    <w:semiHidden/>
    <w:rsid w:val="00C12A98"/>
    <w:rPr>
      <w:rFonts w:ascii="Courier New" w:hAnsi="Courier New"/>
      <w:szCs w:val="20"/>
      <w:lang w:val="en-GB"/>
    </w:rPr>
  </w:style>
  <w:style w:type="paragraph" w:styleId="Header">
    <w:name w:val="header"/>
    <w:basedOn w:val="Normal"/>
    <w:rsid w:val="00C12A98"/>
    <w:pPr>
      <w:tabs>
        <w:tab w:val="center" w:pos="4153"/>
        <w:tab w:val="right" w:pos="8306"/>
      </w:tabs>
    </w:pPr>
    <w:rPr>
      <w:sz w:val="20"/>
      <w:szCs w:val="20"/>
    </w:rPr>
  </w:style>
  <w:style w:type="character" w:styleId="PageNumber">
    <w:name w:val="page number"/>
    <w:basedOn w:val="DefaultParagraphFont"/>
    <w:rsid w:val="00C12A98"/>
  </w:style>
  <w:style w:type="paragraph" w:styleId="Footer">
    <w:name w:val="footer"/>
    <w:basedOn w:val="Normal"/>
    <w:link w:val="FooterChar"/>
    <w:uiPriority w:val="99"/>
    <w:rsid w:val="00C12A98"/>
    <w:pPr>
      <w:tabs>
        <w:tab w:val="center" w:pos="4153"/>
        <w:tab w:val="right" w:pos="8306"/>
      </w:tabs>
      <w:suppressAutoHyphens/>
    </w:pPr>
    <w:rPr>
      <w:rFonts w:ascii="Colonna MT" w:hAnsi="Colonna MT"/>
      <w:szCs w:val="20"/>
    </w:rPr>
  </w:style>
  <w:style w:type="paragraph" w:styleId="FootnoteText">
    <w:name w:val="footnote text"/>
    <w:basedOn w:val="Normal"/>
    <w:semiHidden/>
    <w:rsid w:val="00C12A98"/>
    <w:rPr>
      <w:sz w:val="20"/>
      <w:szCs w:val="20"/>
    </w:rPr>
  </w:style>
  <w:style w:type="paragraph" w:styleId="CommentText">
    <w:name w:val="annotation text"/>
    <w:basedOn w:val="Normal"/>
    <w:link w:val="CommentTextChar"/>
    <w:uiPriority w:val="99"/>
    <w:rsid w:val="00C12A98"/>
    <w:pPr>
      <w:widowControl w:val="0"/>
      <w:suppressAutoHyphens/>
    </w:pPr>
    <w:rPr>
      <w:rFonts w:ascii="Colonna MT" w:hAnsi="Colonna MT"/>
      <w:sz w:val="20"/>
      <w:szCs w:val="20"/>
      <w:lang w:val="en-GB"/>
    </w:rPr>
  </w:style>
  <w:style w:type="paragraph" w:customStyle="1" w:styleId="xl25">
    <w:name w:val="xl25"/>
    <w:basedOn w:val="Normal"/>
    <w:rsid w:val="00C12A98"/>
    <w:pPr>
      <w:spacing w:before="100" w:beforeAutospacing="1" w:after="100" w:afterAutospacing="1"/>
    </w:pPr>
    <w:rPr>
      <w:rFonts w:eastAsia="Arial Unicode MS"/>
      <w:sz w:val="22"/>
      <w:szCs w:val="22"/>
    </w:rPr>
  </w:style>
  <w:style w:type="paragraph" w:styleId="PlainText">
    <w:name w:val="Plain Text"/>
    <w:basedOn w:val="Normal"/>
    <w:rsid w:val="00C12A98"/>
    <w:pPr>
      <w:overflowPunct w:val="0"/>
      <w:autoSpaceDE w:val="0"/>
      <w:autoSpaceDN w:val="0"/>
      <w:adjustRightInd w:val="0"/>
      <w:textAlignment w:val="baseline"/>
    </w:pPr>
    <w:rPr>
      <w:rFonts w:ascii="Courier New" w:hAnsi="Courier New"/>
      <w:sz w:val="20"/>
      <w:szCs w:val="20"/>
    </w:rPr>
  </w:style>
  <w:style w:type="character" w:styleId="CommentReference">
    <w:name w:val="annotation reference"/>
    <w:basedOn w:val="DefaultParagraphFont"/>
    <w:semiHidden/>
    <w:rsid w:val="00887F91"/>
    <w:rPr>
      <w:sz w:val="16"/>
      <w:szCs w:val="16"/>
    </w:rPr>
  </w:style>
  <w:style w:type="paragraph" w:styleId="CommentSubject">
    <w:name w:val="annotation subject"/>
    <w:basedOn w:val="CommentText"/>
    <w:next w:val="CommentText"/>
    <w:semiHidden/>
    <w:rsid w:val="00887F91"/>
    <w:pPr>
      <w:widowControl/>
      <w:suppressAutoHyphens w:val="0"/>
    </w:pPr>
    <w:rPr>
      <w:rFonts w:ascii="Times New Roman" w:hAnsi="Times New Roman"/>
      <w:b/>
      <w:bCs/>
      <w:lang w:val="tr-TR"/>
    </w:rPr>
  </w:style>
  <w:style w:type="paragraph" w:styleId="BalloonText">
    <w:name w:val="Balloon Text"/>
    <w:basedOn w:val="Normal"/>
    <w:semiHidden/>
    <w:rsid w:val="00887F91"/>
    <w:rPr>
      <w:rFonts w:ascii="Tahoma" w:hAnsi="Tahoma" w:cs="Tahoma"/>
      <w:sz w:val="16"/>
      <w:szCs w:val="16"/>
    </w:rPr>
  </w:style>
  <w:style w:type="paragraph" w:styleId="BlockText">
    <w:name w:val="Block Text"/>
    <w:basedOn w:val="Normal"/>
    <w:rsid w:val="00A0163D"/>
    <w:pPr>
      <w:ind w:left="-57" w:right="-57"/>
      <w:jc w:val="both"/>
    </w:pPr>
    <w:rPr>
      <w:rFonts w:ascii="Arial" w:hAnsi="Arial"/>
      <w:sz w:val="18"/>
      <w:szCs w:val="20"/>
    </w:rPr>
  </w:style>
  <w:style w:type="paragraph" w:styleId="NormalIndent">
    <w:name w:val="Normal Indent"/>
    <w:basedOn w:val="Normal"/>
    <w:rsid w:val="004A278B"/>
    <w:pPr>
      <w:spacing w:line="290" w:lineRule="atLeast"/>
      <w:ind w:left="595"/>
    </w:pPr>
    <w:rPr>
      <w:szCs w:val="20"/>
      <w:lang w:val="en-GB"/>
    </w:rPr>
  </w:style>
  <w:style w:type="paragraph" w:customStyle="1" w:styleId="Address">
    <w:name w:val="Address"/>
    <w:basedOn w:val="Normal"/>
    <w:rsid w:val="004A278B"/>
    <w:pPr>
      <w:framePr w:w="3005" w:h="567" w:hSpace="181" w:vSpace="181" w:wrap="around" w:hAnchor="page" w:xAlign="right" w:yAlign="top" w:anchorLock="1"/>
      <w:pBdr>
        <w:left w:val="single" w:sz="4" w:space="9" w:color="auto"/>
      </w:pBdr>
      <w:spacing w:line="200" w:lineRule="exact"/>
      <w:ind w:right="284"/>
    </w:pPr>
    <w:rPr>
      <w:sz w:val="16"/>
      <w:szCs w:val="20"/>
      <w:lang w:val="en-GB"/>
    </w:rPr>
  </w:style>
  <w:style w:type="paragraph" w:customStyle="1" w:styleId="Outline">
    <w:name w:val="Outline"/>
    <w:basedOn w:val="Normal"/>
    <w:rsid w:val="00D35246"/>
    <w:pPr>
      <w:numPr>
        <w:ilvl w:val="8"/>
        <w:numId w:val="3"/>
      </w:numPr>
    </w:pPr>
    <w:rPr>
      <w:sz w:val="20"/>
      <w:szCs w:val="20"/>
      <w:lang w:val="en-US"/>
    </w:rPr>
  </w:style>
  <w:style w:type="character" w:customStyle="1" w:styleId="EndnoteTextChar">
    <w:name w:val="Endnote Text Char"/>
    <w:basedOn w:val="DefaultParagraphFont"/>
    <w:link w:val="EndnoteText"/>
    <w:rsid w:val="007C7746"/>
    <w:rPr>
      <w:rFonts w:ascii="Courier New" w:hAnsi="Courier New"/>
      <w:sz w:val="24"/>
      <w:lang w:val="en-GB" w:eastAsia="en-US" w:bidi="ar-SA"/>
    </w:rPr>
  </w:style>
  <w:style w:type="paragraph" w:styleId="DocumentMap">
    <w:name w:val="Document Map"/>
    <w:basedOn w:val="Normal"/>
    <w:semiHidden/>
    <w:rsid w:val="00E11793"/>
    <w:pPr>
      <w:shd w:val="clear" w:color="auto" w:fill="000080"/>
    </w:pPr>
    <w:rPr>
      <w:rFonts w:ascii="Tahoma" w:hAnsi="Tahoma" w:cs="Tahoma"/>
    </w:rPr>
  </w:style>
  <w:style w:type="paragraph" w:styleId="NormalWeb">
    <w:name w:val="Normal (Web)"/>
    <w:basedOn w:val="Normal"/>
    <w:rsid w:val="008D6D64"/>
    <w:pPr>
      <w:spacing w:before="100" w:beforeAutospacing="1" w:after="100" w:afterAutospacing="1"/>
    </w:pPr>
    <w:rPr>
      <w:lang w:eastAsia="tr-TR"/>
    </w:rPr>
  </w:style>
  <w:style w:type="paragraph" w:customStyle="1" w:styleId="body0">
    <w:name w:val="body"/>
    <w:basedOn w:val="Normal"/>
    <w:link w:val="bodyChar0"/>
    <w:rsid w:val="00786935"/>
    <w:pPr>
      <w:spacing w:after="120" w:line="260" w:lineRule="exact"/>
      <w:jc w:val="both"/>
    </w:pPr>
    <w:rPr>
      <w:sz w:val="22"/>
      <w:lang w:val="en-US"/>
    </w:rPr>
  </w:style>
  <w:style w:type="character" w:customStyle="1" w:styleId="BodyChar">
    <w:name w:val="Body Char"/>
    <w:aliases w:val="by Char,BD Char,bd Char"/>
    <w:basedOn w:val="DefaultParagraphFont"/>
    <w:link w:val="Body"/>
    <w:rsid w:val="0048321D"/>
    <w:rPr>
      <w:rFonts w:ascii="Times" w:eastAsia="Times New Roman" w:hAnsi="Times"/>
      <w:sz w:val="22"/>
      <w:lang w:val="en-GB" w:eastAsia="en-US" w:bidi="ar-SA"/>
    </w:rPr>
  </w:style>
  <w:style w:type="character" w:customStyle="1" w:styleId="bodyChar0">
    <w:name w:val="body Char"/>
    <w:basedOn w:val="DefaultParagraphFont"/>
    <w:link w:val="body0"/>
    <w:rsid w:val="0048321D"/>
    <w:rPr>
      <w:rFonts w:eastAsia="Times New Roman"/>
      <w:sz w:val="22"/>
      <w:szCs w:val="24"/>
    </w:rPr>
  </w:style>
  <w:style w:type="paragraph" w:styleId="Revision">
    <w:name w:val="Revision"/>
    <w:hidden/>
    <w:uiPriority w:val="99"/>
    <w:semiHidden/>
    <w:rsid w:val="00D00C12"/>
    <w:rPr>
      <w:rFonts w:eastAsia="Times New Roman"/>
      <w:sz w:val="24"/>
      <w:szCs w:val="24"/>
      <w:lang w:val="tr-TR"/>
    </w:rPr>
  </w:style>
  <w:style w:type="character" w:customStyle="1" w:styleId="Heading4Char">
    <w:name w:val="Heading 4 Char"/>
    <w:basedOn w:val="DefaultParagraphFont"/>
    <w:link w:val="Heading4"/>
    <w:rsid w:val="00862862"/>
    <w:rPr>
      <w:rFonts w:eastAsia="Times New Roman"/>
      <w:b/>
      <w:sz w:val="24"/>
      <w:lang w:val="tr-TR"/>
    </w:rPr>
  </w:style>
  <w:style w:type="character" w:customStyle="1" w:styleId="Heading6Char">
    <w:name w:val="Heading 6 Char"/>
    <w:basedOn w:val="DefaultParagraphFont"/>
    <w:link w:val="Heading6"/>
    <w:rsid w:val="00862862"/>
    <w:rPr>
      <w:rFonts w:eastAsia="Times New Roman"/>
      <w:b/>
      <w:lang w:val="tr-TR"/>
    </w:rPr>
  </w:style>
  <w:style w:type="paragraph" w:styleId="ListParagraph">
    <w:name w:val="List Paragraph"/>
    <w:basedOn w:val="Normal"/>
    <w:uiPriority w:val="34"/>
    <w:qFormat/>
    <w:rsid w:val="00490F07"/>
    <w:pPr>
      <w:ind w:left="720"/>
      <w:contextualSpacing/>
    </w:pPr>
  </w:style>
  <w:style w:type="paragraph" w:customStyle="1" w:styleId="Default">
    <w:name w:val="Default"/>
    <w:rsid w:val="00AC3BC9"/>
    <w:pPr>
      <w:autoSpaceDE w:val="0"/>
      <w:autoSpaceDN w:val="0"/>
      <w:adjustRightInd w:val="0"/>
    </w:pPr>
    <w:rPr>
      <w:rFonts w:ascii="Arial" w:eastAsia="Calibri" w:hAnsi="Arial" w:cs="Arial"/>
      <w:color w:val="000000"/>
      <w:sz w:val="24"/>
      <w:szCs w:val="24"/>
      <w:lang w:val="tr-TR"/>
    </w:rPr>
  </w:style>
  <w:style w:type="character" w:customStyle="1" w:styleId="FooterChar">
    <w:name w:val="Footer Char"/>
    <w:basedOn w:val="DefaultParagraphFont"/>
    <w:link w:val="Footer"/>
    <w:uiPriority w:val="99"/>
    <w:rsid w:val="00F27A3D"/>
    <w:rPr>
      <w:rFonts w:ascii="Colonna MT" w:eastAsia="Times New Roman" w:hAnsi="Colonna MT"/>
      <w:sz w:val="24"/>
      <w:lang w:val="tr-TR"/>
    </w:rPr>
  </w:style>
  <w:style w:type="table" w:styleId="TableGrid">
    <w:name w:val="Table Grid"/>
    <w:basedOn w:val="TableNormal"/>
    <w:rsid w:val="00CD246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000normal">
    <w:name w:val="000normal"/>
    <w:basedOn w:val="Normal"/>
    <w:rsid w:val="009E68F2"/>
    <w:pPr>
      <w:spacing w:before="180" w:after="100" w:afterAutospacing="1"/>
      <w:jc w:val="both"/>
    </w:pPr>
    <w:rPr>
      <w:rFonts w:ascii="Arial" w:eastAsia="Arial Unicode MS" w:hAnsi="Arial" w:cs="Arial"/>
      <w:sz w:val="20"/>
      <w:szCs w:val="20"/>
    </w:rPr>
  </w:style>
  <w:style w:type="paragraph" w:customStyle="1" w:styleId="002normalitalic">
    <w:name w:val="002normalitalic"/>
    <w:basedOn w:val="Normal"/>
    <w:rsid w:val="009E68F2"/>
    <w:pPr>
      <w:spacing w:before="40" w:after="80"/>
      <w:jc w:val="both"/>
    </w:pPr>
    <w:rPr>
      <w:rFonts w:ascii="Arial" w:eastAsia="Arial Unicode MS" w:hAnsi="Arial" w:cs="Arial"/>
      <w:i/>
      <w:iCs/>
      <w:sz w:val="20"/>
      <w:szCs w:val="20"/>
    </w:rPr>
  </w:style>
  <w:style w:type="character" w:styleId="Hyperlink">
    <w:name w:val="Hyperlink"/>
    <w:basedOn w:val="DefaultParagraphFont"/>
    <w:uiPriority w:val="99"/>
    <w:unhideWhenUsed/>
    <w:rsid w:val="002918F6"/>
    <w:rPr>
      <w:strike w:val="0"/>
      <w:dstrike w:val="0"/>
      <w:color w:val="0000FF"/>
      <w:u w:val="none"/>
      <w:effect w:val="none"/>
    </w:rPr>
  </w:style>
  <w:style w:type="character" w:customStyle="1" w:styleId="CommentTextChar">
    <w:name w:val="Comment Text Char"/>
    <w:basedOn w:val="DefaultParagraphFont"/>
    <w:link w:val="CommentText"/>
    <w:uiPriority w:val="99"/>
    <w:rsid w:val="008431C4"/>
    <w:rPr>
      <w:rFonts w:ascii="Colonna MT" w:eastAsia="Times New Roman" w:hAnsi="Colonna MT"/>
      <w:lang w:val="en-GB"/>
    </w:rPr>
  </w:style>
</w:styles>
</file>

<file path=word/webSettings.xml><?xml version="1.0" encoding="utf-8"?>
<w:webSettings xmlns:r="http://schemas.openxmlformats.org/officeDocument/2006/relationships" xmlns:w="http://schemas.openxmlformats.org/wordprocessingml/2006/main">
  <w:divs>
    <w:div w:id="1250727">
      <w:bodyDiv w:val="1"/>
      <w:marLeft w:val="0"/>
      <w:marRight w:val="0"/>
      <w:marTop w:val="0"/>
      <w:marBottom w:val="0"/>
      <w:divBdr>
        <w:top w:val="none" w:sz="0" w:space="0" w:color="auto"/>
        <w:left w:val="none" w:sz="0" w:space="0" w:color="auto"/>
        <w:bottom w:val="none" w:sz="0" w:space="0" w:color="auto"/>
        <w:right w:val="none" w:sz="0" w:space="0" w:color="auto"/>
      </w:divBdr>
    </w:div>
    <w:div w:id="1443071">
      <w:bodyDiv w:val="1"/>
      <w:marLeft w:val="0"/>
      <w:marRight w:val="0"/>
      <w:marTop w:val="0"/>
      <w:marBottom w:val="0"/>
      <w:divBdr>
        <w:top w:val="none" w:sz="0" w:space="0" w:color="auto"/>
        <w:left w:val="none" w:sz="0" w:space="0" w:color="auto"/>
        <w:bottom w:val="none" w:sz="0" w:space="0" w:color="auto"/>
        <w:right w:val="none" w:sz="0" w:space="0" w:color="auto"/>
      </w:divBdr>
    </w:div>
    <w:div w:id="4095844">
      <w:bodyDiv w:val="1"/>
      <w:marLeft w:val="0"/>
      <w:marRight w:val="0"/>
      <w:marTop w:val="0"/>
      <w:marBottom w:val="0"/>
      <w:divBdr>
        <w:top w:val="none" w:sz="0" w:space="0" w:color="auto"/>
        <w:left w:val="none" w:sz="0" w:space="0" w:color="auto"/>
        <w:bottom w:val="none" w:sz="0" w:space="0" w:color="auto"/>
        <w:right w:val="none" w:sz="0" w:space="0" w:color="auto"/>
      </w:divBdr>
    </w:div>
    <w:div w:id="6758855">
      <w:bodyDiv w:val="1"/>
      <w:marLeft w:val="0"/>
      <w:marRight w:val="0"/>
      <w:marTop w:val="0"/>
      <w:marBottom w:val="0"/>
      <w:divBdr>
        <w:top w:val="none" w:sz="0" w:space="0" w:color="auto"/>
        <w:left w:val="none" w:sz="0" w:space="0" w:color="auto"/>
        <w:bottom w:val="none" w:sz="0" w:space="0" w:color="auto"/>
        <w:right w:val="none" w:sz="0" w:space="0" w:color="auto"/>
      </w:divBdr>
    </w:div>
    <w:div w:id="15087177">
      <w:bodyDiv w:val="1"/>
      <w:marLeft w:val="0"/>
      <w:marRight w:val="0"/>
      <w:marTop w:val="0"/>
      <w:marBottom w:val="0"/>
      <w:divBdr>
        <w:top w:val="none" w:sz="0" w:space="0" w:color="auto"/>
        <w:left w:val="none" w:sz="0" w:space="0" w:color="auto"/>
        <w:bottom w:val="none" w:sz="0" w:space="0" w:color="auto"/>
        <w:right w:val="none" w:sz="0" w:space="0" w:color="auto"/>
      </w:divBdr>
    </w:div>
    <w:div w:id="17585810">
      <w:bodyDiv w:val="1"/>
      <w:marLeft w:val="0"/>
      <w:marRight w:val="0"/>
      <w:marTop w:val="0"/>
      <w:marBottom w:val="0"/>
      <w:divBdr>
        <w:top w:val="none" w:sz="0" w:space="0" w:color="auto"/>
        <w:left w:val="none" w:sz="0" w:space="0" w:color="auto"/>
        <w:bottom w:val="none" w:sz="0" w:space="0" w:color="auto"/>
        <w:right w:val="none" w:sz="0" w:space="0" w:color="auto"/>
      </w:divBdr>
    </w:div>
    <w:div w:id="24989074">
      <w:bodyDiv w:val="1"/>
      <w:marLeft w:val="0"/>
      <w:marRight w:val="0"/>
      <w:marTop w:val="0"/>
      <w:marBottom w:val="0"/>
      <w:divBdr>
        <w:top w:val="none" w:sz="0" w:space="0" w:color="auto"/>
        <w:left w:val="none" w:sz="0" w:space="0" w:color="auto"/>
        <w:bottom w:val="none" w:sz="0" w:space="0" w:color="auto"/>
        <w:right w:val="none" w:sz="0" w:space="0" w:color="auto"/>
      </w:divBdr>
    </w:div>
    <w:div w:id="26102450">
      <w:bodyDiv w:val="1"/>
      <w:marLeft w:val="0"/>
      <w:marRight w:val="0"/>
      <w:marTop w:val="0"/>
      <w:marBottom w:val="0"/>
      <w:divBdr>
        <w:top w:val="none" w:sz="0" w:space="0" w:color="auto"/>
        <w:left w:val="none" w:sz="0" w:space="0" w:color="auto"/>
        <w:bottom w:val="none" w:sz="0" w:space="0" w:color="auto"/>
        <w:right w:val="none" w:sz="0" w:space="0" w:color="auto"/>
      </w:divBdr>
    </w:div>
    <w:div w:id="28847432">
      <w:bodyDiv w:val="1"/>
      <w:marLeft w:val="0"/>
      <w:marRight w:val="0"/>
      <w:marTop w:val="0"/>
      <w:marBottom w:val="0"/>
      <w:divBdr>
        <w:top w:val="none" w:sz="0" w:space="0" w:color="auto"/>
        <w:left w:val="none" w:sz="0" w:space="0" w:color="auto"/>
        <w:bottom w:val="none" w:sz="0" w:space="0" w:color="auto"/>
        <w:right w:val="none" w:sz="0" w:space="0" w:color="auto"/>
      </w:divBdr>
    </w:div>
    <w:div w:id="31346853">
      <w:bodyDiv w:val="1"/>
      <w:marLeft w:val="0"/>
      <w:marRight w:val="0"/>
      <w:marTop w:val="0"/>
      <w:marBottom w:val="0"/>
      <w:divBdr>
        <w:top w:val="none" w:sz="0" w:space="0" w:color="auto"/>
        <w:left w:val="none" w:sz="0" w:space="0" w:color="auto"/>
        <w:bottom w:val="none" w:sz="0" w:space="0" w:color="auto"/>
        <w:right w:val="none" w:sz="0" w:space="0" w:color="auto"/>
      </w:divBdr>
    </w:div>
    <w:div w:id="37630783">
      <w:bodyDiv w:val="1"/>
      <w:marLeft w:val="0"/>
      <w:marRight w:val="0"/>
      <w:marTop w:val="0"/>
      <w:marBottom w:val="0"/>
      <w:divBdr>
        <w:top w:val="none" w:sz="0" w:space="0" w:color="auto"/>
        <w:left w:val="none" w:sz="0" w:space="0" w:color="auto"/>
        <w:bottom w:val="none" w:sz="0" w:space="0" w:color="auto"/>
        <w:right w:val="none" w:sz="0" w:space="0" w:color="auto"/>
      </w:divBdr>
    </w:div>
    <w:div w:id="39715972">
      <w:bodyDiv w:val="1"/>
      <w:marLeft w:val="0"/>
      <w:marRight w:val="0"/>
      <w:marTop w:val="0"/>
      <w:marBottom w:val="0"/>
      <w:divBdr>
        <w:top w:val="none" w:sz="0" w:space="0" w:color="auto"/>
        <w:left w:val="none" w:sz="0" w:space="0" w:color="auto"/>
        <w:bottom w:val="none" w:sz="0" w:space="0" w:color="auto"/>
        <w:right w:val="none" w:sz="0" w:space="0" w:color="auto"/>
      </w:divBdr>
    </w:div>
    <w:div w:id="40441265">
      <w:bodyDiv w:val="1"/>
      <w:marLeft w:val="0"/>
      <w:marRight w:val="0"/>
      <w:marTop w:val="0"/>
      <w:marBottom w:val="0"/>
      <w:divBdr>
        <w:top w:val="none" w:sz="0" w:space="0" w:color="auto"/>
        <w:left w:val="none" w:sz="0" w:space="0" w:color="auto"/>
        <w:bottom w:val="none" w:sz="0" w:space="0" w:color="auto"/>
        <w:right w:val="none" w:sz="0" w:space="0" w:color="auto"/>
      </w:divBdr>
    </w:div>
    <w:div w:id="42216999">
      <w:bodyDiv w:val="1"/>
      <w:marLeft w:val="0"/>
      <w:marRight w:val="0"/>
      <w:marTop w:val="0"/>
      <w:marBottom w:val="0"/>
      <w:divBdr>
        <w:top w:val="none" w:sz="0" w:space="0" w:color="auto"/>
        <w:left w:val="none" w:sz="0" w:space="0" w:color="auto"/>
        <w:bottom w:val="none" w:sz="0" w:space="0" w:color="auto"/>
        <w:right w:val="none" w:sz="0" w:space="0" w:color="auto"/>
      </w:divBdr>
    </w:div>
    <w:div w:id="43607728">
      <w:bodyDiv w:val="1"/>
      <w:marLeft w:val="0"/>
      <w:marRight w:val="0"/>
      <w:marTop w:val="0"/>
      <w:marBottom w:val="0"/>
      <w:divBdr>
        <w:top w:val="none" w:sz="0" w:space="0" w:color="auto"/>
        <w:left w:val="none" w:sz="0" w:space="0" w:color="auto"/>
        <w:bottom w:val="none" w:sz="0" w:space="0" w:color="auto"/>
        <w:right w:val="none" w:sz="0" w:space="0" w:color="auto"/>
      </w:divBdr>
    </w:div>
    <w:div w:id="43647237">
      <w:bodyDiv w:val="1"/>
      <w:marLeft w:val="0"/>
      <w:marRight w:val="0"/>
      <w:marTop w:val="0"/>
      <w:marBottom w:val="0"/>
      <w:divBdr>
        <w:top w:val="none" w:sz="0" w:space="0" w:color="auto"/>
        <w:left w:val="none" w:sz="0" w:space="0" w:color="auto"/>
        <w:bottom w:val="none" w:sz="0" w:space="0" w:color="auto"/>
        <w:right w:val="none" w:sz="0" w:space="0" w:color="auto"/>
      </w:divBdr>
    </w:div>
    <w:div w:id="49963813">
      <w:bodyDiv w:val="1"/>
      <w:marLeft w:val="0"/>
      <w:marRight w:val="0"/>
      <w:marTop w:val="0"/>
      <w:marBottom w:val="0"/>
      <w:divBdr>
        <w:top w:val="none" w:sz="0" w:space="0" w:color="auto"/>
        <w:left w:val="none" w:sz="0" w:space="0" w:color="auto"/>
        <w:bottom w:val="none" w:sz="0" w:space="0" w:color="auto"/>
        <w:right w:val="none" w:sz="0" w:space="0" w:color="auto"/>
      </w:divBdr>
    </w:div>
    <w:div w:id="52436441">
      <w:bodyDiv w:val="1"/>
      <w:marLeft w:val="0"/>
      <w:marRight w:val="0"/>
      <w:marTop w:val="0"/>
      <w:marBottom w:val="0"/>
      <w:divBdr>
        <w:top w:val="none" w:sz="0" w:space="0" w:color="auto"/>
        <w:left w:val="none" w:sz="0" w:space="0" w:color="auto"/>
        <w:bottom w:val="none" w:sz="0" w:space="0" w:color="auto"/>
        <w:right w:val="none" w:sz="0" w:space="0" w:color="auto"/>
      </w:divBdr>
    </w:div>
    <w:div w:id="55401300">
      <w:bodyDiv w:val="1"/>
      <w:marLeft w:val="0"/>
      <w:marRight w:val="0"/>
      <w:marTop w:val="0"/>
      <w:marBottom w:val="0"/>
      <w:divBdr>
        <w:top w:val="none" w:sz="0" w:space="0" w:color="auto"/>
        <w:left w:val="none" w:sz="0" w:space="0" w:color="auto"/>
        <w:bottom w:val="none" w:sz="0" w:space="0" w:color="auto"/>
        <w:right w:val="none" w:sz="0" w:space="0" w:color="auto"/>
      </w:divBdr>
    </w:div>
    <w:div w:id="58097070">
      <w:bodyDiv w:val="1"/>
      <w:marLeft w:val="0"/>
      <w:marRight w:val="0"/>
      <w:marTop w:val="0"/>
      <w:marBottom w:val="0"/>
      <w:divBdr>
        <w:top w:val="none" w:sz="0" w:space="0" w:color="auto"/>
        <w:left w:val="none" w:sz="0" w:space="0" w:color="auto"/>
        <w:bottom w:val="none" w:sz="0" w:space="0" w:color="auto"/>
        <w:right w:val="none" w:sz="0" w:space="0" w:color="auto"/>
      </w:divBdr>
    </w:div>
    <w:div w:id="64499137">
      <w:bodyDiv w:val="1"/>
      <w:marLeft w:val="0"/>
      <w:marRight w:val="0"/>
      <w:marTop w:val="0"/>
      <w:marBottom w:val="0"/>
      <w:divBdr>
        <w:top w:val="none" w:sz="0" w:space="0" w:color="auto"/>
        <w:left w:val="none" w:sz="0" w:space="0" w:color="auto"/>
        <w:bottom w:val="none" w:sz="0" w:space="0" w:color="auto"/>
        <w:right w:val="none" w:sz="0" w:space="0" w:color="auto"/>
      </w:divBdr>
    </w:div>
    <w:div w:id="65540626">
      <w:bodyDiv w:val="1"/>
      <w:marLeft w:val="0"/>
      <w:marRight w:val="0"/>
      <w:marTop w:val="0"/>
      <w:marBottom w:val="0"/>
      <w:divBdr>
        <w:top w:val="none" w:sz="0" w:space="0" w:color="auto"/>
        <w:left w:val="none" w:sz="0" w:space="0" w:color="auto"/>
        <w:bottom w:val="none" w:sz="0" w:space="0" w:color="auto"/>
        <w:right w:val="none" w:sz="0" w:space="0" w:color="auto"/>
      </w:divBdr>
    </w:div>
    <w:div w:id="66847024">
      <w:bodyDiv w:val="1"/>
      <w:marLeft w:val="0"/>
      <w:marRight w:val="0"/>
      <w:marTop w:val="0"/>
      <w:marBottom w:val="0"/>
      <w:divBdr>
        <w:top w:val="none" w:sz="0" w:space="0" w:color="auto"/>
        <w:left w:val="none" w:sz="0" w:space="0" w:color="auto"/>
        <w:bottom w:val="none" w:sz="0" w:space="0" w:color="auto"/>
        <w:right w:val="none" w:sz="0" w:space="0" w:color="auto"/>
      </w:divBdr>
    </w:div>
    <w:div w:id="70322813">
      <w:bodyDiv w:val="1"/>
      <w:marLeft w:val="0"/>
      <w:marRight w:val="0"/>
      <w:marTop w:val="0"/>
      <w:marBottom w:val="0"/>
      <w:divBdr>
        <w:top w:val="none" w:sz="0" w:space="0" w:color="auto"/>
        <w:left w:val="none" w:sz="0" w:space="0" w:color="auto"/>
        <w:bottom w:val="none" w:sz="0" w:space="0" w:color="auto"/>
        <w:right w:val="none" w:sz="0" w:space="0" w:color="auto"/>
      </w:divBdr>
    </w:div>
    <w:div w:id="71394631">
      <w:bodyDiv w:val="1"/>
      <w:marLeft w:val="0"/>
      <w:marRight w:val="0"/>
      <w:marTop w:val="0"/>
      <w:marBottom w:val="0"/>
      <w:divBdr>
        <w:top w:val="none" w:sz="0" w:space="0" w:color="auto"/>
        <w:left w:val="none" w:sz="0" w:space="0" w:color="auto"/>
        <w:bottom w:val="none" w:sz="0" w:space="0" w:color="auto"/>
        <w:right w:val="none" w:sz="0" w:space="0" w:color="auto"/>
      </w:divBdr>
    </w:div>
    <w:div w:id="72895658">
      <w:bodyDiv w:val="1"/>
      <w:marLeft w:val="0"/>
      <w:marRight w:val="0"/>
      <w:marTop w:val="0"/>
      <w:marBottom w:val="0"/>
      <w:divBdr>
        <w:top w:val="none" w:sz="0" w:space="0" w:color="auto"/>
        <w:left w:val="none" w:sz="0" w:space="0" w:color="auto"/>
        <w:bottom w:val="none" w:sz="0" w:space="0" w:color="auto"/>
        <w:right w:val="none" w:sz="0" w:space="0" w:color="auto"/>
      </w:divBdr>
    </w:div>
    <w:div w:id="85002518">
      <w:bodyDiv w:val="1"/>
      <w:marLeft w:val="0"/>
      <w:marRight w:val="0"/>
      <w:marTop w:val="0"/>
      <w:marBottom w:val="0"/>
      <w:divBdr>
        <w:top w:val="none" w:sz="0" w:space="0" w:color="auto"/>
        <w:left w:val="none" w:sz="0" w:space="0" w:color="auto"/>
        <w:bottom w:val="none" w:sz="0" w:space="0" w:color="auto"/>
        <w:right w:val="none" w:sz="0" w:space="0" w:color="auto"/>
      </w:divBdr>
    </w:div>
    <w:div w:id="85269542">
      <w:bodyDiv w:val="1"/>
      <w:marLeft w:val="0"/>
      <w:marRight w:val="0"/>
      <w:marTop w:val="0"/>
      <w:marBottom w:val="0"/>
      <w:divBdr>
        <w:top w:val="none" w:sz="0" w:space="0" w:color="auto"/>
        <w:left w:val="none" w:sz="0" w:space="0" w:color="auto"/>
        <w:bottom w:val="none" w:sz="0" w:space="0" w:color="auto"/>
        <w:right w:val="none" w:sz="0" w:space="0" w:color="auto"/>
      </w:divBdr>
    </w:div>
    <w:div w:id="98916321">
      <w:bodyDiv w:val="1"/>
      <w:marLeft w:val="0"/>
      <w:marRight w:val="0"/>
      <w:marTop w:val="0"/>
      <w:marBottom w:val="0"/>
      <w:divBdr>
        <w:top w:val="none" w:sz="0" w:space="0" w:color="auto"/>
        <w:left w:val="none" w:sz="0" w:space="0" w:color="auto"/>
        <w:bottom w:val="none" w:sz="0" w:space="0" w:color="auto"/>
        <w:right w:val="none" w:sz="0" w:space="0" w:color="auto"/>
      </w:divBdr>
    </w:div>
    <w:div w:id="100420251">
      <w:bodyDiv w:val="1"/>
      <w:marLeft w:val="0"/>
      <w:marRight w:val="0"/>
      <w:marTop w:val="0"/>
      <w:marBottom w:val="0"/>
      <w:divBdr>
        <w:top w:val="none" w:sz="0" w:space="0" w:color="auto"/>
        <w:left w:val="none" w:sz="0" w:space="0" w:color="auto"/>
        <w:bottom w:val="none" w:sz="0" w:space="0" w:color="auto"/>
        <w:right w:val="none" w:sz="0" w:space="0" w:color="auto"/>
      </w:divBdr>
    </w:div>
    <w:div w:id="100686342">
      <w:bodyDiv w:val="1"/>
      <w:marLeft w:val="0"/>
      <w:marRight w:val="0"/>
      <w:marTop w:val="0"/>
      <w:marBottom w:val="0"/>
      <w:divBdr>
        <w:top w:val="none" w:sz="0" w:space="0" w:color="auto"/>
        <w:left w:val="none" w:sz="0" w:space="0" w:color="auto"/>
        <w:bottom w:val="none" w:sz="0" w:space="0" w:color="auto"/>
        <w:right w:val="none" w:sz="0" w:space="0" w:color="auto"/>
      </w:divBdr>
    </w:div>
    <w:div w:id="104350249">
      <w:bodyDiv w:val="1"/>
      <w:marLeft w:val="0"/>
      <w:marRight w:val="0"/>
      <w:marTop w:val="0"/>
      <w:marBottom w:val="0"/>
      <w:divBdr>
        <w:top w:val="none" w:sz="0" w:space="0" w:color="auto"/>
        <w:left w:val="none" w:sz="0" w:space="0" w:color="auto"/>
        <w:bottom w:val="none" w:sz="0" w:space="0" w:color="auto"/>
        <w:right w:val="none" w:sz="0" w:space="0" w:color="auto"/>
      </w:divBdr>
    </w:div>
    <w:div w:id="105465838">
      <w:bodyDiv w:val="1"/>
      <w:marLeft w:val="0"/>
      <w:marRight w:val="0"/>
      <w:marTop w:val="0"/>
      <w:marBottom w:val="0"/>
      <w:divBdr>
        <w:top w:val="none" w:sz="0" w:space="0" w:color="auto"/>
        <w:left w:val="none" w:sz="0" w:space="0" w:color="auto"/>
        <w:bottom w:val="none" w:sz="0" w:space="0" w:color="auto"/>
        <w:right w:val="none" w:sz="0" w:space="0" w:color="auto"/>
      </w:divBdr>
    </w:div>
    <w:div w:id="107354411">
      <w:bodyDiv w:val="1"/>
      <w:marLeft w:val="0"/>
      <w:marRight w:val="0"/>
      <w:marTop w:val="0"/>
      <w:marBottom w:val="0"/>
      <w:divBdr>
        <w:top w:val="none" w:sz="0" w:space="0" w:color="auto"/>
        <w:left w:val="none" w:sz="0" w:space="0" w:color="auto"/>
        <w:bottom w:val="none" w:sz="0" w:space="0" w:color="auto"/>
        <w:right w:val="none" w:sz="0" w:space="0" w:color="auto"/>
      </w:divBdr>
    </w:div>
    <w:div w:id="108937161">
      <w:bodyDiv w:val="1"/>
      <w:marLeft w:val="0"/>
      <w:marRight w:val="0"/>
      <w:marTop w:val="0"/>
      <w:marBottom w:val="0"/>
      <w:divBdr>
        <w:top w:val="none" w:sz="0" w:space="0" w:color="auto"/>
        <w:left w:val="none" w:sz="0" w:space="0" w:color="auto"/>
        <w:bottom w:val="none" w:sz="0" w:space="0" w:color="auto"/>
        <w:right w:val="none" w:sz="0" w:space="0" w:color="auto"/>
      </w:divBdr>
    </w:div>
    <w:div w:id="110629589">
      <w:bodyDiv w:val="1"/>
      <w:marLeft w:val="0"/>
      <w:marRight w:val="0"/>
      <w:marTop w:val="0"/>
      <w:marBottom w:val="0"/>
      <w:divBdr>
        <w:top w:val="none" w:sz="0" w:space="0" w:color="auto"/>
        <w:left w:val="none" w:sz="0" w:space="0" w:color="auto"/>
        <w:bottom w:val="none" w:sz="0" w:space="0" w:color="auto"/>
        <w:right w:val="none" w:sz="0" w:space="0" w:color="auto"/>
      </w:divBdr>
    </w:div>
    <w:div w:id="112023221">
      <w:bodyDiv w:val="1"/>
      <w:marLeft w:val="0"/>
      <w:marRight w:val="0"/>
      <w:marTop w:val="0"/>
      <w:marBottom w:val="0"/>
      <w:divBdr>
        <w:top w:val="none" w:sz="0" w:space="0" w:color="auto"/>
        <w:left w:val="none" w:sz="0" w:space="0" w:color="auto"/>
        <w:bottom w:val="none" w:sz="0" w:space="0" w:color="auto"/>
        <w:right w:val="none" w:sz="0" w:space="0" w:color="auto"/>
      </w:divBdr>
    </w:div>
    <w:div w:id="113402731">
      <w:bodyDiv w:val="1"/>
      <w:marLeft w:val="0"/>
      <w:marRight w:val="0"/>
      <w:marTop w:val="0"/>
      <w:marBottom w:val="0"/>
      <w:divBdr>
        <w:top w:val="none" w:sz="0" w:space="0" w:color="auto"/>
        <w:left w:val="none" w:sz="0" w:space="0" w:color="auto"/>
        <w:bottom w:val="none" w:sz="0" w:space="0" w:color="auto"/>
        <w:right w:val="none" w:sz="0" w:space="0" w:color="auto"/>
      </w:divBdr>
    </w:div>
    <w:div w:id="113408043">
      <w:bodyDiv w:val="1"/>
      <w:marLeft w:val="0"/>
      <w:marRight w:val="0"/>
      <w:marTop w:val="0"/>
      <w:marBottom w:val="0"/>
      <w:divBdr>
        <w:top w:val="none" w:sz="0" w:space="0" w:color="auto"/>
        <w:left w:val="none" w:sz="0" w:space="0" w:color="auto"/>
        <w:bottom w:val="none" w:sz="0" w:space="0" w:color="auto"/>
        <w:right w:val="none" w:sz="0" w:space="0" w:color="auto"/>
      </w:divBdr>
    </w:div>
    <w:div w:id="119227652">
      <w:bodyDiv w:val="1"/>
      <w:marLeft w:val="0"/>
      <w:marRight w:val="0"/>
      <w:marTop w:val="0"/>
      <w:marBottom w:val="0"/>
      <w:divBdr>
        <w:top w:val="none" w:sz="0" w:space="0" w:color="auto"/>
        <w:left w:val="none" w:sz="0" w:space="0" w:color="auto"/>
        <w:bottom w:val="none" w:sz="0" w:space="0" w:color="auto"/>
        <w:right w:val="none" w:sz="0" w:space="0" w:color="auto"/>
      </w:divBdr>
    </w:div>
    <w:div w:id="120389842">
      <w:bodyDiv w:val="1"/>
      <w:marLeft w:val="0"/>
      <w:marRight w:val="0"/>
      <w:marTop w:val="0"/>
      <w:marBottom w:val="0"/>
      <w:divBdr>
        <w:top w:val="none" w:sz="0" w:space="0" w:color="auto"/>
        <w:left w:val="none" w:sz="0" w:space="0" w:color="auto"/>
        <w:bottom w:val="none" w:sz="0" w:space="0" w:color="auto"/>
        <w:right w:val="none" w:sz="0" w:space="0" w:color="auto"/>
      </w:divBdr>
    </w:div>
    <w:div w:id="121005480">
      <w:bodyDiv w:val="1"/>
      <w:marLeft w:val="0"/>
      <w:marRight w:val="0"/>
      <w:marTop w:val="0"/>
      <w:marBottom w:val="0"/>
      <w:divBdr>
        <w:top w:val="none" w:sz="0" w:space="0" w:color="auto"/>
        <w:left w:val="none" w:sz="0" w:space="0" w:color="auto"/>
        <w:bottom w:val="none" w:sz="0" w:space="0" w:color="auto"/>
        <w:right w:val="none" w:sz="0" w:space="0" w:color="auto"/>
      </w:divBdr>
    </w:div>
    <w:div w:id="121730723">
      <w:bodyDiv w:val="1"/>
      <w:marLeft w:val="0"/>
      <w:marRight w:val="0"/>
      <w:marTop w:val="0"/>
      <w:marBottom w:val="0"/>
      <w:divBdr>
        <w:top w:val="none" w:sz="0" w:space="0" w:color="auto"/>
        <w:left w:val="none" w:sz="0" w:space="0" w:color="auto"/>
        <w:bottom w:val="none" w:sz="0" w:space="0" w:color="auto"/>
        <w:right w:val="none" w:sz="0" w:space="0" w:color="auto"/>
      </w:divBdr>
    </w:div>
    <w:div w:id="123548026">
      <w:bodyDiv w:val="1"/>
      <w:marLeft w:val="0"/>
      <w:marRight w:val="0"/>
      <w:marTop w:val="0"/>
      <w:marBottom w:val="0"/>
      <w:divBdr>
        <w:top w:val="none" w:sz="0" w:space="0" w:color="auto"/>
        <w:left w:val="none" w:sz="0" w:space="0" w:color="auto"/>
        <w:bottom w:val="none" w:sz="0" w:space="0" w:color="auto"/>
        <w:right w:val="none" w:sz="0" w:space="0" w:color="auto"/>
      </w:divBdr>
    </w:div>
    <w:div w:id="123740465">
      <w:bodyDiv w:val="1"/>
      <w:marLeft w:val="0"/>
      <w:marRight w:val="0"/>
      <w:marTop w:val="0"/>
      <w:marBottom w:val="0"/>
      <w:divBdr>
        <w:top w:val="none" w:sz="0" w:space="0" w:color="auto"/>
        <w:left w:val="none" w:sz="0" w:space="0" w:color="auto"/>
        <w:bottom w:val="none" w:sz="0" w:space="0" w:color="auto"/>
        <w:right w:val="none" w:sz="0" w:space="0" w:color="auto"/>
      </w:divBdr>
    </w:div>
    <w:div w:id="125702946">
      <w:bodyDiv w:val="1"/>
      <w:marLeft w:val="0"/>
      <w:marRight w:val="0"/>
      <w:marTop w:val="0"/>
      <w:marBottom w:val="0"/>
      <w:divBdr>
        <w:top w:val="none" w:sz="0" w:space="0" w:color="auto"/>
        <w:left w:val="none" w:sz="0" w:space="0" w:color="auto"/>
        <w:bottom w:val="none" w:sz="0" w:space="0" w:color="auto"/>
        <w:right w:val="none" w:sz="0" w:space="0" w:color="auto"/>
      </w:divBdr>
    </w:div>
    <w:div w:id="126778592">
      <w:bodyDiv w:val="1"/>
      <w:marLeft w:val="0"/>
      <w:marRight w:val="0"/>
      <w:marTop w:val="0"/>
      <w:marBottom w:val="0"/>
      <w:divBdr>
        <w:top w:val="none" w:sz="0" w:space="0" w:color="auto"/>
        <w:left w:val="none" w:sz="0" w:space="0" w:color="auto"/>
        <w:bottom w:val="none" w:sz="0" w:space="0" w:color="auto"/>
        <w:right w:val="none" w:sz="0" w:space="0" w:color="auto"/>
      </w:divBdr>
    </w:div>
    <w:div w:id="129858798">
      <w:bodyDiv w:val="1"/>
      <w:marLeft w:val="0"/>
      <w:marRight w:val="0"/>
      <w:marTop w:val="0"/>
      <w:marBottom w:val="0"/>
      <w:divBdr>
        <w:top w:val="none" w:sz="0" w:space="0" w:color="auto"/>
        <w:left w:val="none" w:sz="0" w:space="0" w:color="auto"/>
        <w:bottom w:val="none" w:sz="0" w:space="0" w:color="auto"/>
        <w:right w:val="none" w:sz="0" w:space="0" w:color="auto"/>
      </w:divBdr>
    </w:div>
    <w:div w:id="131293243">
      <w:bodyDiv w:val="1"/>
      <w:marLeft w:val="0"/>
      <w:marRight w:val="0"/>
      <w:marTop w:val="0"/>
      <w:marBottom w:val="0"/>
      <w:divBdr>
        <w:top w:val="none" w:sz="0" w:space="0" w:color="auto"/>
        <w:left w:val="none" w:sz="0" w:space="0" w:color="auto"/>
        <w:bottom w:val="none" w:sz="0" w:space="0" w:color="auto"/>
        <w:right w:val="none" w:sz="0" w:space="0" w:color="auto"/>
      </w:divBdr>
    </w:div>
    <w:div w:id="133724284">
      <w:bodyDiv w:val="1"/>
      <w:marLeft w:val="0"/>
      <w:marRight w:val="0"/>
      <w:marTop w:val="0"/>
      <w:marBottom w:val="0"/>
      <w:divBdr>
        <w:top w:val="none" w:sz="0" w:space="0" w:color="auto"/>
        <w:left w:val="none" w:sz="0" w:space="0" w:color="auto"/>
        <w:bottom w:val="none" w:sz="0" w:space="0" w:color="auto"/>
        <w:right w:val="none" w:sz="0" w:space="0" w:color="auto"/>
      </w:divBdr>
    </w:div>
    <w:div w:id="137192146">
      <w:bodyDiv w:val="1"/>
      <w:marLeft w:val="0"/>
      <w:marRight w:val="0"/>
      <w:marTop w:val="0"/>
      <w:marBottom w:val="0"/>
      <w:divBdr>
        <w:top w:val="none" w:sz="0" w:space="0" w:color="auto"/>
        <w:left w:val="none" w:sz="0" w:space="0" w:color="auto"/>
        <w:bottom w:val="none" w:sz="0" w:space="0" w:color="auto"/>
        <w:right w:val="none" w:sz="0" w:space="0" w:color="auto"/>
      </w:divBdr>
    </w:div>
    <w:div w:id="138308380">
      <w:bodyDiv w:val="1"/>
      <w:marLeft w:val="0"/>
      <w:marRight w:val="0"/>
      <w:marTop w:val="0"/>
      <w:marBottom w:val="0"/>
      <w:divBdr>
        <w:top w:val="none" w:sz="0" w:space="0" w:color="auto"/>
        <w:left w:val="none" w:sz="0" w:space="0" w:color="auto"/>
        <w:bottom w:val="none" w:sz="0" w:space="0" w:color="auto"/>
        <w:right w:val="none" w:sz="0" w:space="0" w:color="auto"/>
      </w:divBdr>
    </w:div>
    <w:div w:id="138813663">
      <w:bodyDiv w:val="1"/>
      <w:marLeft w:val="0"/>
      <w:marRight w:val="0"/>
      <w:marTop w:val="0"/>
      <w:marBottom w:val="0"/>
      <w:divBdr>
        <w:top w:val="none" w:sz="0" w:space="0" w:color="auto"/>
        <w:left w:val="none" w:sz="0" w:space="0" w:color="auto"/>
        <w:bottom w:val="none" w:sz="0" w:space="0" w:color="auto"/>
        <w:right w:val="none" w:sz="0" w:space="0" w:color="auto"/>
      </w:divBdr>
    </w:div>
    <w:div w:id="141584266">
      <w:bodyDiv w:val="1"/>
      <w:marLeft w:val="0"/>
      <w:marRight w:val="0"/>
      <w:marTop w:val="0"/>
      <w:marBottom w:val="0"/>
      <w:divBdr>
        <w:top w:val="none" w:sz="0" w:space="0" w:color="auto"/>
        <w:left w:val="none" w:sz="0" w:space="0" w:color="auto"/>
        <w:bottom w:val="none" w:sz="0" w:space="0" w:color="auto"/>
        <w:right w:val="none" w:sz="0" w:space="0" w:color="auto"/>
      </w:divBdr>
    </w:div>
    <w:div w:id="144471675">
      <w:bodyDiv w:val="1"/>
      <w:marLeft w:val="0"/>
      <w:marRight w:val="0"/>
      <w:marTop w:val="0"/>
      <w:marBottom w:val="0"/>
      <w:divBdr>
        <w:top w:val="none" w:sz="0" w:space="0" w:color="auto"/>
        <w:left w:val="none" w:sz="0" w:space="0" w:color="auto"/>
        <w:bottom w:val="none" w:sz="0" w:space="0" w:color="auto"/>
        <w:right w:val="none" w:sz="0" w:space="0" w:color="auto"/>
      </w:divBdr>
    </w:div>
    <w:div w:id="146089414">
      <w:bodyDiv w:val="1"/>
      <w:marLeft w:val="0"/>
      <w:marRight w:val="0"/>
      <w:marTop w:val="0"/>
      <w:marBottom w:val="0"/>
      <w:divBdr>
        <w:top w:val="none" w:sz="0" w:space="0" w:color="auto"/>
        <w:left w:val="none" w:sz="0" w:space="0" w:color="auto"/>
        <w:bottom w:val="none" w:sz="0" w:space="0" w:color="auto"/>
        <w:right w:val="none" w:sz="0" w:space="0" w:color="auto"/>
      </w:divBdr>
    </w:div>
    <w:div w:id="146945022">
      <w:bodyDiv w:val="1"/>
      <w:marLeft w:val="0"/>
      <w:marRight w:val="0"/>
      <w:marTop w:val="0"/>
      <w:marBottom w:val="0"/>
      <w:divBdr>
        <w:top w:val="none" w:sz="0" w:space="0" w:color="auto"/>
        <w:left w:val="none" w:sz="0" w:space="0" w:color="auto"/>
        <w:bottom w:val="none" w:sz="0" w:space="0" w:color="auto"/>
        <w:right w:val="none" w:sz="0" w:space="0" w:color="auto"/>
      </w:divBdr>
    </w:div>
    <w:div w:id="148787059">
      <w:bodyDiv w:val="1"/>
      <w:marLeft w:val="0"/>
      <w:marRight w:val="0"/>
      <w:marTop w:val="0"/>
      <w:marBottom w:val="0"/>
      <w:divBdr>
        <w:top w:val="none" w:sz="0" w:space="0" w:color="auto"/>
        <w:left w:val="none" w:sz="0" w:space="0" w:color="auto"/>
        <w:bottom w:val="none" w:sz="0" w:space="0" w:color="auto"/>
        <w:right w:val="none" w:sz="0" w:space="0" w:color="auto"/>
      </w:divBdr>
    </w:div>
    <w:div w:id="151412475">
      <w:bodyDiv w:val="1"/>
      <w:marLeft w:val="0"/>
      <w:marRight w:val="0"/>
      <w:marTop w:val="0"/>
      <w:marBottom w:val="0"/>
      <w:divBdr>
        <w:top w:val="none" w:sz="0" w:space="0" w:color="auto"/>
        <w:left w:val="none" w:sz="0" w:space="0" w:color="auto"/>
        <w:bottom w:val="none" w:sz="0" w:space="0" w:color="auto"/>
        <w:right w:val="none" w:sz="0" w:space="0" w:color="auto"/>
      </w:divBdr>
    </w:div>
    <w:div w:id="154154577">
      <w:bodyDiv w:val="1"/>
      <w:marLeft w:val="0"/>
      <w:marRight w:val="0"/>
      <w:marTop w:val="0"/>
      <w:marBottom w:val="0"/>
      <w:divBdr>
        <w:top w:val="none" w:sz="0" w:space="0" w:color="auto"/>
        <w:left w:val="none" w:sz="0" w:space="0" w:color="auto"/>
        <w:bottom w:val="none" w:sz="0" w:space="0" w:color="auto"/>
        <w:right w:val="none" w:sz="0" w:space="0" w:color="auto"/>
      </w:divBdr>
    </w:div>
    <w:div w:id="160583923">
      <w:bodyDiv w:val="1"/>
      <w:marLeft w:val="0"/>
      <w:marRight w:val="0"/>
      <w:marTop w:val="0"/>
      <w:marBottom w:val="0"/>
      <w:divBdr>
        <w:top w:val="none" w:sz="0" w:space="0" w:color="auto"/>
        <w:left w:val="none" w:sz="0" w:space="0" w:color="auto"/>
        <w:bottom w:val="none" w:sz="0" w:space="0" w:color="auto"/>
        <w:right w:val="none" w:sz="0" w:space="0" w:color="auto"/>
      </w:divBdr>
    </w:div>
    <w:div w:id="161242795">
      <w:bodyDiv w:val="1"/>
      <w:marLeft w:val="0"/>
      <w:marRight w:val="0"/>
      <w:marTop w:val="0"/>
      <w:marBottom w:val="0"/>
      <w:divBdr>
        <w:top w:val="none" w:sz="0" w:space="0" w:color="auto"/>
        <w:left w:val="none" w:sz="0" w:space="0" w:color="auto"/>
        <w:bottom w:val="none" w:sz="0" w:space="0" w:color="auto"/>
        <w:right w:val="none" w:sz="0" w:space="0" w:color="auto"/>
      </w:divBdr>
    </w:div>
    <w:div w:id="161554409">
      <w:bodyDiv w:val="1"/>
      <w:marLeft w:val="0"/>
      <w:marRight w:val="0"/>
      <w:marTop w:val="0"/>
      <w:marBottom w:val="0"/>
      <w:divBdr>
        <w:top w:val="none" w:sz="0" w:space="0" w:color="auto"/>
        <w:left w:val="none" w:sz="0" w:space="0" w:color="auto"/>
        <w:bottom w:val="none" w:sz="0" w:space="0" w:color="auto"/>
        <w:right w:val="none" w:sz="0" w:space="0" w:color="auto"/>
      </w:divBdr>
    </w:div>
    <w:div w:id="165442167">
      <w:bodyDiv w:val="1"/>
      <w:marLeft w:val="0"/>
      <w:marRight w:val="0"/>
      <w:marTop w:val="0"/>
      <w:marBottom w:val="0"/>
      <w:divBdr>
        <w:top w:val="none" w:sz="0" w:space="0" w:color="auto"/>
        <w:left w:val="none" w:sz="0" w:space="0" w:color="auto"/>
        <w:bottom w:val="none" w:sz="0" w:space="0" w:color="auto"/>
        <w:right w:val="none" w:sz="0" w:space="0" w:color="auto"/>
      </w:divBdr>
    </w:div>
    <w:div w:id="166213302">
      <w:bodyDiv w:val="1"/>
      <w:marLeft w:val="0"/>
      <w:marRight w:val="0"/>
      <w:marTop w:val="0"/>
      <w:marBottom w:val="0"/>
      <w:divBdr>
        <w:top w:val="none" w:sz="0" w:space="0" w:color="auto"/>
        <w:left w:val="none" w:sz="0" w:space="0" w:color="auto"/>
        <w:bottom w:val="none" w:sz="0" w:space="0" w:color="auto"/>
        <w:right w:val="none" w:sz="0" w:space="0" w:color="auto"/>
      </w:divBdr>
    </w:div>
    <w:div w:id="166482650">
      <w:bodyDiv w:val="1"/>
      <w:marLeft w:val="0"/>
      <w:marRight w:val="0"/>
      <w:marTop w:val="0"/>
      <w:marBottom w:val="0"/>
      <w:divBdr>
        <w:top w:val="none" w:sz="0" w:space="0" w:color="auto"/>
        <w:left w:val="none" w:sz="0" w:space="0" w:color="auto"/>
        <w:bottom w:val="none" w:sz="0" w:space="0" w:color="auto"/>
        <w:right w:val="none" w:sz="0" w:space="0" w:color="auto"/>
      </w:divBdr>
    </w:div>
    <w:div w:id="171577280">
      <w:bodyDiv w:val="1"/>
      <w:marLeft w:val="0"/>
      <w:marRight w:val="0"/>
      <w:marTop w:val="0"/>
      <w:marBottom w:val="0"/>
      <w:divBdr>
        <w:top w:val="none" w:sz="0" w:space="0" w:color="auto"/>
        <w:left w:val="none" w:sz="0" w:space="0" w:color="auto"/>
        <w:bottom w:val="none" w:sz="0" w:space="0" w:color="auto"/>
        <w:right w:val="none" w:sz="0" w:space="0" w:color="auto"/>
      </w:divBdr>
    </w:div>
    <w:div w:id="177427157">
      <w:bodyDiv w:val="1"/>
      <w:marLeft w:val="0"/>
      <w:marRight w:val="0"/>
      <w:marTop w:val="0"/>
      <w:marBottom w:val="0"/>
      <w:divBdr>
        <w:top w:val="none" w:sz="0" w:space="0" w:color="auto"/>
        <w:left w:val="none" w:sz="0" w:space="0" w:color="auto"/>
        <w:bottom w:val="none" w:sz="0" w:space="0" w:color="auto"/>
        <w:right w:val="none" w:sz="0" w:space="0" w:color="auto"/>
      </w:divBdr>
    </w:div>
    <w:div w:id="183369743">
      <w:bodyDiv w:val="1"/>
      <w:marLeft w:val="0"/>
      <w:marRight w:val="0"/>
      <w:marTop w:val="0"/>
      <w:marBottom w:val="0"/>
      <w:divBdr>
        <w:top w:val="none" w:sz="0" w:space="0" w:color="auto"/>
        <w:left w:val="none" w:sz="0" w:space="0" w:color="auto"/>
        <w:bottom w:val="none" w:sz="0" w:space="0" w:color="auto"/>
        <w:right w:val="none" w:sz="0" w:space="0" w:color="auto"/>
      </w:divBdr>
    </w:div>
    <w:div w:id="185367586">
      <w:bodyDiv w:val="1"/>
      <w:marLeft w:val="0"/>
      <w:marRight w:val="0"/>
      <w:marTop w:val="0"/>
      <w:marBottom w:val="0"/>
      <w:divBdr>
        <w:top w:val="none" w:sz="0" w:space="0" w:color="auto"/>
        <w:left w:val="none" w:sz="0" w:space="0" w:color="auto"/>
        <w:bottom w:val="none" w:sz="0" w:space="0" w:color="auto"/>
        <w:right w:val="none" w:sz="0" w:space="0" w:color="auto"/>
      </w:divBdr>
    </w:div>
    <w:div w:id="186021012">
      <w:bodyDiv w:val="1"/>
      <w:marLeft w:val="0"/>
      <w:marRight w:val="0"/>
      <w:marTop w:val="0"/>
      <w:marBottom w:val="0"/>
      <w:divBdr>
        <w:top w:val="none" w:sz="0" w:space="0" w:color="auto"/>
        <w:left w:val="none" w:sz="0" w:space="0" w:color="auto"/>
        <w:bottom w:val="none" w:sz="0" w:space="0" w:color="auto"/>
        <w:right w:val="none" w:sz="0" w:space="0" w:color="auto"/>
      </w:divBdr>
    </w:div>
    <w:div w:id="187567430">
      <w:bodyDiv w:val="1"/>
      <w:marLeft w:val="0"/>
      <w:marRight w:val="0"/>
      <w:marTop w:val="0"/>
      <w:marBottom w:val="0"/>
      <w:divBdr>
        <w:top w:val="none" w:sz="0" w:space="0" w:color="auto"/>
        <w:left w:val="none" w:sz="0" w:space="0" w:color="auto"/>
        <w:bottom w:val="none" w:sz="0" w:space="0" w:color="auto"/>
        <w:right w:val="none" w:sz="0" w:space="0" w:color="auto"/>
      </w:divBdr>
    </w:div>
    <w:div w:id="195391835">
      <w:bodyDiv w:val="1"/>
      <w:marLeft w:val="0"/>
      <w:marRight w:val="0"/>
      <w:marTop w:val="0"/>
      <w:marBottom w:val="0"/>
      <w:divBdr>
        <w:top w:val="none" w:sz="0" w:space="0" w:color="auto"/>
        <w:left w:val="none" w:sz="0" w:space="0" w:color="auto"/>
        <w:bottom w:val="none" w:sz="0" w:space="0" w:color="auto"/>
        <w:right w:val="none" w:sz="0" w:space="0" w:color="auto"/>
      </w:divBdr>
    </w:div>
    <w:div w:id="196092512">
      <w:bodyDiv w:val="1"/>
      <w:marLeft w:val="0"/>
      <w:marRight w:val="0"/>
      <w:marTop w:val="0"/>
      <w:marBottom w:val="0"/>
      <w:divBdr>
        <w:top w:val="none" w:sz="0" w:space="0" w:color="auto"/>
        <w:left w:val="none" w:sz="0" w:space="0" w:color="auto"/>
        <w:bottom w:val="none" w:sz="0" w:space="0" w:color="auto"/>
        <w:right w:val="none" w:sz="0" w:space="0" w:color="auto"/>
      </w:divBdr>
    </w:div>
    <w:div w:id="200437236">
      <w:bodyDiv w:val="1"/>
      <w:marLeft w:val="0"/>
      <w:marRight w:val="0"/>
      <w:marTop w:val="0"/>
      <w:marBottom w:val="0"/>
      <w:divBdr>
        <w:top w:val="none" w:sz="0" w:space="0" w:color="auto"/>
        <w:left w:val="none" w:sz="0" w:space="0" w:color="auto"/>
        <w:bottom w:val="none" w:sz="0" w:space="0" w:color="auto"/>
        <w:right w:val="none" w:sz="0" w:space="0" w:color="auto"/>
      </w:divBdr>
    </w:div>
    <w:div w:id="201018523">
      <w:bodyDiv w:val="1"/>
      <w:marLeft w:val="0"/>
      <w:marRight w:val="0"/>
      <w:marTop w:val="0"/>
      <w:marBottom w:val="0"/>
      <w:divBdr>
        <w:top w:val="none" w:sz="0" w:space="0" w:color="auto"/>
        <w:left w:val="none" w:sz="0" w:space="0" w:color="auto"/>
        <w:bottom w:val="none" w:sz="0" w:space="0" w:color="auto"/>
        <w:right w:val="none" w:sz="0" w:space="0" w:color="auto"/>
      </w:divBdr>
    </w:div>
    <w:div w:id="202137681">
      <w:bodyDiv w:val="1"/>
      <w:marLeft w:val="0"/>
      <w:marRight w:val="0"/>
      <w:marTop w:val="0"/>
      <w:marBottom w:val="0"/>
      <w:divBdr>
        <w:top w:val="none" w:sz="0" w:space="0" w:color="auto"/>
        <w:left w:val="none" w:sz="0" w:space="0" w:color="auto"/>
        <w:bottom w:val="none" w:sz="0" w:space="0" w:color="auto"/>
        <w:right w:val="none" w:sz="0" w:space="0" w:color="auto"/>
      </w:divBdr>
    </w:div>
    <w:div w:id="206527710">
      <w:bodyDiv w:val="1"/>
      <w:marLeft w:val="0"/>
      <w:marRight w:val="0"/>
      <w:marTop w:val="0"/>
      <w:marBottom w:val="0"/>
      <w:divBdr>
        <w:top w:val="none" w:sz="0" w:space="0" w:color="auto"/>
        <w:left w:val="none" w:sz="0" w:space="0" w:color="auto"/>
        <w:bottom w:val="none" w:sz="0" w:space="0" w:color="auto"/>
        <w:right w:val="none" w:sz="0" w:space="0" w:color="auto"/>
      </w:divBdr>
    </w:div>
    <w:div w:id="206721638">
      <w:bodyDiv w:val="1"/>
      <w:marLeft w:val="0"/>
      <w:marRight w:val="0"/>
      <w:marTop w:val="0"/>
      <w:marBottom w:val="0"/>
      <w:divBdr>
        <w:top w:val="none" w:sz="0" w:space="0" w:color="auto"/>
        <w:left w:val="none" w:sz="0" w:space="0" w:color="auto"/>
        <w:bottom w:val="none" w:sz="0" w:space="0" w:color="auto"/>
        <w:right w:val="none" w:sz="0" w:space="0" w:color="auto"/>
      </w:divBdr>
    </w:div>
    <w:div w:id="208881337">
      <w:bodyDiv w:val="1"/>
      <w:marLeft w:val="0"/>
      <w:marRight w:val="0"/>
      <w:marTop w:val="0"/>
      <w:marBottom w:val="0"/>
      <w:divBdr>
        <w:top w:val="none" w:sz="0" w:space="0" w:color="auto"/>
        <w:left w:val="none" w:sz="0" w:space="0" w:color="auto"/>
        <w:bottom w:val="none" w:sz="0" w:space="0" w:color="auto"/>
        <w:right w:val="none" w:sz="0" w:space="0" w:color="auto"/>
      </w:divBdr>
    </w:div>
    <w:div w:id="212891086">
      <w:bodyDiv w:val="1"/>
      <w:marLeft w:val="0"/>
      <w:marRight w:val="0"/>
      <w:marTop w:val="0"/>
      <w:marBottom w:val="0"/>
      <w:divBdr>
        <w:top w:val="none" w:sz="0" w:space="0" w:color="auto"/>
        <w:left w:val="none" w:sz="0" w:space="0" w:color="auto"/>
        <w:bottom w:val="none" w:sz="0" w:space="0" w:color="auto"/>
        <w:right w:val="none" w:sz="0" w:space="0" w:color="auto"/>
      </w:divBdr>
    </w:div>
    <w:div w:id="215817044">
      <w:bodyDiv w:val="1"/>
      <w:marLeft w:val="0"/>
      <w:marRight w:val="0"/>
      <w:marTop w:val="0"/>
      <w:marBottom w:val="0"/>
      <w:divBdr>
        <w:top w:val="none" w:sz="0" w:space="0" w:color="auto"/>
        <w:left w:val="none" w:sz="0" w:space="0" w:color="auto"/>
        <w:bottom w:val="none" w:sz="0" w:space="0" w:color="auto"/>
        <w:right w:val="none" w:sz="0" w:space="0" w:color="auto"/>
      </w:divBdr>
    </w:div>
    <w:div w:id="216937342">
      <w:bodyDiv w:val="1"/>
      <w:marLeft w:val="0"/>
      <w:marRight w:val="0"/>
      <w:marTop w:val="0"/>
      <w:marBottom w:val="0"/>
      <w:divBdr>
        <w:top w:val="none" w:sz="0" w:space="0" w:color="auto"/>
        <w:left w:val="none" w:sz="0" w:space="0" w:color="auto"/>
        <w:bottom w:val="none" w:sz="0" w:space="0" w:color="auto"/>
        <w:right w:val="none" w:sz="0" w:space="0" w:color="auto"/>
      </w:divBdr>
    </w:div>
    <w:div w:id="218712691">
      <w:bodyDiv w:val="1"/>
      <w:marLeft w:val="0"/>
      <w:marRight w:val="0"/>
      <w:marTop w:val="0"/>
      <w:marBottom w:val="0"/>
      <w:divBdr>
        <w:top w:val="none" w:sz="0" w:space="0" w:color="auto"/>
        <w:left w:val="none" w:sz="0" w:space="0" w:color="auto"/>
        <w:bottom w:val="none" w:sz="0" w:space="0" w:color="auto"/>
        <w:right w:val="none" w:sz="0" w:space="0" w:color="auto"/>
      </w:divBdr>
    </w:div>
    <w:div w:id="220292273">
      <w:bodyDiv w:val="1"/>
      <w:marLeft w:val="0"/>
      <w:marRight w:val="0"/>
      <w:marTop w:val="0"/>
      <w:marBottom w:val="0"/>
      <w:divBdr>
        <w:top w:val="none" w:sz="0" w:space="0" w:color="auto"/>
        <w:left w:val="none" w:sz="0" w:space="0" w:color="auto"/>
        <w:bottom w:val="none" w:sz="0" w:space="0" w:color="auto"/>
        <w:right w:val="none" w:sz="0" w:space="0" w:color="auto"/>
      </w:divBdr>
    </w:div>
    <w:div w:id="221478081">
      <w:bodyDiv w:val="1"/>
      <w:marLeft w:val="0"/>
      <w:marRight w:val="0"/>
      <w:marTop w:val="0"/>
      <w:marBottom w:val="0"/>
      <w:divBdr>
        <w:top w:val="none" w:sz="0" w:space="0" w:color="auto"/>
        <w:left w:val="none" w:sz="0" w:space="0" w:color="auto"/>
        <w:bottom w:val="none" w:sz="0" w:space="0" w:color="auto"/>
        <w:right w:val="none" w:sz="0" w:space="0" w:color="auto"/>
      </w:divBdr>
    </w:div>
    <w:div w:id="224294714">
      <w:bodyDiv w:val="1"/>
      <w:marLeft w:val="0"/>
      <w:marRight w:val="0"/>
      <w:marTop w:val="0"/>
      <w:marBottom w:val="0"/>
      <w:divBdr>
        <w:top w:val="none" w:sz="0" w:space="0" w:color="auto"/>
        <w:left w:val="none" w:sz="0" w:space="0" w:color="auto"/>
        <w:bottom w:val="none" w:sz="0" w:space="0" w:color="auto"/>
        <w:right w:val="none" w:sz="0" w:space="0" w:color="auto"/>
      </w:divBdr>
    </w:div>
    <w:div w:id="224996358">
      <w:bodyDiv w:val="1"/>
      <w:marLeft w:val="0"/>
      <w:marRight w:val="0"/>
      <w:marTop w:val="0"/>
      <w:marBottom w:val="0"/>
      <w:divBdr>
        <w:top w:val="none" w:sz="0" w:space="0" w:color="auto"/>
        <w:left w:val="none" w:sz="0" w:space="0" w:color="auto"/>
        <w:bottom w:val="none" w:sz="0" w:space="0" w:color="auto"/>
        <w:right w:val="none" w:sz="0" w:space="0" w:color="auto"/>
      </w:divBdr>
    </w:div>
    <w:div w:id="225336898">
      <w:bodyDiv w:val="1"/>
      <w:marLeft w:val="0"/>
      <w:marRight w:val="0"/>
      <w:marTop w:val="0"/>
      <w:marBottom w:val="0"/>
      <w:divBdr>
        <w:top w:val="none" w:sz="0" w:space="0" w:color="auto"/>
        <w:left w:val="none" w:sz="0" w:space="0" w:color="auto"/>
        <w:bottom w:val="none" w:sz="0" w:space="0" w:color="auto"/>
        <w:right w:val="none" w:sz="0" w:space="0" w:color="auto"/>
      </w:divBdr>
    </w:div>
    <w:div w:id="230501533">
      <w:bodyDiv w:val="1"/>
      <w:marLeft w:val="0"/>
      <w:marRight w:val="0"/>
      <w:marTop w:val="0"/>
      <w:marBottom w:val="0"/>
      <w:divBdr>
        <w:top w:val="none" w:sz="0" w:space="0" w:color="auto"/>
        <w:left w:val="none" w:sz="0" w:space="0" w:color="auto"/>
        <w:bottom w:val="none" w:sz="0" w:space="0" w:color="auto"/>
        <w:right w:val="none" w:sz="0" w:space="0" w:color="auto"/>
      </w:divBdr>
    </w:div>
    <w:div w:id="231745367">
      <w:bodyDiv w:val="1"/>
      <w:marLeft w:val="0"/>
      <w:marRight w:val="0"/>
      <w:marTop w:val="0"/>
      <w:marBottom w:val="0"/>
      <w:divBdr>
        <w:top w:val="none" w:sz="0" w:space="0" w:color="auto"/>
        <w:left w:val="none" w:sz="0" w:space="0" w:color="auto"/>
        <w:bottom w:val="none" w:sz="0" w:space="0" w:color="auto"/>
        <w:right w:val="none" w:sz="0" w:space="0" w:color="auto"/>
      </w:divBdr>
    </w:div>
    <w:div w:id="234051532">
      <w:bodyDiv w:val="1"/>
      <w:marLeft w:val="0"/>
      <w:marRight w:val="0"/>
      <w:marTop w:val="0"/>
      <w:marBottom w:val="0"/>
      <w:divBdr>
        <w:top w:val="none" w:sz="0" w:space="0" w:color="auto"/>
        <w:left w:val="none" w:sz="0" w:space="0" w:color="auto"/>
        <w:bottom w:val="none" w:sz="0" w:space="0" w:color="auto"/>
        <w:right w:val="none" w:sz="0" w:space="0" w:color="auto"/>
      </w:divBdr>
    </w:div>
    <w:div w:id="234053175">
      <w:bodyDiv w:val="1"/>
      <w:marLeft w:val="0"/>
      <w:marRight w:val="0"/>
      <w:marTop w:val="0"/>
      <w:marBottom w:val="0"/>
      <w:divBdr>
        <w:top w:val="none" w:sz="0" w:space="0" w:color="auto"/>
        <w:left w:val="none" w:sz="0" w:space="0" w:color="auto"/>
        <w:bottom w:val="none" w:sz="0" w:space="0" w:color="auto"/>
        <w:right w:val="none" w:sz="0" w:space="0" w:color="auto"/>
      </w:divBdr>
    </w:div>
    <w:div w:id="236938482">
      <w:bodyDiv w:val="1"/>
      <w:marLeft w:val="0"/>
      <w:marRight w:val="0"/>
      <w:marTop w:val="0"/>
      <w:marBottom w:val="0"/>
      <w:divBdr>
        <w:top w:val="none" w:sz="0" w:space="0" w:color="auto"/>
        <w:left w:val="none" w:sz="0" w:space="0" w:color="auto"/>
        <w:bottom w:val="none" w:sz="0" w:space="0" w:color="auto"/>
        <w:right w:val="none" w:sz="0" w:space="0" w:color="auto"/>
      </w:divBdr>
    </w:div>
    <w:div w:id="238566340">
      <w:bodyDiv w:val="1"/>
      <w:marLeft w:val="0"/>
      <w:marRight w:val="0"/>
      <w:marTop w:val="0"/>
      <w:marBottom w:val="0"/>
      <w:divBdr>
        <w:top w:val="none" w:sz="0" w:space="0" w:color="auto"/>
        <w:left w:val="none" w:sz="0" w:space="0" w:color="auto"/>
        <w:bottom w:val="none" w:sz="0" w:space="0" w:color="auto"/>
        <w:right w:val="none" w:sz="0" w:space="0" w:color="auto"/>
      </w:divBdr>
    </w:div>
    <w:div w:id="241453051">
      <w:bodyDiv w:val="1"/>
      <w:marLeft w:val="0"/>
      <w:marRight w:val="0"/>
      <w:marTop w:val="0"/>
      <w:marBottom w:val="0"/>
      <w:divBdr>
        <w:top w:val="none" w:sz="0" w:space="0" w:color="auto"/>
        <w:left w:val="none" w:sz="0" w:space="0" w:color="auto"/>
        <w:bottom w:val="none" w:sz="0" w:space="0" w:color="auto"/>
        <w:right w:val="none" w:sz="0" w:space="0" w:color="auto"/>
      </w:divBdr>
    </w:div>
    <w:div w:id="249313280">
      <w:bodyDiv w:val="1"/>
      <w:marLeft w:val="0"/>
      <w:marRight w:val="0"/>
      <w:marTop w:val="0"/>
      <w:marBottom w:val="0"/>
      <w:divBdr>
        <w:top w:val="none" w:sz="0" w:space="0" w:color="auto"/>
        <w:left w:val="none" w:sz="0" w:space="0" w:color="auto"/>
        <w:bottom w:val="none" w:sz="0" w:space="0" w:color="auto"/>
        <w:right w:val="none" w:sz="0" w:space="0" w:color="auto"/>
      </w:divBdr>
    </w:div>
    <w:div w:id="249389597">
      <w:bodyDiv w:val="1"/>
      <w:marLeft w:val="0"/>
      <w:marRight w:val="0"/>
      <w:marTop w:val="0"/>
      <w:marBottom w:val="0"/>
      <w:divBdr>
        <w:top w:val="none" w:sz="0" w:space="0" w:color="auto"/>
        <w:left w:val="none" w:sz="0" w:space="0" w:color="auto"/>
        <w:bottom w:val="none" w:sz="0" w:space="0" w:color="auto"/>
        <w:right w:val="none" w:sz="0" w:space="0" w:color="auto"/>
      </w:divBdr>
    </w:div>
    <w:div w:id="252789922">
      <w:bodyDiv w:val="1"/>
      <w:marLeft w:val="0"/>
      <w:marRight w:val="0"/>
      <w:marTop w:val="0"/>
      <w:marBottom w:val="0"/>
      <w:divBdr>
        <w:top w:val="none" w:sz="0" w:space="0" w:color="auto"/>
        <w:left w:val="none" w:sz="0" w:space="0" w:color="auto"/>
        <w:bottom w:val="none" w:sz="0" w:space="0" w:color="auto"/>
        <w:right w:val="none" w:sz="0" w:space="0" w:color="auto"/>
      </w:divBdr>
    </w:div>
    <w:div w:id="255284729">
      <w:bodyDiv w:val="1"/>
      <w:marLeft w:val="0"/>
      <w:marRight w:val="0"/>
      <w:marTop w:val="0"/>
      <w:marBottom w:val="0"/>
      <w:divBdr>
        <w:top w:val="none" w:sz="0" w:space="0" w:color="auto"/>
        <w:left w:val="none" w:sz="0" w:space="0" w:color="auto"/>
        <w:bottom w:val="none" w:sz="0" w:space="0" w:color="auto"/>
        <w:right w:val="none" w:sz="0" w:space="0" w:color="auto"/>
      </w:divBdr>
    </w:div>
    <w:div w:id="255984310">
      <w:bodyDiv w:val="1"/>
      <w:marLeft w:val="0"/>
      <w:marRight w:val="0"/>
      <w:marTop w:val="0"/>
      <w:marBottom w:val="0"/>
      <w:divBdr>
        <w:top w:val="none" w:sz="0" w:space="0" w:color="auto"/>
        <w:left w:val="none" w:sz="0" w:space="0" w:color="auto"/>
        <w:bottom w:val="none" w:sz="0" w:space="0" w:color="auto"/>
        <w:right w:val="none" w:sz="0" w:space="0" w:color="auto"/>
      </w:divBdr>
    </w:div>
    <w:div w:id="258635236">
      <w:bodyDiv w:val="1"/>
      <w:marLeft w:val="0"/>
      <w:marRight w:val="0"/>
      <w:marTop w:val="0"/>
      <w:marBottom w:val="0"/>
      <w:divBdr>
        <w:top w:val="none" w:sz="0" w:space="0" w:color="auto"/>
        <w:left w:val="none" w:sz="0" w:space="0" w:color="auto"/>
        <w:bottom w:val="none" w:sz="0" w:space="0" w:color="auto"/>
        <w:right w:val="none" w:sz="0" w:space="0" w:color="auto"/>
      </w:divBdr>
    </w:div>
    <w:div w:id="262304326">
      <w:bodyDiv w:val="1"/>
      <w:marLeft w:val="0"/>
      <w:marRight w:val="0"/>
      <w:marTop w:val="0"/>
      <w:marBottom w:val="0"/>
      <w:divBdr>
        <w:top w:val="none" w:sz="0" w:space="0" w:color="auto"/>
        <w:left w:val="none" w:sz="0" w:space="0" w:color="auto"/>
        <w:bottom w:val="none" w:sz="0" w:space="0" w:color="auto"/>
        <w:right w:val="none" w:sz="0" w:space="0" w:color="auto"/>
      </w:divBdr>
    </w:div>
    <w:div w:id="265893153">
      <w:bodyDiv w:val="1"/>
      <w:marLeft w:val="0"/>
      <w:marRight w:val="0"/>
      <w:marTop w:val="0"/>
      <w:marBottom w:val="0"/>
      <w:divBdr>
        <w:top w:val="none" w:sz="0" w:space="0" w:color="auto"/>
        <w:left w:val="none" w:sz="0" w:space="0" w:color="auto"/>
        <w:bottom w:val="none" w:sz="0" w:space="0" w:color="auto"/>
        <w:right w:val="none" w:sz="0" w:space="0" w:color="auto"/>
      </w:divBdr>
    </w:div>
    <w:div w:id="266885398">
      <w:bodyDiv w:val="1"/>
      <w:marLeft w:val="0"/>
      <w:marRight w:val="0"/>
      <w:marTop w:val="0"/>
      <w:marBottom w:val="0"/>
      <w:divBdr>
        <w:top w:val="none" w:sz="0" w:space="0" w:color="auto"/>
        <w:left w:val="none" w:sz="0" w:space="0" w:color="auto"/>
        <w:bottom w:val="none" w:sz="0" w:space="0" w:color="auto"/>
        <w:right w:val="none" w:sz="0" w:space="0" w:color="auto"/>
      </w:divBdr>
    </w:div>
    <w:div w:id="275404432">
      <w:bodyDiv w:val="1"/>
      <w:marLeft w:val="0"/>
      <w:marRight w:val="0"/>
      <w:marTop w:val="0"/>
      <w:marBottom w:val="0"/>
      <w:divBdr>
        <w:top w:val="none" w:sz="0" w:space="0" w:color="auto"/>
        <w:left w:val="none" w:sz="0" w:space="0" w:color="auto"/>
        <w:bottom w:val="none" w:sz="0" w:space="0" w:color="auto"/>
        <w:right w:val="none" w:sz="0" w:space="0" w:color="auto"/>
      </w:divBdr>
    </w:div>
    <w:div w:id="276764377">
      <w:bodyDiv w:val="1"/>
      <w:marLeft w:val="0"/>
      <w:marRight w:val="0"/>
      <w:marTop w:val="0"/>
      <w:marBottom w:val="0"/>
      <w:divBdr>
        <w:top w:val="none" w:sz="0" w:space="0" w:color="auto"/>
        <w:left w:val="none" w:sz="0" w:space="0" w:color="auto"/>
        <w:bottom w:val="none" w:sz="0" w:space="0" w:color="auto"/>
        <w:right w:val="none" w:sz="0" w:space="0" w:color="auto"/>
      </w:divBdr>
    </w:div>
    <w:div w:id="277494406">
      <w:bodyDiv w:val="1"/>
      <w:marLeft w:val="0"/>
      <w:marRight w:val="0"/>
      <w:marTop w:val="0"/>
      <w:marBottom w:val="0"/>
      <w:divBdr>
        <w:top w:val="none" w:sz="0" w:space="0" w:color="auto"/>
        <w:left w:val="none" w:sz="0" w:space="0" w:color="auto"/>
        <w:bottom w:val="none" w:sz="0" w:space="0" w:color="auto"/>
        <w:right w:val="none" w:sz="0" w:space="0" w:color="auto"/>
      </w:divBdr>
    </w:div>
    <w:div w:id="286546878">
      <w:bodyDiv w:val="1"/>
      <w:marLeft w:val="0"/>
      <w:marRight w:val="0"/>
      <w:marTop w:val="0"/>
      <w:marBottom w:val="0"/>
      <w:divBdr>
        <w:top w:val="none" w:sz="0" w:space="0" w:color="auto"/>
        <w:left w:val="none" w:sz="0" w:space="0" w:color="auto"/>
        <w:bottom w:val="none" w:sz="0" w:space="0" w:color="auto"/>
        <w:right w:val="none" w:sz="0" w:space="0" w:color="auto"/>
      </w:divBdr>
    </w:div>
    <w:div w:id="289634821">
      <w:bodyDiv w:val="1"/>
      <w:marLeft w:val="0"/>
      <w:marRight w:val="0"/>
      <w:marTop w:val="0"/>
      <w:marBottom w:val="0"/>
      <w:divBdr>
        <w:top w:val="none" w:sz="0" w:space="0" w:color="auto"/>
        <w:left w:val="none" w:sz="0" w:space="0" w:color="auto"/>
        <w:bottom w:val="none" w:sz="0" w:space="0" w:color="auto"/>
        <w:right w:val="none" w:sz="0" w:space="0" w:color="auto"/>
      </w:divBdr>
    </w:div>
    <w:div w:id="290019158">
      <w:bodyDiv w:val="1"/>
      <w:marLeft w:val="0"/>
      <w:marRight w:val="0"/>
      <w:marTop w:val="0"/>
      <w:marBottom w:val="0"/>
      <w:divBdr>
        <w:top w:val="none" w:sz="0" w:space="0" w:color="auto"/>
        <w:left w:val="none" w:sz="0" w:space="0" w:color="auto"/>
        <w:bottom w:val="none" w:sz="0" w:space="0" w:color="auto"/>
        <w:right w:val="none" w:sz="0" w:space="0" w:color="auto"/>
      </w:divBdr>
    </w:div>
    <w:div w:id="292491717">
      <w:bodyDiv w:val="1"/>
      <w:marLeft w:val="0"/>
      <w:marRight w:val="0"/>
      <w:marTop w:val="0"/>
      <w:marBottom w:val="0"/>
      <w:divBdr>
        <w:top w:val="none" w:sz="0" w:space="0" w:color="auto"/>
        <w:left w:val="none" w:sz="0" w:space="0" w:color="auto"/>
        <w:bottom w:val="none" w:sz="0" w:space="0" w:color="auto"/>
        <w:right w:val="none" w:sz="0" w:space="0" w:color="auto"/>
      </w:divBdr>
    </w:div>
    <w:div w:id="295068281">
      <w:bodyDiv w:val="1"/>
      <w:marLeft w:val="0"/>
      <w:marRight w:val="0"/>
      <w:marTop w:val="0"/>
      <w:marBottom w:val="0"/>
      <w:divBdr>
        <w:top w:val="none" w:sz="0" w:space="0" w:color="auto"/>
        <w:left w:val="none" w:sz="0" w:space="0" w:color="auto"/>
        <w:bottom w:val="none" w:sz="0" w:space="0" w:color="auto"/>
        <w:right w:val="none" w:sz="0" w:space="0" w:color="auto"/>
      </w:divBdr>
    </w:div>
    <w:div w:id="297807113">
      <w:bodyDiv w:val="1"/>
      <w:marLeft w:val="0"/>
      <w:marRight w:val="0"/>
      <w:marTop w:val="0"/>
      <w:marBottom w:val="0"/>
      <w:divBdr>
        <w:top w:val="none" w:sz="0" w:space="0" w:color="auto"/>
        <w:left w:val="none" w:sz="0" w:space="0" w:color="auto"/>
        <w:bottom w:val="none" w:sz="0" w:space="0" w:color="auto"/>
        <w:right w:val="none" w:sz="0" w:space="0" w:color="auto"/>
      </w:divBdr>
    </w:div>
    <w:div w:id="301619689">
      <w:bodyDiv w:val="1"/>
      <w:marLeft w:val="0"/>
      <w:marRight w:val="0"/>
      <w:marTop w:val="0"/>
      <w:marBottom w:val="0"/>
      <w:divBdr>
        <w:top w:val="none" w:sz="0" w:space="0" w:color="auto"/>
        <w:left w:val="none" w:sz="0" w:space="0" w:color="auto"/>
        <w:bottom w:val="none" w:sz="0" w:space="0" w:color="auto"/>
        <w:right w:val="none" w:sz="0" w:space="0" w:color="auto"/>
      </w:divBdr>
    </w:div>
    <w:div w:id="308437261">
      <w:bodyDiv w:val="1"/>
      <w:marLeft w:val="0"/>
      <w:marRight w:val="0"/>
      <w:marTop w:val="0"/>
      <w:marBottom w:val="0"/>
      <w:divBdr>
        <w:top w:val="none" w:sz="0" w:space="0" w:color="auto"/>
        <w:left w:val="none" w:sz="0" w:space="0" w:color="auto"/>
        <w:bottom w:val="none" w:sz="0" w:space="0" w:color="auto"/>
        <w:right w:val="none" w:sz="0" w:space="0" w:color="auto"/>
      </w:divBdr>
    </w:div>
    <w:div w:id="312761893">
      <w:bodyDiv w:val="1"/>
      <w:marLeft w:val="0"/>
      <w:marRight w:val="0"/>
      <w:marTop w:val="0"/>
      <w:marBottom w:val="0"/>
      <w:divBdr>
        <w:top w:val="none" w:sz="0" w:space="0" w:color="auto"/>
        <w:left w:val="none" w:sz="0" w:space="0" w:color="auto"/>
        <w:bottom w:val="none" w:sz="0" w:space="0" w:color="auto"/>
        <w:right w:val="none" w:sz="0" w:space="0" w:color="auto"/>
      </w:divBdr>
    </w:div>
    <w:div w:id="316611499">
      <w:bodyDiv w:val="1"/>
      <w:marLeft w:val="0"/>
      <w:marRight w:val="0"/>
      <w:marTop w:val="0"/>
      <w:marBottom w:val="0"/>
      <w:divBdr>
        <w:top w:val="none" w:sz="0" w:space="0" w:color="auto"/>
        <w:left w:val="none" w:sz="0" w:space="0" w:color="auto"/>
        <w:bottom w:val="none" w:sz="0" w:space="0" w:color="auto"/>
        <w:right w:val="none" w:sz="0" w:space="0" w:color="auto"/>
      </w:divBdr>
    </w:div>
    <w:div w:id="319432262">
      <w:bodyDiv w:val="1"/>
      <w:marLeft w:val="0"/>
      <w:marRight w:val="0"/>
      <w:marTop w:val="0"/>
      <w:marBottom w:val="0"/>
      <w:divBdr>
        <w:top w:val="none" w:sz="0" w:space="0" w:color="auto"/>
        <w:left w:val="none" w:sz="0" w:space="0" w:color="auto"/>
        <w:bottom w:val="none" w:sz="0" w:space="0" w:color="auto"/>
        <w:right w:val="none" w:sz="0" w:space="0" w:color="auto"/>
      </w:divBdr>
    </w:div>
    <w:div w:id="322785873">
      <w:bodyDiv w:val="1"/>
      <w:marLeft w:val="0"/>
      <w:marRight w:val="0"/>
      <w:marTop w:val="0"/>
      <w:marBottom w:val="0"/>
      <w:divBdr>
        <w:top w:val="none" w:sz="0" w:space="0" w:color="auto"/>
        <w:left w:val="none" w:sz="0" w:space="0" w:color="auto"/>
        <w:bottom w:val="none" w:sz="0" w:space="0" w:color="auto"/>
        <w:right w:val="none" w:sz="0" w:space="0" w:color="auto"/>
      </w:divBdr>
    </w:div>
    <w:div w:id="323432365">
      <w:bodyDiv w:val="1"/>
      <w:marLeft w:val="0"/>
      <w:marRight w:val="0"/>
      <w:marTop w:val="0"/>
      <w:marBottom w:val="0"/>
      <w:divBdr>
        <w:top w:val="none" w:sz="0" w:space="0" w:color="auto"/>
        <w:left w:val="none" w:sz="0" w:space="0" w:color="auto"/>
        <w:bottom w:val="none" w:sz="0" w:space="0" w:color="auto"/>
        <w:right w:val="none" w:sz="0" w:space="0" w:color="auto"/>
      </w:divBdr>
    </w:div>
    <w:div w:id="324747976">
      <w:bodyDiv w:val="1"/>
      <w:marLeft w:val="0"/>
      <w:marRight w:val="0"/>
      <w:marTop w:val="0"/>
      <w:marBottom w:val="0"/>
      <w:divBdr>
        <w:top w:val="none" w:sz="0" w:space="0" w:color="auto"/>
        <w:left w:val="none" w:sz="0" w:space="0" w:color="auto"/>
        <w:bottom w:val="none" w:sz="0" w:space="0" w:color="auto"/>
        <w:right w:val="none" w:sz="0" w:space="0" w:color="auto"/>
      </w:divBdr>
    </w:div>
    <w:div w:id="332614098">
      <w:bodyDiv w:val="1"/>
      <w:marLeft w:val="0"/>
      <w:marRight w:val="0"/>
      <w:marTop w:val="0"/>
      <w:marBottom w:val="0"/>
      <w:divBdr>
        <w:top w:val="none" w:sz="0" w:space="0" w:color="auto"/>
        <w:left w:val="none" w:sz="0" w:space="0" w:color="auto"/>
        <w:bottom w:val="none" w:sz="0" w:space="0" w:color="auto"/>
        <w:right w:val="none" w:sz="0" w:space="0" w:color="auto"/>
      </w:divBdr>
    </w:div>
    <w:div w:id="334960522">
      <w:bodyDiv w:val="1"/>
      <w:marLeft w:val="0"/>
      <w:marRight w:val="0"/>
      <w:marTop w:val="0"/>
      <w:marBottom w:val="0"/>
      <w:divBdr>
        <w:top w:val="none" w:sz="0" w:space="0" w:color="auto"/>
        <w:left w:val="none" w:sz="0" w:space="0" w:color="auto"/>
        <w:bottom w:val="none" w:sz="0" w:space="0" w:color="auto"/>
        <w:right w:val="none" w:sz="0" w:space="0" w:color="auto"/>
      </w:divBdr>
    </w:div>
    <w:div w:id="340426661">
      <w:bodyDiv w:val="1"/>
      <w:marLeft w:val="0"/>
      <w:marRight w:val="0"/>
      <w:marTop w:val="0"/>
      <w:marBottom w:val="0"/>
      <w:divBdr>
        <w:top w:val="none" w:sz="0" w:space="0" w:color="auto"/>
        <w:left w:val="none" w:sz="0" w:space="0" w:color="auto"/>
        <w:bottom w:val="none" w:sz="0" w:space="0" w:color="auto"/>
        <w:right w:val="none" w:sz="0" w:space="0" w:color="auto"/>
      </w:divBdr>
    </w:div>
    <w:div w:id="345712867">
      <w:bodyDiv w:val="1"/>
      <w:marLeft w:val="0"/>
      <w:marRight w:val="0"/>
      <w:marTop w:val="0"/>
      <w:marBottom w:val="0"/>
      <w:divBdr>
        <w:top w:val="none" w:sz="0" w:space="0" w:color="auto"/>
        <w:left w:val="none" w:sz="0" w:space="0" w:color="auto"/>
        <w:bottom w:val="none" w:sz="0" w:space="0" w:color="auto"/>
        <w:right w:val="none" w:sz="0" w:space="0" w:color="auto"/>
      </w:divBdr>
    </w:div>
    <w:div w:id="351764135">
      <w:bodyDiv w:val="1"/>
      <w:marLeft w:val="0"/>
      <w:marRight w:val="0"/>
      <w:marTop w:val="0"/>
      <w:marBottom w:val="0"/>
      <w:divBdr>
        <w:top w:val="none" w:sz="0" w:space="0" w:color="auto"/>
        <w:left w:val="none" w:sz="0" w:space="0" w:color="auto"/>
        <w:bottom w:val="none" w:sz="0" w:space="0" w:color="auto"/>
        <w:right w:val="none" w:sz="0" w:space="0" w:color="auto"/>
      </w:divBdr>
    </w:div>
    <w:div w:id="357313115">
      <w:bodyDiv w:val="1"/>
      <w:marLeft w:val="0"/>
      <w:marRight w:val="0"/>
      <w:marTop w:val="0"/>
      <w:marBottom w:val="0"/>
      <w:divBdr>
        <w:top w:val="none" w:sz="0" w:space="0" w:color="auto"/>
        <w:left w:val="none" w:sz="0" w:space="0" w:color="auto"/>
        <w:bottom w:val="none" w:sz="0" w:space="0" w:color="auto"/>
        <w:right w:val="none" w:sz="0" w:space="0" w:color="auto"/>
      </w:divBdr>
    </w:div>
    <w:div w:id="358438246">
      <w:bodyDiv w:val="1"/>
      <w:marLeft w:val="0"/>
      <w:marRight w:val="0"/>
      <w:marTop w:val="0"/>
      <w:marBottom w:val="0"/>
      <w:divBdr>
        <w:top w:val="none" w:sz="0" w:space="0" w:color="auto"/>
        <w:left w:val="none" w:sz="0" w:space="0" w:color="auto"/>
        <w:bottom w:val="none" w:sz="0" w:space="0" w:color="auto"/>
        <w:right w:val="none" w:sz="0" w:space="0" w:color="auto"/>
      </w:divBdr>
    </w:div>
    <w:div w:id="364141604">
      <w:bodyDiv w:val="1"/>
      <w:marLeft w:val="0"/>
      <w:marRight w:val="0"/>
      <w:marTop w:val="0"/>
      <w:marBottom w:val="0"/>
      <w:divBdr>
        <w:top w:val="none" w:sz="0" w:space="0" w:color="auto"/>
        <w:left w:val="none" w:sz="0" w:space="0" w:color="auto"/>
        <w:bottom w:val="none" w:sz="0" w:space="0" w:color="auto"/>
        <w:right w:val="none" w:sz="0" w:space="0" w:color="auto"/>
      </w:divBdr>
    </w:div>
    <w:div w:id="365452538">
      <w:bodyDiv w:val="1"/>
      <w:marLeft w:val="0"/>
      <w:marRight w:val="0"/>
      <w:marTop w:val="0"/>
      <w:marBottom w:val="0"/>
      <w:divBdr>
        <w:top w:val="none" w:sz="0" w:space="0" w:color="auto"/>
        <w:left w:val="none" w:sz="0" w:space="0" w:color="auto"/>
        <w:bottom w:val="none" w:sz="0" w:space="0" w:color="auto"/>
        <w:right w:val="none" w:sz="0" w:space="0" w:color="auto"/>
      </w:divBdr>
    </w:div>
    <w:div w:id="367492092">
      <w:bodyDiv w:val="1"/>
      <w:marLeft w:val="0"/>
      <w:marRight w:val="0"/>
      <w:marTop w:val="0"/>
      <w:marBottom w:val="0"/>
      <w:divBdr>
        <w:top w:val="none" w:sz="0" w:space="0" w:color="auto"/>
        <w:left w:val="none" w:sz="0" w:space="0" w:color="auto"/>
        <w:bottom w:val="none" w:sz="0" w:space="0" w:color="auto"/>
        <w:right w:val="none" w:sz="0" w:space="0" w:color="auto"/>
      </w:divBdr>
    </w:div>
    <w:div w:id="367725402">
      <w:bodyDiv w:val="1"/>
      <w:marLeft w:val="0"/>
      <w:marRight w:val="0"/>
      <w:marTop w:val="0"/>
      <w:marBottom w:val="0"/>
      <w:divBdr>
        <w:top w:val="none" w:sz="0" w:space="0" w:color="auto"/>
        <w:left w:val="none" w:sz="0" w:space="0" w:color="auto"/>
        <w:bottom w:val="none" w:sz="0" w:space="0" w:color="auto"/>
        <w:right w:val="none" w:sz="0" w:space="0" w:color="auto"/>
      </w:divBdr>
    </w:div>
    <w:div w:id="370764920">
      <w:bodyDiv w:val="1"/>
      <w:marLeft w:val="0"/>
      <w:marRight w:val="0"/>
      <w:marTop w:val="0"/>
      <w:marBottom w:val="0"/>
      <w:divBdr>
        <w:top w:val="none" w:sz="0" w:space="0" w:color="auto"/>
        <w:left w:val="none" w:sz="0" w:space="0" w:color="auto"/>
        <w:bottom w:val="none" w:sz="0" w:space="0" w:color="auto"/>
        <w:right w:val="none" w:sz="0" w:space="0" w:color="auto"/>
      </w:divBdr>
    </w:div>
    <w:div w:id="376392636">
      <w:bodyDiv w:val="1"/>
      <w:marLeft w:val="0"/>
      <w:marRight w:val="0"/>
      <w:marTop w:val="0"/>
      <w:marBottom w:val="0"/>
      <w:divBdr>
        <w:top w:val="none" w:sz="0" w:space="0" w:color="auto"/>
        <w:left w:val="none" w:sz="0" w:space="0" w:color="auto"/>
        <w:bottom w:val="none" w:sz="0" w:space="0" w:color="auto"/>
        <w:right w:val="none" w:sz="0" w:space="0" w:color="auto"/>
      </w:divBdr>
    </w:div>
    <w:div w:id="384377796">
      <w:bodyDiv w:val="1"/>
      <w:marLeft w:val="0"/>
      <w:marRight w:val="0"/>
      <w:marTop w:val="0"/>
      <w:marBottom w:val="0"/>
      <w:divBdr>
        <w:top w:val="none" w:sz="0" w:space="0" w:color="auto"/>
        <w:left w:val="none" w:sz="0" w:space="0" w:color="auto"/>
        <w:bottom w:val="none" w:sz="0" w:space="0" w:color="auto"/>
        <w:right w:val="none" w:sz="0" w:space="0" w:color="auto"/>
      </w:divBdr>
    </w:div>
    <w:div w:id="384529816">
      <w:bodyDiv w:val="1"/>
      <w:marLeft w:val="0"/>
      <w:marRight w:val="0"/>
      <w:marTop w:val="0"/>
      <w:marBottom w:val="0"/>
      <w:divBdr>
        <w:top w:val="none" w:sz="0" w:space="0" w:color="auto"/>
        <w:left w:val="none" w:sz="0" w:space="0" w:color="auto"/>
        <w:bottom w:val="none" w:sz="0" w:space="0" w:color="auto"/>
        <w:right w:val="none" w:sz="0" w:space="0" w:color="auto"/>
      </w:divBdr>
    </w:div>
    <w:div w:id="386534344">
      <w:bodyDiv w:val="1"/>
      <w:marLeft w:val="0"/>
      <w:marRight w:val="0"/>
      <w:marTop w:val="0"/>
      <w:marBottom w:val="0"/>
      <w:divBdr>
        <w:top w:val="none" w:sz="0" w:space="0" w:color="auto"/>
        <w:left w:val="none" w:sz="0" w:space="0" w:color="auto"/>
        <w:bottom w:val="none" w:sz="0" w:space="0" w:color="auto"/>
        <w:right w:val="none" w:sz="0" w:space="0" w:color="auto"/>
      </w:divBdr>
    </w:div>
    <w:div w:id="394545213">
      <w:bodyDiv w:val="1"/>
      <w:marLeft w:val="0"/>
      <w:marRight w:val="0"/>
      <w:marTop w:val="0"/>
      <w:marBottom w:val="0"/>
      <w:divBdr>
        <w:top w:val="none" w:sz="0" w:space="0" w:color="auto"/>
        <w:left w:val="none" w:sz="0" w:space="0" w:color="auto"/>
        <w:bottom w:val="none" w:sz="0" w:space="0" w:color="auto"/>
        <w:right w:val="none" w:sz="0" w:space="0" w:color="auto"/>
      </w:divBdr>
    </w:div>
    <w:div w:id="396709126">
      <w:bodyDiv w:val="1"/>
      <w:marLeft w:val="0"/>
      <w:marRight w:val="0"/>
      <w:marTop w:val="0"/>
      <w:marBottom w:val="0"/>
      <w:divBdr>
        <w:top w:val="none" w:sz="0" w:space="0" w:color="auto"/>
        <w:left w:val="none" w:sz="0" w:space="0" w:color="auto"/>
        <w:bottom w:val="none" w:sz="0" w:space="0" w:color="auto"/>
        <w:right w:val="none" w:sz="0" w:space="0" w:color="auto"/>
      </w:divBdr>
    </w:div>
    <w:div w:id="400367341">
      <w:bodyDiv w:val="1"/>
      <w:marLeft w:val="0"/>
      <w:marRight w:val="0"/>
      <w:marTop w:val="0"/>
      <w:marBottom w:val="0"/>
      <w:divBdr>
        <w:top w:val="none" w:sz="0" w:space="0" w:color="auto"/>
        <w:left w:val="none" w:sz="0" w:space="0" w:color="auto"/>
        <w:bottom w:val="none" w:sz="0" w:space="0" w:color="auto"/>
        <w:right w:val="none" w:sz="0" w:space="0" w:color="auto"/>
      </w:divBdr>
    </w:div>
    <w:div w:id="400835378">
      <w:bodyDiv w:val="1"/>
      <w:marLeft w:val="0"/>
      <w:marRight w:val="0"/>
      <w:marTop w:val="0"/>
      <w:marBottom w:val="0"/>
      <w:divBdr>
        <w:top w:val="none" w:sz="0" w:space="0" w:color="auto"/>
        <w:left w:val="none" w:sz="0" w:space="0" w:color="auto"/>
        <w:bottom w:val="none" w:sz="0" w:space="0" w:color="auto"/>
        <w:right w:val="none" w:sz="0" w:space="0" w:color="auto"/>
      </w:divBdr>
    </w:div>
    <w:div w:id="403572864">
      <w:bodyDiv w:val="1"/>
      <w:marLeft w:val="0"/>
      <w:marRight w:val="0"/>
      <w:marTop w:val="0"/>
      <w:marBottom w:val="0"/>
      <w:divBdr>
        <w:top w:val="none" w:sz="0" w:space="0" w:color="auto"/>
        <w:left w:val="none" w:sz="0" w:space="0" w:color="auto"/>
        <w:bottom w:val="none" w:sz="0" w:space="0" w:color="auto"/>
        <w:right w:val="none" w:sz="0" w:space="0" w:color="auto"/>
      </w:divBdr>
    </w:div>
    <w:div w:id="403996625">
      <w:bodyDiv w:val="1"/>
      <w:marLeft w:val="0"/>
      <w:marRight w:val="0"/>
      <w:marTop w:val="0"/>
      <w:marBottom w:val="0"/>
      <w:divBdr>
        <w:top w:val="none" w:sz="0" w:space="0" w:color="auto"/>
        <w:left w:val="none" w:sz="0" w:space="0" w:color="auto"/>
        <w:bottom w:val="none" w:sz="0" w:space="0" w:color="auto"/>
        <w:right w:val="none" w:sz="0" w:space="0" w:color="auto"/>
      </w:divBdr>
    </w:div>
    <w:div w:id="414977112">
      <w:bodyDiv w:val="1"/>
      <w:marLeft w:val="0"/>
      <w:marRight w:val="0"/>
      <w:marTop w:val="0"/>
      <w:marBottom w:val="0"/>
      <w:divBdr>
        <w:top w:val="none" w:sz="0" w:space="0" w:color="auto"/>
        <w:left w:val="none" w:sz="0" w:space="0" w:color="auto"/>
        <w:bottom w:val="none" w:sz="0" w:space="0" w:color="auto"/>
        <w:right w:val="none" w:sz="0" w:space="0" w:color="auto"/>
      </w:divBdr>
    </w:div>
    <w:div w:id="418796384">
      <w:bodyDiv w:val="1"/>
      <w:marLeft w:val="0"/>
      <w:marRight w:val="0"/>
      <w:marTop w:val="0"/>
      <w:marBottom w:val="0"/>
      <w:divBdr>
        <w:top w:val="none" w:sz="0" w:space="0" w:color="auto"/>
        <w:left w:val="none" w:sz="0" w:space="0" w:color="auto"/>
        <w:bottom w:val="none" w:sz="0" w:space="0" w:color="auto"/>
        <w:right w:val="none" w:sz="0" w:space="0" w:color="auto"/>
      </w:divBdr>
    </w:div>
    <w:div w:id="419983586">
      <w:bodyDiv w:val="1"/>
      <w:marLeft w:val="0"/>
      <w:marRight w:val="0"/>
      <w:marTop w:val="0"/>
      <w:marBottom w:val="0"/>
      <w:divBdr>
        <w:top w:val="none" w:sz="0" w:space="0" w:color="auto"/>
        <w:left w:val="none" w:sz="0" w:space="0" w:color="auto"/>
        <w:bottom w:val="none" w:sz="0" w:space="0" w:color="auto"/>
        <w:right w:val="none" w:sz="0" w:space="0" w:color="auto"/>
      </w:divBdr>
    </w:div>
    <w:div w:id="421099260">
      <w:bodyDiv w:val="1"/>
      <w:marLeft w:val="0"/>
      <w:marRight w:val="0"/>
      <w:marTop w:val="0"/>
      <w:marBottom w:val="0"/>
      <w:divBdr>
        <w:top w:val="none" w:sz="0" w:space="0" w:color="auto"/>
        <w:left w:val="none" w:sz="0" w:space="0" w:color="auto"/>
        <w:bottom w:val="none" w:sz="0" w:space="0" w:color="auto"/>
        <w:right w:val="none" w:sz="0" w:space="0" w:color="auto"/>
      </w:divBdr>
    </w:div>
    <w:div w:id="421149544">
      <w:bodyDiv w:val="1"/>
      <w:marLeft w:val="0"/>
      <w:marRight w:val="0"/>
      <w:marTop w:val="0"/>
      <w:marBottom w:val="0"/>
      <w:divBdr>
        <w:top w:val="none" w:sz="0" w:space="0" w:color="auto"/>
        <w:left w:val="none" w:sz="0" w:space="0" w:color="auto"/>
        <w:bottom w:val="none" w:sz="0" w:space="0" w:color="auto"/>
        <w:right w:val="none" w:sz="0" w:space="0" w:color="auto"/>
      </w:divBdr>
    </w:div>
    <w:div w:id="421755572">
      <w:bodyDiv w:val="1"/>
      <w:marLeft w:val="0"/>
      <w:marRight w:val="0"/>
      <w:marTop w:val="0"/>
      <w:marBottom w:val="0"/>
      <w:divBdr>
        <w:top w:val="none" w:sz="0" w:space="0" w:color="auto"/>
        <w:left w:val="none" w:sz="0" w:space="0" w:color="auto"/>
        <w:bottom w:val="none" w:sz="0" w:space="0" w:color="auto"/>
        <w:right w:val="none" w:sz="0" w:space="0" w:color="auto"/>
      </w:divBdr>
    </w:div>
    <w:div w:id="430902352">
      <w:bodyDiv w:val="1"/>
      <w:marLeft w:val="0"/>
      <w:marRight w:val="0"/>
      <w:marTop w:val="0"/>
      <w:marBottom w:val="0"/>
      <w:divBdr>
        <w:top w:val="none" w:sz="0" w:space="0" w:color="auto"/>
        <w:left w:val="none" w:sz="0" w:space="0" w:color="auto"/>
        <w:bottom w:val="none" w:sz="0" w:space="0" w:color="auto"/>
        <w:right w:val="none" w:sz="0" w:space="0" w:color="auto"/>
      </w:divBdr>
    </w:div>
    <w:div w:id="432166076">
      <w:bodyDiv w:val="1"/>
      <w:marLeft w:val="0"/>
      <w:marRight w:val="0"/>
      <w:marTop w:val="0"/>
      <w:marBottom w:val="0"/>
      <w:divBdr>
        <w:top w:val="none" w:sz="0" w:space="0" w:color="auto"/>
        <w:left w:val="none" w:sz="0" w:space="0" w:color="auto"/>
        <w:bottom w:val="none" w:sz="0" w:space="0" w:color="auto"/>
        <w:right w:val="none" w:sz="0" w:space="0" w:color="auto"/>
      </w:divBdr>
    </w:div>
    <w:div w:id="434906146">
      <w:bodyDiv w:val="1"/>
      <w:marLeft w:val="0"/>
      <w:marRight w:val="0"/>
      <w:marTop w:val="0"/>
      <w:marBottom w:val="0"/>
      <w:divBdr>
        <w:top w:val="none" w:sz="0" w:space="0" w:color="auto"/>
        <w:left w:val="none" w:sz="0" w:space="0" w:color="auto"/>
        <w:bottom w:val="none" w:sz="0" w:space="0" w:color="auto"/>
        <w:right w:val="none" w:sz="0" w:space="0" w:color="auto"/>
      </w:divBdr>
    </w:div>
    <w:div w:id="436559780">
      <w:bodyDiv w:val="1"/>
      <w:marLeft w:val="0"/>
      <w:marRight w:val="0"/>
      <w:marTop w:val="0"/>
      <w:marBottom w:val="0"/>
      <w:divBdr>
        <w:top w:val="none" w:sz="0" w:space="0" w:color="auto"/>
        <w:left w:val="none" w:sz="0" w:space="0" w:color="auto"/>
        <w:bottom w:val="none" w:sz="0" w:space="0" w:color="auto"/>
        <w:right w:val="none" w:sz="0" w:space="0" w:color="auto"/>
      </w:divBdr>
    </w:div>
    <w:div w:id="442111412">
      <w:bodyDiv w:val="1"/>
      <w:marLeft w:val="0"/>
      <w:marRight w:val="0"/>
      <w:marTop w:val="0"/>
      <w:marBottom w:val="0"/>
      <w:divBdr>
        <w:top w:val="none" w:sz="0" w:space="0" w:color="auto"/>
        <w:left w:val="none" w:sz="0" w:space="0" w:color="auto"/>
        <w:bottom w:val="none" w:sz="0" w:space="0" w:color="auto"/>
        <w:right w:val="none" w:sz="0" w:space="0" w:color="auto"/>
      </w:divBdr>
    </w:div>
    <w:div w:id="442576159">
      <w:bodyDiv w:val="1"/>
      <w:marLeft w:val="0"/>
      <w:marRight w:val="0"/>
      <w:marTop w:val="0"/>
      <w:marBottom w:val="0"/>
      <w:divBdr>
        <w:top w:val="none" w:sz="0" w:space="0" w:color="auto"/>
        <w:left w:val="none" w:sz="0" w:space="0" w:color="auto"/>
        <w:bottom w:val="none" w:sz="0" w:space="0" w:color="auto"/>
        <w:right w:val="none" w:sz="0" w:space="0" w:color="auto"/>
      </w:divBdr>
    </w:div>
    <w:div w:id="447890658">
      <w:bodyDiv w:val="1"/>
      <w:marLeft w:val="0"/>
      <w:marRight w:val="0"/>
      <w:marTop w:val="0"/>
      <w:marBottom w:val="0"/>
      <w:divBdr>
        <w:top w:val="none" w:sz="0" w:space="0" w:color="auto"/>
        <w:left w:val="none" w:sz="0" w:space="0" w:color="auto"/>
        <w:bottom w:val="none" w:sz="0" w:space="0" w:color="auto"/>
        <w:right w:val="none" w:sz="0" w:space="0" w:color="auto"/>
      </w:divBdr>
    </w:div>
    <w:div w:id="457991909">
      <w:bodyDiv w:val="1"/>
      <w:marLeft w:val="0"/>
      <w:marRight w:val="0"/>
      <w:marTop w:val="0"/>
      <w:marBottom w:val="0"/>
      <w:divBdr>
        <w:top w:val="none" w:sz="0" w:space="0" w:color="auto"/>
        <w:left w:val="none" w:sz="0" w:space="0" w:color="auto"/>
        <w:bottom w:val="none" w:sz="0" w:space="0" w:color="auto"/>
        <w:right w:val="none" w:sz="0" w:space="0" w:color="auto"/>
      </w:divBdr>
    </w:div>
    <w:div w:id="468281515">
      <w:bodyDiv w:val="1"/>
      <w:marLeft w:val="0"/>
      <w:marRight w:val="0"/>
      <w:marTop w:val="0"/>
      <w:marBottom w:val="0"/>
      <w:divBdr>
        <w:top w:val="none" w:sz="0" w:space="0" w:color="auto"/>
        <w:left w:val="none" w:sz="0" w:space="0" w:color="auto"/>
        <w:bottom w:val="none" w:sz="0" w:space="0" w:color="auto"/>
        <w:right w:val="none" w:sz="0" w:space="0" w:color="auto"/>
      </w:divBdr>
    </w:div>
    <w:div w:id="470632493">
      <w:bodyDiv w:val="1"/>
      <w:marLeft w:val="0"/>
      <w:marRight w:val="0"/>
      <w:marTop w:val="0"/>
      <w:marBottom w:val="0"/>
      <w:divBdr>
        <w:top w:val="none" w:sz="0" w:space="0" w:color="auto"/>
        <w:left w:val="none" w:sz="0" w:space="0" w:color="auto"/>
        <w:bottom w:val="none" w:sz="0" w:space="0" w:color="auto"/>
        <w:right w:val="none" w:sz="0" w:space="0" w:color="auto"/>
      </w:divBdr>
    </w:div>
    <w:div w:id="471410069">
      <w:bodyDiv w:val="1"/>
      <w:marLeft w:val="0"/>
      <w:marRight w:val="0"/>
      <w:marTop w:val="0"/>
      <w:marBottom w:val="0"/>
      <w:divBdr>
        <w:top w:val="none" w:sz="0" w:space="0" w:color="auto"/>
        <w:left w:val="none" w:sz="0" w:space="0" w:color="auto"/>
        <w:bottom w:val="none" w:sz="0" w:space="0" w:color="auto"/>
        <w:right w:val="none" w:sz="0" w:space="0" w:color="auto"/>
      </w:divBdr>
    </w:div>
    <w:div w:id="472451721">
      <w:bodyDiv w:val="1"/>
      <w:marLeft w:val="0"/>
      <w:marRight w:val="0"/>
      <w:marTop w:val="0"/>
      <w:marBottom w:val="0"/>
      <w:divBdr>
        <w:top w:val="none" w:sz="0" w:space="0" w:color="auto"/>
        <w:left w:val="none" w:sz="0" w:space="0" w:color="auto"/>
        <w:bottom w:val="none" w:sz="0" w:space="0" w:color="auto"/>
        <w:right w:val="none" w:sz="0" w:space="0" w:color="auto"/>
      </w:divBdr>
    </w:div>
    <w:div w:id="482279560">
      <w:bodyDiv w:val="1"/>
      <w:marLeft w:val="0"/>
      <w:marRight w:val="0"/>
      <w:marTop w:val="0"/>
      <w:marBottom w:val="0"/>
      <w:divBdr>
        <w:top w:val="none" w:sz="0" w:space="0" w:color="auto"/>
        <w:left w:val="none" w:sz="0" w:space="0" w:color="auto"/>
        <w:bottom w:val="none" w:sz="0" w:space="0" w:color="auto"/>
        <w:right w:val="none" w:sz="0" w:space="0" w:color="auto"/>
      </w:divBdr>
    </w:div>
    <w:div w:id="484278222">
      <w:bodyDiv w:val="1"/>
      <w:marLeft w:val="0"/>
      <w:marRight w:val="0"/>
      <w:marTop w:val="0"/>
      <w:marBottom w:val="0"/>
      <w:divBdr>
        <w:top w:val="none" w:sz="0" w:space="0" w:color="auto"/>
        <w:left w:val="none" w:sz="0" w:space="0" w:color="auto"/>
        <w:bottom w:val="none" w:sz="0" w:space="0" w:color="auto"/>
        <w:right w:val="none" w:sz="0" w:space="0" w:color="auto"/>
      </w:divBdr>
    </w:div>
    <w:div w:id="486749524">
      <w:bodyDiv w:val="1"/>
      <w:marLeft w:val="0"/>
      <w:marRight w:val="0"/>
      <w:marTop w:val="0"/>
      <w:marBottom w:val="0"/>
      <w:divBdr>
        <w:top w:val="none" w:sz="0" w:space="0" w:color="auto"/>
        <w:left w:val="none" w:sz="0" w:space="0" w:color="auto"/>
        <w:bottom w:val="none" w:sz="0" w:space="0" w:color="auto"/>
        <w:right w:val="none" w:sz="0" w:space="0" w:color="auto"/>
      </w:divBdr>
    </w:div>
    <w:div w:id="492112168">
      <w:bodyDiv w:val="1"/>
      <w:marLeft w:val="0"/>
      <w:marRight w:val="0"/>
      <w:marTop w:val="0"/>
      <w:marBottom w:val="0"/>
      <w:divBdr>
        <w:top w:val="none" w:sz="0" w:space="0" w:color="auto"/>
        <w:left w:val="none" w:sz="0" w:space="0" w:color="auto"/>
        <w:bottom w:val="none" w:sz="0" w:space="0" w:color="auto"/>
        <w:right w:val="none" w:sz="0" w:space="0" w:color="auto"/>
      </w:divBdr>
    </w:div>
    <w:div w:id="493452484">
      <w:bodyDiv w:val="1"/>
      <w:marLeft w:val="0"/>
      <w:marRight w:val="0"/>
      <w:marTop w:val="0"/>
      <w:marBottom w:val="0"/>
      <w:divBdr>
        <w:top w:val="none" w:sz="0" w:space="0" w:color="auto"/>
        <w:left w:val="none" w:sz="0" w:space="0" w:color="auto"/>
        <w:bottom w:val="none" w:sz="0" w:space="0" w:color="auto"/>
        <w:right w:val="none" w:sz="0" w:space="0" w:color="auto"/>
      </w:divBdr>
    </w:div>
    <w:div w:id="493883214">
      <w:bodyDiv w:val="1"/>
      <w:marLeft w:val="0"/>
      <w:marRight w:val="0"/>
      <w:marTop w:val="0"/>
      <w:marBottom w:val="0"/>
      <w:divBdr>
        <w:top w:val="none" w:sz="0" w:space="0" w:color="auto"/>
        <w:left w:val="none" w:sz="0" w:space="0" w:color="auto"/>
        <w:bottom w:val="none" w:sz="0" w:space="0" w:color="auto"/>
        <w:right w:val="none" w:sz="0" w:space="0" w:color="auto"/>
      </w:divBdr>
    </w:div>
    <w:div w:id="499396507">
      <w:bodyDiv w:val="1"/>
      <w:marLeft w:val="0"/>
      <w:marRight w:val="0"/>
      <w:marTop w:val="0"/>
      <w:marBottom w:val="0"/>
      <w:divBdr>
        <w:top w:val="none" w:sz="0" w:space="0" w:color="auto"/>
        <w:left w:val="none" w:sz="0" w:space="0" w:color="auto"/>
        <w:bottom w:val="none" w:sz="0" w:space="0" w:color="auto"/>
        <w:right w:val="none" w:sz="0" w:space="0" w:color="auto"/>
      </w:divBdr>
    </w:div>
    <w:div w:id="500698539">
      <w:bodyDiv w:val="1"/>
      <w:marLeft w:val="0"/>
      <w:marRight w:val="0"/>
      <w:marTop w:val="0"/>
      <w:marBottom w:val="0"/>
      <w:divBdr>
        <w:top w:val="none" w:sz="0" w:space="0" w:color="auto"/>
        <w:left w:val="none" w:sz="0" w:space="0" w:color="auto"/>
        <w:bottom w:val="none" w:sz="0" w:space="0" w:color="auto"/>
        <w:right w:val="none" w:sz="0" w:space="0" w:color="auto"/>
      </w:divBdr>
    </w:div>
    <w:div w:id="501316303">
      <w:bodyDiv w:val="1"/>
      <w:marLeft w:val="0"/>
      <w:marRight w:val="0"/>
      <w:marTop w:val="0"/>
      <w:marBottom w:val="0"/>
      <w:divBdr>
        <w:top w:val="none" w:sz="0" w:space="0" w:color="auto"/>
        <w:left w:val="none" w:sz="0" w:space="0" w:color="auto"/>
        <w:bottom w:val="none" w:sz="0" w:space="0" w:color="auto"/>
        <w:right w:val="none" w:sz="0" w:space="0" w:color="auto"/>
      </w:divBdr>
    </w:div>
    <w:div w:id="501512742">
      <w:bodyDiv w:val="1"/>
      <w:marLeft w:val="0"/>
      <w:marRight w:val="0"/>
      <w:marTop w:val="0"/>
      <w:marBottom w:val="0"/>
      <w:divBdr>
        <w:top w:val="none" w:sz="0" w:space="0" w:color="auto"/>
        <w:left w:val="none" w:sz="0" w:space="0" w:color="auto"/>
        <w:bottom w:val="none" w:sz="0" w:space="0" w:color="auto"/>
        <w:right w:val="none" w:sz="0" w:space="0" w:color="auto"/>
      </w:divBdr>
    </w:div>
    <w:div w:id="502743057">
      <w:bodyDiv w:val="1"/>
      <w:marLeft w:val="0"/>
      <w:marRight w:val="0"/>
      <w:marTop w:val="0"/>
      <w:marBottom w:val="0"/>
      <w:divBdr>
        <w:top w:val="none" w:sz="0" w:space="0" w:color="auto"/>
        <w:left w:val="none" w:sz="0" w:space="0" w:color="auto"/>
        <w:bottom w:val="none" w:sz="0" w:space="0" w:color="auto"/>
        <w:right w:val="none" w:sz="0" w:space="0" w:color="auto"/>
      </w:divBdr>
    </w:div>
    <w:div w:id="504244438">
      <w:bodyDiv w:val="1"/>
      <w:marLeft w:val="0"/>
      <w:marRight w:val="0"/>
      <w:marTop w:val="0"/>
      <w:marBottom w:val="0"/>
      <w:divBdr>
        <w:top w:val="none" w:sz="0" w:space="0" w:color="auto"/>
        <w:left w:val="none" w:sz="0" w:space="0" w:color="auto"/>
        <w:bottom w:val="none" w:sz="0" w:space="0" w:color="auto"/>
        <w:right w:val="none" w:sz="0" w:space="0" w:color="auto"/>
      </w:divBdr>
    </w:div>
    <w:div w:id="504856106">
      <w:bodyDiv w:val="1"/>
      <w:marLeft w:val="0"/>
      <w:marRight w:val="0"/>
      <w:marTop w:val="0"/>
      <w:marBottom w:val="0"/>
      <w:divBdr>
        <w:top w:val="none" w:sz="0" w:space="0" w:color="auto"/>
        <w:left w:val="none" w:sz="0" w:space="0" w:color="auto"/>
        <w:bottom w:val="none" w:sz="0" w:space="0" w:color="auto"/>
        <w:right w:val="none" w:sz="0" w:space="0" w:color="auto"/>
      </w:divBdr>
    </w:div>
    <w:div w:id="508521488">
      <w:bodyDiv w:val="1"/>
      <w:marLeft w:val="0"/>
      <w:marRight w:val="0"/>
      <w:marTop w:val="0"/>
      <w:marBottom w:val="0"/>
      <w:divBdr>
        <w:top w:val="none" w:sz="0" w:space="0" w:color="auto"/>
        <w:left w:val="none" w:sz="0" w:space="0" w:color="auto"/>
        <w:bottom w:val="none" w:sz="0" w:space="0" w:color="auto"/>
        <w:right w:val="none" w:sz="0" w:space="0" w:color="auto"/>
      </w:divBdr>
    </w:div>
    <w:div w:id="510683717">
      <w:bodyDiv w:val="1"/>
      <w:marLeft w:val="0"/>
      <w:marRight w:val="0"/>
      <w:marTop w:val="0"/>
      <w:marBottom w:val="0"/>
      <w:divBdr>
        <w:top w:val="none" w:sz="0" w:space="0" w:color="auto"/>
        <w:left w:val="none" w:sz="0" w:space="0" w:color="auto"/>
        <w:bottom w:val="none" w:sz="0" w:space="0" w:color="auto"/>
        <w:right w:val="none" w:sz="0" w:space="0" w:color="auto"/>
      </w:divBdr>
    </w:div>
    <w:div w:id="510873455">
      <w:bodyDiv w:val="1"/>
      <w:marLeft w:val="0"/>
      <w:marRight w:val="0"/>
      <w:marTop w:val="0"/>
      <w:marBottom w:val="0"/>
      <w:divBdr>
        <w:top w:val="none" w:sz="0" w:space="0" w:color="auto"/>
        <w:left w:val="none" w:sz="0" w:space="0" w:color="auto"/>
        <w:bottom w:val="none" w:sz="0" w:space="0" w:color="auto"/>
        <w:right w:val="none" w:sz="0" w:space="0" w:color="auto"/>
      </w:divBdr>
    </w:div>
    <w:div w:id="511142717">
      <w:bodyDiv w:val="1"/>
      <w:marLeft w:val="0"/>
      <w:marRight w:val="0"/>
      <w:marTop w:val="0"/>
      <w:marBottom w:val="0"/>
      <w:divBdr>
        <w:top w:val="none" w:sz="0" w:space="0" w:color="auto"/>
        <w:left w:val="none" w:sz="0" w:space="0" w:color="auto"/>
        <w:bottom w:val="none" w:sz="0" w:space="0" w:color="auto"/>
        <w:right w:val="none" w:sz="0" w:space="0" w:color="auto"/>
      </w:divBdr>
    </w:div>
    <w:div w:id="514346856">
      <w:bodyDiv w:val="1"/>
      <w:marLeft w:val="0"/>
      <w:marRight w:val="0"/>
      <w:marTop w:val="0"/>
      <w:marBottom w:val="0"/>
      <w:divBdr>
        <w:top w:val="none" w:sz="0" w:space="0" w:color="auto"/>
        <w:left w:val="none" w:sz="0" w:space="0" w:color="auto"/>
        <w:bottom w:val="none" w:sz="0" w:space="0" w:color="auto"/>
        <w:right w:val="none" w:sz="0" w:space="0" w:color="auto"/>
      </w:divBdr>
    </w:div>
    <w:div w:id="514654826">
      <w:bodyDiv w:val="1"/>
      <w:marLeft w:val="0"/>
      <w:marRight w:val="0"/>
      <w:marTop w:val="0"/>
      <w:marBottom w:val="0"/>
      <w:divBdr>
        <w:top w:val="none" w:sz="0" w:space="0" w:color="auto"/>
        <w:left w:val="none" w:sz="0" w:space="0" w:color="auto"/>
        <w:bottom w:val="none" w:sz="0" w:space="0" w:color="auto"/>
        <w:right w:val="none" w:sz="0" w:space="0" w:color="auto"/>
      </w:divBdr>
    </w:div>
    <w:div w:id="519508126">
      <w:bodyDiv w:val="1"/>
      <w:marLeft w:val="0"/>
      <w:marRight w:val="0"/>
      <w:marTop w:val="0"/>
      <w:marBottom w:val="0"/>
      <w:divBdr>
        <w:top w:val="none" w:sz="0" w:space="0" w:color="auto"/>
        <w:left w:val="none" w:sz="0" w:space="0" w:color="auto"/>
        <w:bottom w:val="none" w:sz="0" w:space="0" w:color="auto"/>
        <w:right w:val="none" w:sz="0" w:space="0" w:color="auto"/>
      </w:divBdr>
    </w:div>
    <w:div w:id="520507027">
      <w:bodyDiv w:val="1"/>
      <w:marLeft w:val="0"/>
      <w:marRight w:val="0"/>
      <w:marTop w:val="0"/>
      <w:marBottom w:val="0"/>
      <w:divBdr>
        <w:top w:val="none" w:sz="0" w:space="0" w:color="auto"/>
        <w:left w:val="none" w:sz="0" w:space="0" w:color="auto"/>
        <w:bottom w:val="none" w:sz="0" w:space="0" w:color="auto"/>
        <w:right w:val="none" w:sz="0" w:space="0" w:color="auto"/>
      </w:divBdr>
    </w:div>
    <w:div w:id="521362455">
      <w:bodyDiv w:val="1"/>
      <w:marLeft w:val="0"/>
      <w:marRight w:val="0"/>
      <w:marTop w:val="0"/>
      <w:marBottom w:val="0"/>
      <w:divBdr>
        <w:top w:val="none" w:sz="0" w:space="0" w:color="auto"/>
        <w:left w:val="none" w:sz="0" w:space="0" w:color="auto"/>
        <w:bottom w:val="none" w:sz="0" w:space="0" w:color="auto"/>
        <w:right w:val="none" w:sz="0" w:space="0" w:color="auto"/>
      </w:divBdr>
    </w:div>
    <w:div w:id="521944799">
      <w:bodyDiv w:val="1"/>
      <w:marLeft w:val="0"/>
      <w:marRight w:val="0"/>
      <w:marTop w:val="0"/>
      <w:marBottom w:val="0"/>
      <w:divBdr>
        <w:top w:val="none" w:sz="0" w:space="0" w:color="auto"/>
        <w:left w:val="none" w:sz="0" w:space="0" w:color="auto"/>
        <w:bottom w:val="none" w:sz="0" w:space="0" w:color="auto"/>
        <w:right w:val="none" w:sz="0" w:space="0" w:color="auto"/>
      </w:divBdr>
    </w:div>
    <w:div w:id="523637706">
      <w:bodyDiv w:val="1"/>
      <w:marLeft w:val="0"/>
      <w:marRight w:val="0"/>
      <w:marTop w:val="0"/>
      <w:marBottom w:val="0"/>
      <w:divBdr>
        <w:top w:val="none" w:sz="0" w:space="0" w:color="auto"/>
        <w:left w:val="none" w:sz="0" w:space="0" w:color="auto"/>
        <w:bottom w:val="none" w:sz="0" w:space="0" w:color="auto"/>
        <w:right w:val="none" w:sz="0" w:space="0" w:color="auto"/>
      </w:divBdr>
    </w:div>
    <w:div w:id="524633154">
      <w:bodyDiv w:val="1"/>
      <w:marLeft w:val="0"/>
      <w:marRight w:val="0"/>
      <w:marTop w:val="0"/>
      <w:marBottom w:val="0"/>
      <w:divBdr>
        <w:top w:val="none" w:sz="0" w:space="0" w:color="auto"/>
        <w:left w:val="none" w:sz="0" w:space="0" w:color="auto"/>
        <w:bottom w:val="none" w:sz="0" w:space="0" w:color="auto"/>
        <w:right w:val="none" w:sz="0" w:space="0" w:color="auto"/>
      </w:divBdr>
    </w:div>
    <w:div w:id="529492344">
      <w:bodyDiv w:val="1"/>
      <w:marLeft w:val="0"/>
      <w:marRight w:val="0"/>
      <w:marTop w:val="0"/>
      <w:marBottom w:val="0"/>
      <w:divBdr>
        <w:top w:val="none" w:sz="0" w:space="0" w:color="auto"/>
        <w:left w:val="none" w:sz="0" w:space="0" w:color="auto"/>
        <w:bottom w:val="none" w:sz="0" w:space="0" w:color="auto"/>
        <w:right w:val="none" w:sz="0" w:space="0" w:color="auto"/>
      </w:divBdr>
    </w:div>
    <w:div w:id="534537694">
      <w:bodyDiv w:val="1"/>
      <w:marLeft w:val="0"/>
      <w:marRight w:val="0"/>
      <w:marTop w:val="0"/>
      <w:marBottom w:val="0"/>
      <w:divBdr>
        <w:top w:val="none" w:sz="0" w:space="0" w:color="auto"/>
        <w:left w:val="none" w:sz="0" w:space="0" w:color="auto"/>
        <w:bottom w:val="none" w:sz="0" w:space="0" w:color="auto"/>
        <w:right w:val="none" w:sz="0" w:space="0" w:color="auto"/>
      </w:divBdr>
    </w:div>
    <w:div w:id="536702323">
      <w:bodyDiv w:val="1"/>
      <w:marLeft w:val="0"/>
      <w:marRight w:val="0"/>
      <w:marTop w:val="0"/>
      <w:marBottom w:val="0"/>
      <w:divBdr>
        <w:top w:val="none" w:sz="0" w:space="0" w:color="auto"/>
        <w:left w:val="none" w:sz="0" w:space="0" w:color="auto"/>
        <w:bottom w:val="none" w:sz="0" w:space="0" w:color="auto"/>
        <w:right w:val="none" w:sz="0" w:space="0" w:color="auto"/>
      </w:divBdr>
    </w:div>
    <w:div w:id="537939032">
      <w:bodyDiv w:val="1"/>
      <w:marLeft w:val="0"/>
      <w:marRight w:val="0"/>
      <w:marTop w:val="0"/>
      <w:marBottom w:val="0"/>
      <w:divBdr>
        <w:top w:val="none" w:sz="0" w:space="0" w:color="auto"/>
        <w:left w:val="none" w:sz="0" w:space="0" w:color="auto"/>
        <w:bottom w:val="none" w:sz="0" w:space="0" w:color="auto"/>
        <w:right w:val="none" w:sz="0" w:space="0" w:color="auto"/>
      </w:divBdr>
    </w:div>
    <w:div w:id="538663998">
      <w:bodyDiv w:val="1"/>
      <w:marLeft w:val="0"/>
      <w:marRight w:val="0"/>
      <w:marTop w:val="0"/>
      <w:marBottom w:val="0"/>
      <w:divBdr>
        <w:top w:val="none" w:sz="0" w:space="0" w:color="auto"/>
        <w:left w:val="none" w:sz="0" w:space="0" w:color="auto"/>
        <w:bottom w:val="none" w:sz="0" w:space="0" w:color="auto"/>
        <w:right w:val="none" w:sz="0" w:space="0" w:color="auto"/>
      </w:divBdr>
    </w:div>
    <w:div w:id="540047813">
      <w:bodyDiv w:val="1"/>
      <w:marLeft w:val="0"/>
      <w:marRight w:val="0"/>
      <w:marTop w:val="0"/>
      <w:marBottom w:val="0"/>
      <w:divBdr>
        <w:top w:val="none" w:sz="0" w:space="0" w:color="auto"/>
        <w:left w:val="none" w:sz="0" w:space="0" w:color="auto"/>
        <w:bottom w:val="none" w:sz="0" w:space="0" w:color="auto"/>
        <w:right w:val="none" w:sz="0" w:space="0" w:color="auto"/>
      </w:divBdr>
    </w:div>
    <w:div w:id="540674413">
      <w:bodyDiv w:val="1"/>
      <w:marLeft w:val="0"/>
      <w:marRight w:val="0"/>
      <w:marTop w:val="0"/>
      <w:marBottom w:val="0"/>
      <w:divBdr>
        <w:top w:val="none" w:sz="0" w:space="0" w:color="auto"/>
        <w:left w:val="none" w:sz="0" w:space="0" w:color="auto"/>
        <w:bottom w:val="none" w:sz="0" w:space="0" w:color="auto"/>
        <w:right w:val="none" w:sz="0" w:space="0" w:color="auto"/>
      </w:divBdr>
    </w:div>
    <w:div w:id="546649322">
      <w:bodyDiv w:val="1"/>
      <w:marLeft w:val="0"/>
      <w:marRight w:val="0"/>
      <w:marTop w:val="0"/>
      <w:marBottom w:val="0"/>
      <w:divBdr>
        <w:top w:val="none" w:sz="0" w:space="0" w:color="auto"/>
        <w:left w:val="none" w:sz="0" w:space="0" w:color="auto"/>
        <w:bottom w:val="none" w:sz="0" w:space="0" w:color="auto"/>
        <w:right w:val="none" w:sz="0" w:space="0" w:color="auto"/>
      </w:divBdr>
    </w:div>
    <w:div w:id="548761714">
      <w:bodyDiv w:val="1"/>
      <w:marLeft w:val="0"/>
      <w:marRight w:val="0"/>
      <w:marTop w:val="0"/>
      <w:marBottom w:val="0"/>
      <w:divBdr>
        <w:top w:val="none" w:sz="0" w:space="0" w:color="auto"/>
        <w:left w:val="none" w:sz="0" w:space="0" w:color="auto"/>
        <w:bottom w:val="none" w:sz="0" w:space="0" w:color="auto"/>
        <w:right w:val="none" w:sz="0" w:space="0" w:color="auto"/>
      </w:divBdr>
    </w:div>
    <w:div w:id="550456748">
      <w:bodyDiv w:val="1"/>
      <w:marLeft w:val="0"/>
      <w:marRight w:val="0"/>
      <w:marTop w:val="0"/>
      <w:marBottom w:val="0"/>
      <w:divBdr>
        <w:top w:val="none" w:sz="0" w:space="0" w:color="auto"/>
        <w:left w:val="none" w:sz="0" w:space="0" w:color="auto"/>
        <w:bottom w:val="none" w:sz="0" w:space="0" w:color="auto"/>
        <w:right w:val="none" w:sz="0" w:space="0" w:color="auto"/>
      </w:divBdr>
    </w:div>
    <w:div w:id="553083371">
      <w:bodyDiv w:val="1"/>
      <w:marLeft w:val="0"/>
      <w:marRight w:val="0"/>
      <w:marTop w:val="0"/>
      <w:marBottom w:val="0"/>
      <w:divBdr>
        <w:top w:val="none" w:sz="0" w:space="0" w:color="auto"/>
        <w:left w:val="none" w:sz="0" w:space="0" w:color="auto"/>
        <w:bottom w:val="none" w:sz="0" w:space="0" w:color="auto"/>
        <w:right w:val="none" w:sz="0" w:space="0" w:color="auto"/>
      </w:divBdr>
    </w:div>
    <w:div w:id="554780292">
      <w:bodyDiv w:val="1"/>
      <w:marLeft w:val="0"/>
      <w:marRight w:val="0"/>
      <w:marTop w:val="0"/>
      <w:marBottom w:val="0"/>
      <w:divBdr>
        <w:top w:val="none" w:sz="0" w:space="0" w:color="auto"/>
        <w:left w:val="none" w:sz="0" w:space="0" w:color="auto"/>
        <w:bottom w:val="none" w:sz="0" w:space="0" w:color="auto"/>
        <w:right w:val="none" w:sz="0" w:space="0" w:color="auto"/>
      </w:divBdr>
    </w:div>
    <w:div w:id="559705014">
      <w:bodyDiv w:val="1"/>
      <w:marLeft w:val="0"/>
      <w:marRight w:val="0"/>
      <w:marTop w:val="0"/>
      <w:marBottom w:val="0"/>
      <w:divBdr>
        <w:top w:val="none" w:sz="0" w:space="0" w:color="auto"/>
        <w:left w:val="none" w:sz="0" w:space="0" w:color="auto"/>
        <w:bottom w:val="none" w:sz="0" w:space="0" w:color="auto"/>
        <w:right w:val="none" w:sz="0" w:space="0" w:color="auto"/>
      </w:divBdr>
    </w:div>
    <w:div w:id="561252666">
      <w:bodyDiv w:val="1"/>
      <w:marLeft w:val="0"/>
      <w:marRight w:val="0"/>
      <w:marTop w:val="0"/>
      <w:marBottom w:val="0"/>
      <w:divBdr>
        <w:top w:val="none" w:sz="0" w:space="0" w:color="auto"/>
        <w:left w:val="none" w:sz="0" w:space="0" w:color="auto"/>
        <w:bottom w:val="none" w:sz="0" w:space="0" w:color="auto"/>
        <w:right w:val="none" w:sz="0" w:space="0" w:color="auto"/>
      </w:divBdr>
    </w:div>
    <w:div w:id="564493321">
      <w:bodyDiv w:val="1"/>
      <w:marLeft w:val="0"/>
      <w:marRight w:val="0"/>
      <w:marTop w:val="0"/>
      <w:marBottom w:val="0"/>
      <w:divBdr>
        <w:top w:val="none" w:sz="0" w:space="0" w:color="auto"/>
        <w:left w:val="none" w:sz="0" w:space="0" w:color="auto"/>
        <w:bottom w:val="none" w:sz="0" w:space="0" w:color="auto"/>
        <w:right w:val="none" w:sz="0" w:space="0" w:color="auto"/>
      </w:divBdr>
    </w:div>
    <w:div w:id="567880590">
      <w:bodyDiv w:val="1"/>
      <w:marLeft w:val="0"/>
      <w:marRight w:val="0"/>
      <w:marTop w:val="0"/>
      <w:marBottom w:val="0"/>
      <w:divBdr>
        <w:top w:val="none" w:sz="0" w:space="0" w:color="auto"/>
        <w:left w:val="none" w:sz="0" w:space="0" w:color="auto"/>
        <w:bottom w:val="none" w:sz="0" w:space="0" w:color="auto"/>
        <w:right w:val="none" w:sz="0" w:space="0" w:color="auto"/>
      </w:divBdr>
    </w:div>
    <w:div w:id="570044624">
      <w:bodyDiv w:val="1"/>
      <w:marLeft w:val="0"/>
      <w:marRight w:val="0"/>
      <w:marTop w:val="0"/>
      <w:marBottom w:val="0"/>
      <w:divBdr>
        <w:top w:val="none" w:sz="0" w:space="0" w:color="auto"/>
        <w:left w:val="none" w:sz="0" w:space="0" w:color="auto"/>
        <w:bottom w:val="none" w:sz="0" w:space="0" w:color="auto"/>
        <w:right w:val="none" w:sz="0" w:space="0" w:color="auto"/>
      </w:divBdr>
    </w:div>
    <w:div w:id="572815295">
      <w:bodyDiv w:val="1"/>
      <w:marLeft w:val="0"/>
      <w:marRight w:val="0"/>
      <w:marTop w:val="0"/>
      <w:marBottom w:val="0"/>
      <w:divBdr>
        <w:top w:val="none" w:sz="0" w:space="0" w:color="auto"/>
        <w:left w:val="none" w:sz="0" w:space="0" w:color="auto"/>
        <w:bottom w:val="none" w:sz="0" w:space="0" w:color="auto"/>
        <w:right w:val="none" w:sz="0" w:space="0" w:color="auto"/>
      </w:divBdr>
    </w:div>
    <w:div w:id="579948804">
      <w:bodyDiv w:val="1"/>
      <w:marLeft w:val="0"/>
      <w:marRight w:val="0"/>
      <w:marTop w:val="0"/>
      <w:marBottom w:val="0"/>
      <w:divBdr>
        <w:top w:val="none" w:sz="0" w:space="0" w:color="auto"/>
        <w:left w:val="none" w:sz="0" w:space="0" w:color="auto"/>
        <w:bottom w:val="none" w:sz="0" w:space="0" w:color="auto"/>
        <w:right w:val="none" w:sz="0" w:space="0" w:color="auto"/>
      </w:divBdr>
    </w:div>
    <w:div w:id="581063321">
      <w:bodyDiv w:val="1"/>
      <w:marLeft w:val="0"/>
      <w:marRight w:val="0"/>
      <w:marTop w:val="0"/>
      <w:marBottom w:val="0"/>
      <w:divBdr>
        <w:top w:val="none" w:sz="0" w:space="0" w:color="auto"/>
        <w:left w:val="none" w:sz="0" w:space="0" w:color="auto"/>
        <w:bottom w:val="none" w:sz="0" w:space="0" w:color="auto"/>
        <w:right w:val="none" w:sz="0" w:space="0" w:color="auto"/>
      </w:divBdr>
    </w:div>
    <w:div w:id="590815591">
      <w:bodyDiv w:val="1"/>
      <w:marLeft w:val="0"/>
      <w:marRight w:val="0"/>
      <w:marTop w:val="0"/>
      <w:marBottom w:val="0"/>
      <w:divBdr>
        <w:top w:val="none" w:sz="0" w:space="0" w:color="auto"/>
        <w:left w:val="none" w:sz="0" w:space="0" w:color="auto"/>
        <w:bottom w:val="none" w:sz="0" w:space="0" w:color="auto"/>
        <w:right w:val="none" w:sz="0" w:space="0" w:color="auto"/>
      </w:divBdr>
    </w:div>
    <w:div w:id="591086292">
      <w:bodyDiv w:val="1"/>
      <w:marLeft w:val="0"/>
      <w:marRight w:val="0"/>
      <w:marTop w:val="0"/>
      <w:marBottom w:val="0"/>
      <w:divBdr>
        <w:top w:val="none" w:sz="0" w:space="0" w:color="auto"/>
        <w:left w:val="none" w:sz="0" w:space="0" w:color="auto"/>
        <w:bottom w:val="none" w:sz="0" w:space="0" w:color="auto"/>
        <w:right w:val="none" w:sz="0" w:space="0" w:color="auto"/>
      </w:divBdr>
    </w:div>
    <w:div w:id="599290669">
      <w:bodyDiv w:val="1"/>
      <w:marLeft w:val="0"/>
      <w:marRight w:val="0"/>
      <w:marTop w:val="0"/>
      <w:marBottom w:val="0"/>
      <w:divBdr>
        <w:top w:val="none" w:sz="0" w:space="0" w:color="auto"/>
        <w:left w:val="none" w:sz="0" w:space="0" w:color="auto"/>
        <w:bottom w:val="none" w:sz="0" w:space="0" w:color="auto"/>
        <w:right w:val="none" w:sz="0" w:space="0" w:color="auto"/>
      </w:divBdr>
    </w:div>
    <w:div w:id="600143517">
      <w:bodyDiv w:val="1"/>
      <w:marLeft w:val="0"/>
      <w:marRight w:val="0"/>
      <w:marTop w:val="0"/>
      <w:marBottom w:val="0"/>
      <w:divBdr>
        <w:top w:val="none" w:sz="0" w:space="0" w:color="auto"/>
        <w:left w:val="none" w:sz="0" w:space="0" w:color="auto"/>
        <w:bottom w:val="none" w:sz="0" w:space="0" w:color="auto"/>
        <w:right w:val="none" w:sz="0" w:space="0" w:color="auto"/>
      </w:divBdr>
    </w:div>
    <w:div w:id="604728445">
      <w:bodyDiv w:val="1"/>
      <w:marLeft w:val="0"/>
      <w:marRight w:val="0"/>
      <w:marTop w:val="0"/>
      <w:marBottom w:val="0"/>
      <w:divBdr>
        <w:top w:val="none" w:sz="0" w:space="0" w:color="auto"/>
        <w:left w:val="none" w:sz="0" w:space="0" w:color="auto"/>
        <w:bottom w:val="none" w:sz="0" w:space="0" w:color="auto"/>
        <w:right w:val="none" w:sz="0" w:space="0" w:color="auto"/>
      </w:divBdr>
    </w:div>
    <w:div w:id="605579364">
      <w:bodyDiv w:val="1"/>
      <w:marLeft w:val="0"/>
      <w:marRight w:val="0"/>
      <w:marTop w:val="0"/>
      <w:marBottom w:val="0"/>
      <w:divBdr>
        <w:top w:val="none" w:sz="0" w:space="0" w:color="auto"/>
        <w:left w:val="none" w:sz="0" w:space="0" w:color="auto"/>
        <w:bottom w:val="none" w:sz="0" w:space="0" w:color="auto"/>
        <w:right w:val="none" w:sz="0" w:space="0" w:color="auto"/>
      </w:divBdr>
    </w:div>
    <w:div w:id="610016074">
      <w:bodyDiv w:val="1"/>
      <w:marLeft w:val="0"/>
      <w:marRight w:val="0"/>
      <w:marTop w:val="0"/>
      <w:marBottom w:val="0"/>
      <w:divBdr>
        <w:top w:val="none" w:sz="0" w:space="0" w:color="auto"/>
        <w:left w:val="none" w:sz="0" w:space="0" w:color="auto"/>
        <w:bottom w:val="none" w:sz="0" w:space="0" w:color="auto"/>
        <w:right w:val="none" w:sz="0" w:space="0" w:color="auto"/>
      </w:divBdr>
    </w:div>
    <w:div w:id="610937532">
      <w:bodyDiv w:val="1"/>
      <w:marLeft w:val="0"/>
      <w:marRight w:val="0"/>
      <w:marTop w:val="0"/>
      <w:marBottom w:val="0"/>
      <w:divBdr>
        <w:top w:val="none" w:sz="0" w:space="0" w:color="auto"/>
        <w:left w:val="none" w:sz="0" w:space="0" w:color="auto"/>
        <w:bottom w:val="none" w:sz="0" w:space="0" w:color="auto"/>
        <w:right w:val="none" w:sz="0" w:space="0" w:color="auto"/>
      </w:divBdr>
    </w:div>
    <w:div w:id="617642925">
      <w:bodyDiv w:val="1"/>
      <w:marLeft w:val="0"/>
      <w:marRight w:val="0"/>
      <w:marTop w:val="0"/>
      <w:marBottom w:val="0"/>
      <w:divBdr>
        <w:top w:val="none" w:sz="0" w:space="0" w:color="auto"/>
        <w:left w:val="none" w:sz="0" w:space="0" w:color="auto"/>
        <w:bottom w:val="none" w:sz="0" w:space="0" w:color="auto"/>
        <w:right w:val="none" w:sz="0" w:space="0" w:color="auto"/>
      </w:divBdr>
    </w:div>
    <w:div w:id="631441468">
      <w:bodyDiv w:val="1"/>
      <w:marLeft w:val="0"/>
      <w:marRight w:val="0"/>
      <w:marTop w:val="0"/>
      <w:marBottom w:val="0"/>
      <w:divBdr>
        <w:top w:val="none" w:sz="0" w:space="0" w:color="auto"/>
        <w:left w:val="none" w:sz="0" w:space="0" w:color="auto"/>
        <w:bottom w:val="none" w:sz="0" w:space="0" w:color="auto"/>
        <w:right w:val="none" w:sz="0" w:space="0" w:color="auto"/>
      </w:divBdr>
    </w:div>
    <w:div w:id="632716858">
      <w:bodyDiv w:val="1"/>
      <w:marLeft w:val="0"/>
      <w:marRight w:val="0"/>
      <w:marTop w:val="0"/>
      <w:marBottom w:val="0"/>
      <w:divBdr>
        <w:top w:val="none" w:sz="0" w:space="0" w:color="auto"/>
        <w:left w:val="none" w:sz="0" w:space="0" w:color="auto"/>
        <w:bottom w:val="none" w:sz="0" w:space="0" w:color="auto"/>
        <w:right w:val="none" w:sz="0" w:space="0" w:color="auto"/>
      </w:divBdr>
    </w:div>
    <w:div w:id="633099509">
      <w:bodyDiv w:val="1"/>
      <w:marLeft w:val="0"/>
      <w:marRight w:val="0"/>
      <w:marTop w:val="0"/>
      <w:marBottom w:val="0"/>
      <w:divBdr>
        <w:top w:val="none" w:sz="0" w:space="0" w:color="auto"/>
        <w:left w:val="none" w:sz="0" w:space="0" w:color="auto"/>
        <w:bottom w:val="none" w:sz="0" w:space="0" w:color="auto"/>
        <w:right w:val="none" w:sz="0" w:space="0" w:color="auto"/>
      </w:divBdr>
    </w:div>
    <w:div w:id="635573606">
      <w:bodyDiv w:val="1"/>
      <w:marLeft w:val="0"/>
      <w:marRight w:val="0"/>
      <w:marTop w:val="0"/>
      <w:marBottom w:val="0"/>
      <w:divBdr>
        <w:top w:val="none" w:sz="0" w:space="0" w:color="auto"/>
        <w:left w:val="none" w:sz="0" w:space="0" w:color="auto"/>
        <w:bottom w:val="none" w:sz="0" w:space="0" w:color="auto"/>
        <w:right w:val="none" w:sz="0" w:space="0" w:color="auto"/>
      </w:divBdr>
    </w:div>
    <w:div w:id="636692213">
      <w:bodyDiv w:val="1"/>
      <w:marLeft w:val="0"/>
      <w:marRight w:val="0"/>
      <w:marTop w:val="0"/>
      <w:marBottom w:val="0"/>
      <w:divBdr>
        <w:top w:val="none" w:sz="0" w:space="0" w:color="auto"/>
        <w:left w:val="none" w:sz="0" w:space="0" w:color="auto"/>
        <w:bottom w:val="none" w:sz="0" w:space="0" w:color="auto"/>
        <w:right w:val="none" w:sz="0" w:space="0" w:color="auto"/>
      </w:divBdr>
    </w:div>
    <w:div w:id="640427615">
      <w:bodyDiv w:val="1"/>
      <w:marLeft w:val="0"/>
      <w:marRight w:val="0"/>
      <w:marTop w:val="0"/>
      <w:marBottom w:val="0"/>
      <w:divBdr>
        <w:top w:val="none" w:sz="0" w:space="0" w:color="auto"/>
        <w:left w:val="none" w:sz="0" w:space="0" w:color="auto"/>
        <w:bottom w:val="none" w:sz="0" w:space="0" w:color="auto"/>
        <w:right w:val="none" w:sz="0" w:space="0" w:color="auto"/>
      </w:divBdr>
    </w:div>
    <w:div w:id="640622893">
      <w:bodyDiv w:val="1"/>
      <w:marLeft w:val="0"/>
      <w:marRight w:val="0"/>
      <w:marTop w:val="0"/>
      <w:marBottom w:val="0"/>
      <w:divBdr>
        <w:top w:val="none" w:sz="0" w:space="0" w:color="auto"/>
        <w:left w:val="none" w:sz="0" w:space="0" w:color="auto"/>
        <w:bottom w:val="none" w:sz="0" w:space="0" w:color="auto"/>
        <w:right w:val="none" w:sz="0" w:space="0" w:color="auto"/>
      </w:divBdr>
    </w:div>
    <w:div w:id="642126211">
      <w:bodyDiv w:val="1"/>
      <w:marLeft w:val="0"/>
      <w:marRight w:val="0"/>
      <w:marTop w:val="0"/>
      <w:marBottom w:val="0"/>
      <w:divBdr>
        <w:top w:val="none" w:sz="0" w:space="0" w:color="auto"/>
        <w:left w:val="none" w:sz="0" w:space="0" w:color="auto"/>
        <w:bottom w:val="none" w:sz="0" w:space="0" w:color="auto"/>
        <w:right w:val="none" w:sz="0" w:space="0" w:color="auto"/>
      </w:divBdr>
    </w:div>
    <w:div w:id="644511626">
      <w:bodyDiv w:val="1"/>
      <w:marLeft w:val="0"/>
      <w:marRight w:val="0"/>
      <w:marTop w:val="0"/>
      <w:marBottom w:val="0"/>
      <w:divBdr>
        <w:top w:val="none" w:sz="0" w:space="0" w:color="auto"/>
        <w:left w:val="none" w:sz="0" w:space="0" w:color="auto"/>
        <w:bottom w:val="none" w:sz="0" w:space="0" w:color="auto"/>
        <w:right w:val="none" w:sz="0" w:space="0" w:color="auto"/>
      </w:divBdr>
    </w:div>
    <w:div w:id="645207888">
      <w:bodyDiv w:val="1"/>
      <w:marLeft w:val="0"/>
      <w:marRight w:val="0"/>
      <w:marTop w:val="0"/>
      <w:marBottom w:val="0"/>
      <w:divBdr>
        <w:top w:val="none" w:sz="0" w:space="0" w:color="auto"/>
        <w:left w:val="none" w:sz="0" w:space="0" w:color="auto"/>
        <w:bottom w:val="none" w:sz="0" w:space="0" w:color="auto"/>
        <w:right w:val="none" w:sz="0" w:space="0" w:color="auto"/>
      </w:divBdr>
    </w:div>
    <w:div w:id="650597462">
      <w:bodyDiv w:val="1"/>
      <w:marLeft w:val="0"/>
      <w:marRight w:val="0"/>
      <w:marTop w:val="0"/>
      <w:marBottom w:val="0"/>
      <w:divBdr>
        <w:top w:val="none" w:sz="0" w:space="0" w:color="auto"/>
        <w:left w:val="none" w:sz="0" w:space="0" w:color="auto"/>
        <w:bottom w:val="none" w:sz="0" w:space="0" w:color="auto"/>
        <w:right w:val="none" w:sz="0" w:space="0" w:color="auto"/>
      </w:divBdr>
    </w:div>
    <w:div w:id="653146956">
      <w:bodyDiv w:val="1"/>
      <w:marLeft w:val="0"/>
      <w:marRight w:val="0"/>
      <w:marTop w:val="0"/>
      <w:marBottom w:val="0"/>
      <w:divBdr>
        <w:top w:val="none" w:sz="0" w:space="0" w:color="auto"/>
        <w:left w:val="none" w:sz="0" w:space="0" w:color="auto"/>
        <w:bottom w:val="none" w:sz="0" w:space="0" w:color="auto"/>
        <w:right w:val="none" w:sz="0" w:space="0" w:color="auto"/>
      </w:divBdr>
    </w:div>
    <w:div w:id="659426581">
      <w:bodyDiv w:val="1"/>
      <w:marLeft w:val="0"/>
      <w:marRight w:val="0"/>
      <w:marTop w:val="0"/>
      <w:marBottom w:val="0"/>
      <w:divBdr>
        <w:top w:val="none" w:sz="0" w:space="0" w:color="auto"/>
        <w:left w:val="none" w:sz="0" w:space="0" w:color="auto"/>
        <w:bottom w:val="none" w:sz="0" w:space="0" w:color="auto"/>
        <w:right w:val="none" w:sz="0" w:space="0" w:color="auto"/>
      </w:divBdr>
    </w:div>
    <w:div w:id="660541315">
      <w:bodyDiv w:val="1"/>
      <w:marLeft w:val="0"/>
      <w:marRight w:val="0"/>
      <w:marTop w:val="0"/>
      <w:marBottom w:val="0"/>
      <w:divBdr>
        <w:top w:val="none" w:sz="0" w:space="0" w:color="auto"/>
        <w:left w:val="none" w:sz="0" w:space="0" w:color="auto"/>
        <w:bottom w:val="none" w:sz="0" w:space="0" w:color="auto"/>
        <w:right w:val="none" w:sz="0" w:space="0" w:color="auto"/>
      </w:divBdr>
    </w:div>
    <w:div w:id="662201565">
      <w:bodyDiv w:val="1"/>
      <w:marLeft w:val="0"/>
      <w:marRight w:val="0"/>
      <w:marTop w:val="0"/>
      <w:marBottom w:val="0"/>
      <w:divBdr>
        <w:top w:val="none" w:sz="0" w:space="0" w:color="auto"/>
        <w:left w:val="none" w:sz="0" w:space="0" w:color="auto"/>
        <w:bottom w:val="none" w:sz="0" w:space="0" w:color="auto"/>
        <w:right w:val="none" w:sz="0" w:space="0" w:color="auto"/>
      </w:divBdr>
    </w:div>
    <w:div w:id="662702888">
      <w:bodyDiv w:val="1"/>
      <w:marLeft w:val="0"/>
      <w:marRight w:val="0"/>
      <w:marTop w:val="0"/>
      <w:marBottom w:val="0"/>
      <w:divBdr>
        <w:top w:val="none" w:sz="0" w:space="0" w:color="auto"/>
        <w:left w:val="none" w:sz="0" w:space="0" w:color="auto"/>
        <w:bottom w:val="none" w:sz="0" w:space="0" w:color="auto"/>
        <w:right w:val="none" w:sz="0" w:space="0" w:color="auto"/>
      </w:divBdr>
    </w:div>
    <w:div w:id="663511245">
      <w:bodyDiv w:val="1"/>
      <w:marLeft w:val="0"/>
      <w:marRight w:val="0"/>
      <w:marTop w:val="0"/>
      <w:marBottom w:val="0"/>
      <w:divBdr>
        <w:top w:val="none" w:sz="0" w:space="0" w:color="auto"/>
        <w:left w:val="none" w:sz="0" w:space="0" w:color="auto"/>
        <w:bottom w:val="none" w:sz="0" w:space="0" w:color="auto"/>
        <w:right w:val="none" w:sz="0" w:space="0" w:color="auto"/>
      </w:divBdr>
    </w:div>
    <w:div w:id="663627277">
      <w:bodyDiv w:val="1"/>
      <w:marLeft w:val="0"/>
      <w:marRight w:val="0"/>
      <w:marTop w:val="0"/>
      <w:marBottom w:val="0"/>
      <w:divBdr>
        <w:top w:val="none" w:sz="0" w:space="0" w:color="auto"/>
        <w:left w:val="none" w:sz="0" w:space="0" w:color="auto"/>
        <w:bottom w:val="none" w:sz="0" w:space="0" w:color="auto"/>
        <w:right w:val="none" w:sz="0" w:space="0" w:color="auto"/>
      </w:divBdr>
    </w:div>
    <w:div w:id="668599939">
      <w:bodyDiv w:val="1"/>
      <w:marLeft w:val="0"/>
      <w:marRight w:val="0"/>
      <w:marTop w:val="0"/>
      <w:marBottom w:val="0"/>
      <w:divBdr>
        <w:top w:val="none" w:sz="0" w:space="0" w:color="auto"/>
        <w:left w:val="none" w:sz="0" w:space="0" w:color="auto"/>
        <w:bottom w:val="none" w:sz="0" w:space="0" w:color="auto"/>
        <w:right w:val="none" w:sz="0" w:space="0" w:color="auto"/>
      </w:divBdr>
    </w:div>
    <w:div w:id="671883389">
      <w:bodyDiv w:val="1"/>
      <w:marLeft w:val="0"/>
      <w:marRight w:val="0"/>
      <w:marTop w:val="0"/>
      <w:marBottom w:val="0"/>
      <w:divBdr>
        <w:top w:val="none" w:sz="0" w:space="0" w:color="auto"/>
        <w:left w:val="none" w:sz="0" w:space="0" w:color="auto"/>
        <w:bottom w:val="none" w:sz="0" w:space="0" w:color="auto"/>
        <w:right w:val="none" w:sz="0" w:space="0" w:color="auto"/>
      </w:divBdr>
    </w:div>
    <w:div w:id="674039075">
      <w:bodyDiv w:val="1"/>
      <w:marLeft w:val="0"/>
      <w:marRight w:val="0"/>
      <w:marTop w:val="0"/>
      <w:marBottom w:val="0"/>
      <w:divBdr>
        <w:top w:val="none" w:sz="0" w:space="0" w:color="auto"/>
        <w:left w:val="none" w:sz="0" w:space="0" w:color="auto"/>
        <w:bottom w:val="none" w:sz="0" w:space="0" w:color="auto"/>
        <w:right w:val="none" w:sz="0" w:space="0" w:color="auto"/>
      </w:divBdr>
    </w:div>
    <w:div w:id="675961172">
      <w:bodyDiv w:val="1"/>
      <w:marLeft w:val="0"/>
      <w:marRight w:val="0"/>
      <w:marTop w:val="0"/>
      <w:marBottom w:val="0"/>
      <w:divBdr>
        <w:top w:val="none" w:sz="0" w:space="0" w:color="auto"/>
        <w:left w:val="none" w:sz="0" w:space="0" w:color="auto"/>
        <w:bottom w:val="none" w:sz="0" w:space="0" w:color="auto"/>
        <w:right w:val="none" w:sz="0" w:space="0" w:color="auto"/>
      </w:divBdr>
    </w:div>
    <w:div w:id="676348147">
      <w:bodyDiv w:val="1"/>
      <w:marLeft w:val="0"/>
      <w:marRight w:val="0"/>
      <w:marTop w:val="0"/>
      <w:marBottom w:val="0"/>
      <w:divBdr>
        <w:top w:val="none" w:sz="0" w:space="0" w:color="auto"/>
        <w:left w:val="none" w:sz="0" w:space="0" w:color="auto"/>
        <w:bottom w:val="none" w:sz="0" w:space="0" w:color="auto"/>
        <w:right w:val="none" w:sz="0" w:space="0" w:color="auto"/>
      </w:divBdr>
    </w:div>
    <w:div w:id="679893903">
      <w:bodyDiv w:val="1"/>
      <w:marLeft w:val="0"/>
      <w:marRight w:val="0"/>
      <w:marTop w:val="0"/>
      <w:marBottom w:val="0"/>
      <w:divBdr>
        <w:top w:val="none" w:sz="0" w:space="0" w:color="auto"/>
        <w:left w:val="none" w:sz="0" w:space="0" w:color="auto"/>
        <w:bottom w:val="none" w:sz="0" w:space="0" w:color="auto"/>
        <w:right w:val="none" w:sz="0" w:space="0" w:color="auto"/>
      </w:divBdr>
    </w:div>
    <w:div w:id="681203176">
      <w:bodyDiv w:val="1"/>
      <w:marLeft w:val="0"/>
      <w:marRight w:val="0"/>
      <w:marTop w:val="0"/>
      <w:marBottom w:val="0"/>
      <w:divBdr>
        <w:top w:val="none" w:sz="0" w:space="0" w:color="auto"/>
        <w:left w:val="none" w:sz="0" w:space="0" w:color="auto"/>
        <w:bottom w:val="none" w:sz="0" w:space="0" w:color="auto"/>
        <w:right w:val="none" w:sz="0" w:space="0" w:color="auto"/>
      </w:divBdr>
    </w:div>
    <w:div w:id="685402145">
      <w:bodyDiv w:val="1"/>
      <w:marLeft w:val="0"/>
      <w:marRight w:val="0"/>
      <w:marTop w:val="0"/>
      <w:marBottom w:val="0"/>
      <w:divBdr>
        <w:top w:val="none" w:sz="0" w:space="0" w:color="auto"/>
        <w:left w:val="none" w:sz="0" w:space="0" w:color="auto"/>
        <w:bottom w:val="none" w:sz="0" w:space="0" w:color="auto"/>
        <w:right w:val="none" w:sz="0" w:space="0" w:color="auto"/>
      </w:divBdr>
    </w:div>
    <w:div w:id="690187190">
      <w:bodyDiv w:val="1"/>
      <w:marLeft w:val="0"/>
      <w:marRight w:val="0"/>
      <w:marTop w:val="0"/>
      <w:marBottom w:val="0"/>
      <w:divBdr>
        <w:top w:val="none" w:sz="0" w:space="0" w:color="auto"/>
        <w:left w:val="none" w:sz="0" w:space="0" w:color="auto"/>
        <w:bottom w:val="none" w:sz="0" w:space="0" w:color="auto"/>
        <w:right w:val="none" w:sz="0" w:space="0" w:color="auto"/>
      </w:divBdr>
    </w:div>
    <w:div w:id="690646651">
      <w:bodyDiv w:val="1"/>
      <w:marLeft w:val="0"/>
      <w:marRight w:val="0"/>
      <w:marTop w:val="0"/>
      <w:marBottom w:val="0"/>
      <w:divBdr>
        <w:top w:val="none" w:sz="0" w:space="0" w:color="auto"/>
        <w:left w:val="none" w:sz="0" w:space="0" w:color="auto"/>
        <w:bottom w:val="none" w:sz="0" w:space="0" w:color="auto"/>
        <w:right w:val="none" w:sz="0" w:space="0" w:color="auto"/>
      </w:divBdr>
    </w:div>
    <w:div w:id="691035098">
      <w:bodyDiv w:val="1"/>
      <w:marLeft w:val="0"/>
      <w:marRight w:val="0"/>
      <w:marTop w:val="0"/>
      <w:marBottom w:val="0"/>
      <w:divBdr>
        <w:top w:val="none" w:sz="0" w:space="0" w:color="auto"/>
        <w:left w:val="none" w:sz="0" w:space="0" w:color="auto"/>
        <w:bottom w:val="none" w:sz="0" w:space="0" w:color="auto"/>
        <w:right w:val="none" w:sz="0" w:space="0" w:color="auto"/>
      </w:divBdr>
    </w:div>
    <w:div w:id="692609858">
      <w:bodyDiv w:val="1"/>
      <w:marLeft w:val="0"/>
      <w:marRight w:val="0"/>
      <w:marTop w:val="0"/>
      <w:marBottom w:val="0"/>
      <w:divBdr>
        <w:top w:val="none" w:sz="0" w:space="0" w:color="auto"/>
        <w:left w:val="none" w:sz="0" w:space="0" w:color="auto"/>
        <w:bottom w:val="none" w:sz="0" w:space="0" w:color="auto"/>
        <w:right w:val="none" w:sz="0" w:space="0" w:color="auto"/>
      </w:divBdr>
    </w:div>
    <w:div w:id="700133820">
      <w:bodyDiv w:val="1"/>
      <w:marLeft w:val="0"/>
      <w:marRight w:val="0"/>
      <w:marTop w:val="0"/>
      <w:marBottom w:val="0"/>
      <w:divBdr>
        <w:top w:val="none" w:sz="0" w:space="0" w:color="auto"/>
        <w:left w:val="none" w:sz="0" w:space="0" w:color="auto"/>
        <w:bottom w:val="none" w:sz="0" w:space="0" w:color="auto"/>
        <w:right w:val="none" w:sz="0" w:space="0" w:color="auto"/>
      </w:divBdr>
    </w:div>
    <w:div w:id="706025951">
      <w:bodyDiv w:val="1"/>
      <w:marLeft w:val="0"/>
      <w:marRight w:val="0"/>
      <w:marTop w:val="0"/>
      <w:marBottom w:val="0"/>
      <w:divBdr>
        <w:top w:val="none" w:sz="0" w:space="0" w:color="auto"/>
        <w:left w:val="none" w:sz="0" w:space="0" w:color="auto"/>
        <w:bottom w:val="none" w:sz="0" w:space="0" w:color="auto"/>
        <w:right w:val="none" w:sz="0" w:space="0" w:color="auto"/>
      </w:divBdr>
    </w:div>
    <w:div w:id="714934092">
      <w:bodyDiv w:val="1"/>
      <w:marLeft w:val="0"/>
      <w:marRight w:val="0"/>
      <w:marTop w:val="0"/>
      <w:marBottom w:val="0"/>
      <w:divBdr>
        <w:top w:val="none" w:sz="0" w:space="0" w:color="auto"/>
        <w:left w:val="none" w:sz="0" w:space="0" w:color="auto"/>
        <w:bottom w:val="none" w:sz="0" w:space="0" w:color="auto"/>
        <w:right w:val="none" w:sz="0" w:space="0" w:color="auto"/>
      </w:divBdr>
    </w:div>
    <w:div w:id="718091407">
      <w:bodyDiv w:val="1"/>
      <w:marLeft w:val="0"/>
      <w:marRight w:val="0"/>
      <w:marTop w:val="0"/>
      <w:marBottom w:val="0"/>
      <w:divBdr>
        <w:top w:val="none" w:sz="0" w:space="0" w:color="auto"/>
        <w:left w:val="none" w:sz="0" w:space="0" w:color="auto"/>
        <w:bottom w:val="none" w:sz="0" w:space="0" w:color="auto"/>
        <w:right w:val="none" w:sz="0" w:space="0" w:color="auto"/>
      </w:divBdr>
    </w:div>
    <w:div w:id="721102594">
      <w:bodyDiv w:val="1"/>
      <w:marLeft w:val="0"/>
      <w:marRight w:val="0"/>
      <w:marTop w:val="0"/>
      <w:marBottom w:val="0"/>
      <w:divBdr>
        <w:top w:val="none" w:sz="0" w:space="0" w:color="auto"/>
        <w:left w:val="none" w:sz="0" w:space="0" w:color="auto"/>
        <w:bottom w:val="none" w:sz="0" w:space="0" w:color="auto"/>
        <w:right w:val="none" w:sz="0" w:space="0" w:color="auto"/>
      </w:divBdr>
    </w:div>
    <w:div w:id="722408160">
      <w:bodyDiv w:val="1"/>
      <w:marLeft w:val="0"/>
      <w:marRight w:val="0"/>
      <w:marTop w:val="0"/>
      <w:marBottom w:val="0"/>
      <w:divBdr>
        <w:top w:val="none" w:sz="0" w:space="0" w:color="auto"/>
        <w:left w:val="none" w:sz="0" w:space="0" w:color="auto"/>
        <w:bottom w:val="none" w:sz="0" w:space="0" w:color="auto"/>
        <w:right w:val="none" w:sz="0" w:space="0" w:color="auto"/>
      </w:divBdr>
    </w:div>
    <w:div w:id="726682236">
      <w:bodyDiv w:val="1"/>
      <w:marLeft w:val="0"/>
      <w:marRight w:val="0"/>
      <w:marTop w:val="0"/>
      <w:marBottom w:val="0"/>
      <w:divBdr>
        <w:top w:val="none" w:sz="0" w:space="0" w:color="auto"/>
        <w:left w:val="none" w:sz="0" w:space="0" w:color="auto"/>
        <w:bottom w:val="none" w:sz="0" w:space="0" w:color="auto"/>
        <w:right w:val="none" w:sz="0" w:space="0" w:color="auto"/>
      </w:divBdr>
    </w:div>
    <w:div w:id="728118755">
      <w:bodyDiv w:val="1"/>
      <w:marLeft w:val="0"/>
      <w:marRight w:val="0"/>
      <w:marTop w:val="0"/>
      <w:marBottom w:val="0"/>
      <w:divBdr>
        <w:top w:val="none" w:sz="0" w:space="0" w:color="auto"/>
        <w:left w:val="none" w:sz="0" w:space="0" w:color="auto"/>
        <w:bottom w:val="none" w:sz="0" w:space="0" w:color="auto"/>
        <w:right w:val="none" w:sz="0" w:space="0" w:color="auto"/>
      </w:divBdr>
    </w:div>
    <w:div w:id="735083122">
      <w:bodyDiv w:val="1"/>
      <w:marLeft w:val="0"/>
      <w:marRight w:val="0"/>
      <w:marTop w:val="0"/>
      <w:marBottom w:val="0"/>
      <w:divBdr>
        <w:top w:val="none" w:sz="0" w:space="0" w:color="auto"/>
        <w:left w:val="none" w:sz="0" w:space="0" w:color="auto"/>
        <w:bottom w:val="none" w:sz="0" w:space="0" w:color="auto"/>
        <w:right w:val="none" w:sz="0" w:space="0" w:color="auto"/>
      </w:divBdr>
    </w:div>
    <w:div w:id="735476448">
      <w:bodyDiv w:val="1"/>
      <w:marLeft w:val="0"/>
      <w:marRight w:val="0"/>
      <w:marTop w:val="0"/>
      <w:marBottom w:val="0"/>
      <w:divBdr>
        <w:top w:val="none" w:sz="0" w:space="0" w:color="auto"/>
        <w:left w:val="none" w:sz="0" w:space="0" w:color="auto"/>
        <w:bottom w:val="none" w:sz="0" w:space="0" w:color="auto"/>
        <w:right w:val="none" w:sz="0" w:space="0" w:color="auto"/>
      </w:divBdr>
    </w:div>
    <w:div w:id="736051586">
      <w:bodyDiv w:val="1"/>
      <w:marLeft w:val="0"/>
      <w:marRight w:val="0"/>
      <w:marTop w:val="0"/>
      <w:marBottom w:val="0"/>
      <w:divBdr>
        <w:top w:val="none" w:sz="0" w:space="0" w:color="auto"/>
        <w:left w:val="none" w:sz="0" w:space="0" w:color="auto"/>
        <w:bottom w:val="none" w:sz="0" w:space="0" w:color="auto"/>
        <w:right w:val="none" w:sz="0" w:space="0" w:color="auto"/>
      </w:divBdr>
    </w:div>
    <w:div w:id="738940550">
      <w:bodyDiv w:val="1"/>
      <w:marLeft w:val="0"/>
      <w:marRight w:val="0"/>
      <w:marTop w:val="0"/>
      <w:marBottom w:val="0"/>
      <w:divBdr>
        <w:top w:val="none" w:sz="0" w:space="0" w:color="auto"/>
        <w:left w:val="none" w:sz="0" w:space="0" w:color="auto"/>
        <w:bottom w:val="none" w:sz="0" w:space="0" w:color="auto"/>
        <w:right w:val="none" w:sz="0" w:space="0" w:color="auto"/>
      </w:divBdr>
    </w:div>
    <w:div w:id="740375273">
      <w:bodyDiv w:val="1"/>
      <w:marLeft w:val="0"/>
      <w:marRight w:val="0"/>
      <w:marTop w:val="0"/>
      <w:marBottom w:val="0"/>
      <w:divBdr>
        <w:top w:val="none" w:sz="0" w:space="0" w:color="auto"/>
        <w:left w:val="none" w:sz="0" w:space="0" w:color="auto"/>
        <w:bottom w:val="none" w:sz="0" w:space="0" w:color="auto"/>
        <w:right w:val="none" w:sz="0" w:space="0" w:color="auto"/>
      </w:divBdr>
    </w:div>
    <w:div w:id="750003529">
      <w:bodyDiv w:val="1"/>
      <w:marLeft w:val="0"/>
      <w:marRight w:val="0"/>
      <w:marTop w:val="0"/>
      <w:marBottom w:val="0"/>
      <w:divBdr>
        <w:top w:val="none" w:sz="0" w:space="0" w:color="auto"/>
        <w:left w:val="none" w:sz="0" w:space="0" w:color="auto"/>
        <w:bottom w:val="none" w:sz="0" w:space="0" w:color="auto"/>
        <w:right w:val="none" w:sz="0" w:space="0" w:color="auto"/>
      </w:divBdr>
    </w:div>
    <w:div w:id="754132905">
      <w:bodyDiv w:val="1"/>
      <w:marLeft w:val="0"/>
      <w:marRight w:val="0"/>
      <w:marTop w:val="0"/>
      <w:marBottom w:val="0"/>
      <w:divBdr>
        <w:top w:val="none" w:sz="0" w:space="0" w:color="auto"/>
        <w:left w:val="none" w:sz="0" w:space="0" w:color="auto"/>
        <w:bottom w:val="none" w:sz="0" w:space="0" w:color="auto"/>
        <w:right w:val="none" w:sz="0" w:space="0" w:color="auto"/>
      </w:divBdr>
    </w:div>
    <w:div w:id="756287635">
      <w:bodyDiv w:val="1"/>
      <w:marLeft w:val="0"/>
      <w:marRight w:val="0"/>
      <w:marTop w:val="0"/>
      <w:marBottom w:val="0"/>
      <w:divBdr>
        <w:top w:val="none" w:sz="0" w:space="0" w:color="auto"/>
        <w:left w:val="none" w:sz="0" w:space="0" w:color="auto"/>
        <w:bottom w:val="none" w:sz="0" w:space="0" w:color="auto"/>
        <w:right w:val="none" w:sz="0" w:space="0" w:color="auto"/>
      </w:divBdr>
    </w:div>
    <w:div w:id="756827289">
      <w:bodyDiv w:val="1"/>
      <w:marLeft w:val="0"/>
      <w:marRight w:val="0"/>
      <w:marTop w:val="0"/>
      <w:marBottom w:val="0"/>
      <w:divBdr>
        <w:top w:val="none" w:sz="0" w:space="0" w:color="auto"/>
        <w:left w:val="none" w:sz="0" w:space="0" w:color="auto"/>
        <w:bottom w:val="none" w:sz="0" w:space="0" w:color="auto"/>
        <w:right w:val="none" w:sz="0" w:space="0" w:color="auto"/>
      </w:divBdr>
    </w:div>
    <w:div w:id="758254513">
      <w:bodyDiv w:val="1"/>
      <w:marLeft w:val="0"/>
      <w:marRight w:val="0"/>
      <w:marTop w:val="0"/>
      <w:marBottom w:val="0"/>
      <w:divBdr>
        <w:top w:val="none" w:sz="0" w:space="0" w:color="auto"/>
        <w:left w:val="none" w:sz="0" w:space="0" w:color="auto"/>
        <w:bottom w:val="none" w:sz="0" w:space="0" w:color="auto"/>
        <w:right w:val="none" w:sz="0" w:space="0" w:color="auto"/>
      </w:divBdr>
    </w:div>
    <w:div w:id="758327709">
      <w:bodyDiv w:val="1"/>
      <w:marLeft w:val="0"/>
      <w:marRight w:val="0"/>
      <w:marTop w:val="0"/>
      <w:marBottom w:val="0"/>
      <w:divBdr>
        <w:top w:val="none" w:sz="0" w:space="0" w:color="auto"/>
        <w:left w:val="none" w:sz="0" w:space="0" w:color="auto"/>
        <w:bottom w:val="none" w:sz="0" w:space="0" w:color="auto"/>
        <w:right w:val="none" w:sz="0" w:space="0" w:color="auto"/>
      </w:divBdr>
    </w:div>
    <w:div w:id="759834675">
      <w:bodyDiv w:val="1"/>
      <w:marLeft w:val="0"/>
      <w:marRight w:val="0"/>
      <w:marTop w:val="0"/>
      <w:marBottom w:val="0"/>
      <w:divBdr>
        <w:top w:val="none" w:sz="0" w:space="0" w:color="auto"/>
        <w:left w:val="none" w:sz="0" w:space="0" w:color="auto"/>
        <w:bottom w:val="none" w:sz="0" w:space="0" w:color="auto"/>
        <w:right w:val="none" w:sz="0" w:space="0" w:color="auto"/>
      </w:divBdr>
    </w:div>
    <w:div w:id="768819911">
      <w:bodyDiv w:val="1"/>
      <w:marLeft w:val="0"/>
      <w:marRight w:val="0"/>
      <w:marTop w:val="0"/>
      <w:marBottom w:val="0"/>
      <w:divBdr>
        <w:top w:val="none" w:sz="0" w:space="0" w:color="auto"/>
        <w:left w:val="none" w:sz="0" w:space="0" w:color="auto"/>
        <w:bottom w:val="none" w:sz="0" w:space="0" w:color="auto"/>
        <w:right w:val="none" w:sz="0" w:space="0" w:color="auto"/>
      </w:divBdr>
    </w:div>
    <w:div w:id="785852290">
      <w:bodyDiv w:val="1"/>
      <w:marLeft w:val="0"/>
      <w:marRight w:val="0"/>
      <w:marTop w:val="0"/>
      <w:marBottom w:val="0"/>
      <w:divBdr>
        <w:top w:val="none" w:sz="0" w:space="0" w:color="auto"/>
        <w:left w:val="none" w:sz="0" w:space="0" w:color="auto"/>
        <w:bottom w:val="none" w:sz="0" w:space="0" w:color="auto"/>
        <w:right w:val="none" w:sz="0" w:space="0" w:color="auto"/>
      </w:divBdr>
    </w:div>
    <w:div w:id="791244748">
      <w:bodyDiv w:val="1"/>
      <w:marLeft w:val="0"/>
      <w:marRight w:val="0"/>
      <w:marTop w:val="0"/>
      <w:marBottom w:val="0"/>
      <w:divBdr>
        <w:top w:val="none" w:sz="0" w:space="0" w:color="auto"/>
        <w:left w:val="none" w:sz="0" w:space="0" w:color="auto"/>
        <w:bottom w:val="none" w:sz="0" w:space="0" w:color="auto"/>
        <w:right w:val="none" w:sz="0" w:space="0" w:color="auto"/>
      </w:divBdr>
    </w:div>
    <w:div w:id="803237195">
      <w:bodyDiv w:val="1"/>
      <w:marLeft w:val="0"/>
      <w:marRight w:val="0"/>
      <w:marTop w:val="0"/>
      <w:marBottom w:val="0"/>
      <w:divBdr>
        <w:top w:val="none" w:sz="0" w:space="0" w:color="auto"/>
        <w:left w:val="none" w:sz="0" w:space="0" w:color="auto"/>
        <w:bottom w:val="none" w:sz="0" w:space="0" w:color="auto"/>
        <w:right w:val="none" w:sz="0" w:space="0" w:color="auto"/>
      </w:divBdr>
    </w:div>
    <w:div w:id="814487417">
      <w:bodyDiv w:val="1"/>
      <w:marLeft w:val="0"/>
      <w:marRight w:val="0"/>
      <w:marTop w:val="0"/>
      <w:marBottom w:val="0"/>
      <w:divBdr>
        <w:top w:val="none" w:sz="0" w:space="0" w:color="auto"/>
        <w:left w:val="none" w:sz="0" w:space="0" w:color="auto"/>
        <w:bottom w:val="none" w:sz="0" w:space="0" w:color="auto"/>
        <w:right w:val="none" w:sz="0" w:space="0" w:color="auto"/>
      </w:divBdr>
    </w:div>
    <w:div w:id="815294444">
      <w:bodyDiv w:val="1"/>
      <w:marLeft w:val="0"/>
      <w:marRight w:val="0"/>
      <w:marTop w:val="0"/>
      <w:marBottom w:val="0"/>
      <w:divBdr>
        <w:top w:val="none" w:sz="0" w:space="0" w:color="auto"/>
        <w:left w:val="none" w:sz="0" w:space="0" w:color="auto"/>
        <w:bottom w:val="none" w:sz="0" w:space="0" w:color="auto"/>
        <w:right w:val="none" w:sz="0" w:space="0" w:color="auto"/>
      </w:divBdr>
    </w:div>
    <w:div w:id="826434031">
      <w:bodyDiv w:val="1"/>
      <w:marLeft w:val="0"/>
      <w:marRight w:val="0"/>
      <w:marTop w:val="0"/>
      <w:marBottom w:val="0"/>
      <w:divBdr>
        <w:top w:val="none" w:sz="0" w:space="0" w:color="auto"/>
        <w:left w:val="none" w:sz="0" w:space="0" w:color="auto"/>
        <w:bottom w:val="none" w:sz="0" w:space="0" w:color="auto"/>
        <w:right w:val="none" w:sz="0" w:space="0" w:color="auto"/>
      </w:divBdr>
    </w:div>
    <w:div w:id="829755307">
      <w:bodyDiv w:val="1"/>
      <w:marLeft w:val="0"/>
      <w:marRight w:val="0"/>
      <w:marTop w:val="0"/>
      <w:marBottom w:val="0"/>
      <w:divBdr>
        <w:top w:val="none" w:sz="0" w:space="0" w:color="auto"/>
        <w:left w:val="none" w:sz="0" w:space="0" w:color="auto"/>
        <w:bottom w:val="none" w:sz="0" w:space="0" w:color="auto"/>
        <w:right w:val="none" w:sz="0" w:space="0" w:color="auto"/>
      </w:divBdr>
    </w:div>
    <w:div w:id="830102690">
      <w:bodyDiv w:val="1"/>
      <w:marLeft w:val="0"/>
      <w:marRight w:val="0"/>
      <w:marTop w:val="0"/>
      <w:marBottom w:val="0"/>
      <w:divBdr>
        <w:top w:val="none" w:sz="0" w:space="0" w:color="auto"/>
        <w:left w:val="none" w:sz="0" w:space="0" w:color="auto"/>
        <w:bottom w:val="none" w:sz="0" w:space="0" w:color="auto"/>
        <w:right w:val="none" w:sz="0" w:space="0" w:color="auto"/>
      </w:divBdr>
    </w:div>
    <w:div w:id="839779394">
      <w:bodyDiv w:val="1"/>
      <w:marLeft w:val="0"/>
      <w:marRight w:val="0"/>
      <w:marTop w:val="0"/>
      <w:marBottom w:val="0"/>
      <w:divBdr>
        <w:top w:val="none" w:sz="0" w:space="0" w:color="auto"/>
        <w:left w:val="none" w:sz="0" w:space="0" w:color="auto"/>
        <w:bottom w:val="none" w:sz="0" w:space="0" w:color="auto"/>
        <w:right w:val="none" w:sz="0" w:space="0" w:color="auto"/>
      </w:divBdr>
    </w:div>
    <w:div w:id="843252665">
      <w:bodyDiv w:val="1"/>
      <w:marLeft w:val="0"/>
      <w:marRight w:val="0"/>
      <w:marTop w:val="0"/>
      <w:marBottom w:val="0"/>
      <w:divBdr>
        <w:top w:val="none" w:sz="0" w:space="0" w:color="auto"/>
        <w:left w:val="none" w:sz="0" w:space="0" w:color="auto"/>
        <w:bottom w:val="none" w:sz="0" w:space="0" w:color="auto"/>
        <w:right w:val="none" w:sz="0" w:space="0" w:color="auto"/>
      </w:divBdr>
    </w:div>
    <w:div w:id="844243278">
      <w:bodyDiv w:val="1"/>
      <w:marLeft w:val="0"/>
      <w:marRight w:val="0"/>
      <w:marTop w:val="0"/>
      <w:marBottom w:val="0"/>
      <w:divBdr>
        <w:top w:val="none" w:sz="0" w:space="0" w:color="auto"/>
        <w:left w:val="none" w:sz="0" w:space="0" w:color="auto"/>
        <w:bottom w:val="none" w:sz="0" w:space="0" w:color="auto"/>
        <w:right w:val="none" w:sz="0" w:space="0" w:color="auto"/>
      </w:divBdr>
    </w:div>
    <w:div w:id="847058052">
      <w:bodyDiv w:val="1"/>
      <w:marLeft w:val="0"/>
      <w:marRight w:val="0"/>
      <w:marTop w:val="0"/>
      <w:marBottom w:val="0"/>
      <w:divBdr>
        <w:top w:val="none" w:sz="0" w:space="0" w:color="auto"/>
        <w:left w:val="none" w:sz="0" w:space="0" w:color="auto"/>
        <w:bottom w:val="none" w:sz="0" w:space="0" w:color="auto"/>
        <w:right w:val="none" w:sz="0" w:space="0" w:color="auto"/>
      </w:divBdr>
    </w:div>
    <w:div w:id="847984851">
      <w:bodyDiv w:val="1"/>
      <w:marLeft w:val="0"/>
      <w:marRight w:val="0"/>
      <w:marTop w:val="0"/>
      <w:marBottom w:val="0"/>
      <w:divBdr>
        <w:top w:val="none" w:sz="0" w:space="0" w:color="auto"/>
        <w:left w:val="none" w:sz="0" w:space="0" w:color="auto"/>
        <w:bottom w:val="none" w:sz="0" w:space="0" w:color="auto"/>
        <w:right w:val="none" w:sz="0" w:space="0" w:color="auto"/>
      </w:divBdr>
    </w:div>
    <w:div w:id="848637508">
      <w:bodyDiv w:val="1"/>
      <w:marLeft w:val="0"/>
      <w:marRight w:val="0"/>
      <w:marTop w:val="0"/>
      <w:marBottom w:val="0"/>
      <w:divBdr>
        <w:top w:val="none" w:sz="0" w:space="0" w:color="auto"/>
        <w:left w:val="none" w:sz="0" w:space="0" w:color="auto"/>
        <w:bottom w:val="none" w:sz="0" w:space="0" w:color="auto"/>
        <w:right w:val="none" w:sz="0" w:space="0" w:color="auto"/>
      </w:divBdr>
    </w:div>
    <w:div w:id="850535554">
      <w:bodyDiv w:val="1"/>
      <w:marLeft w:val="0"/>
      <w:marRight w:val="0"/>
      <w:marTop w:val="0"/>
      <w:marBottom w:val="0"/>
      <w:divBdr>
        <w:top w:val="none" w:sz="0" w:space="0" w:color="auto"/>
        <w:left w:val="none" w:sz="0" w:space="0" w:color="auto"/>
        <w:bottom w:val="none" w:sz="0" w:space="0" w:color="auto"/>
        <w:right w:val="none" w:sz="0" w:space="0" w:color="auto"/>
      </w:divBdr>
    </w:div>
    <w:div w:id="851259040">
      <w:bodyDiv w:val="1"/>
      <w:marLeft w:val="0"/>
      <w:marRight w:val="0"/>
      <w:marTop w:val="0"/>
      <w:marBottom w:val="0"/>
      <w:divBdr>
        <w:top w:val="none" w:sz="0" w:space="0" w:color="auto"/>
        <w:left w:val="none" w:sz="0" w:space="0" w:color="auto"/>
        <w:bottom w:val="none" w:sz="0" w:space="0" w:color="auto"/>
        <w:right w:val="none" w:sz="0" w:space="0" w:color="auto"/>
      </w:divBdr>
    </w:div>
    <w:div w:id="853035640">
      <w:bodyDiv w:val="1"/>
      <w:marLeft w:val="0"/>
      <w:marRight w:val="0"/>
      <w:marTop w:val="0"/>
      <w:marBottom w:val="0"/>
      <w:divBdr>
        <w:top w:val="none" w:sz="0" w:space="0" w:color="auto"/>
        <w:left w:val="none" w:sz="0" w:space="0" w:color="auto"/>
        <w:bottom w:val="none" w:sz="0" w:space="0" w:color="auto"/>
        <w:right w:val="none" w:sz="0" w:space="0" w:color="auto"/>
      </w:divBdr>
    </w:div>
    <w:div w:id="861868255">
      <w:bodyDiv w:val="1"/>
      <w:marLeft w:val="0"/>
      <w:marRight w:val="0"/>
      <w:marTop w:val="0"/>
      <w:marBottom w:val="0"/>
      <w:divBdr>
        <w:top w:val="none" w:sz="0" w:space="0" w:color="auto"/>
        <w:left w:val="none" w:sz="0" w:space="0" w:color="auto"/>
        <w:bottom w:val="none" w:sz="0" w:space="0" w:color="auto"/>
        <w:right w:val="none" w:sz="0" w:space="0" w:color="auto"/>
      </w:divBdr>
    </w:div>
    <w:div w:id="865363402">
      <w:bodyDiv w:val="1"/>
      <w:marLeft w:val="0"/>
      <w:marRight w:val="0"/>
      <w:marTop w:val="0"/>
      <w:marBottom w:val="0"/>
      <w:divBdr>
        <w:top w:val="none" w:sz="0" w:space="0" w:color="auto"/>
        <w:left w:val="none" w:sz="0" w:space="0" w:color="auto"/>
        <w:bottom w:val="none" w:sz="0" w:space="0" w:color="auto"/>
        <w:right w:val="none" w:sz="0" w:space="0" w:color="auto"/>
      </w:divBdr>
    </w:div>
    <w:div w:id="866867207">
      <w:bodyDiv w:val="1"/>
      <w:marLeft w:val="0"/>
      <w:marRight w:val="0"/>
      <w:marTop w:val="0"/>
      <w:marBottom w:val="0"/>
      <w:divBdr>
        <w:top w:val="none" w:sz="0" w:space="0" w:color="auto"/>
        <w:left w:val="none" w:sz="0" w:space="0" w:color="auto"/>
        <w:bottom w:val="none" w:sz="0" w:space="0" w:color="auto"/>
        <w:right w:val="none" w:sz="0" w:space="0" w:color="auto"/>
      </w:divBdr>
    </w:div>
    <w:div w:id="870650062">
      <w:bodyDiv w:val="1"/>
      <w:marLeft w:val="0"/>
      <w:marRight w:val="0"/>
      <w:marTop w:val="0"/>
      <w:marBottom w:val="0"/>
      <w:divBdr>
        <w:top w:val="none" w:sz="0" w:space="0" w:color="auto"/>
        <w:left w:val="none" w:sz="0" w:space="0" w:color="auto"/>
        <w:bottom w:val="none" w:sz="0" w:space="0" w:color="auto"/>
        <w:right w:val="none" w:sz="0" w:space="0" w:color="auto"/>
      </w:divBdr>
    </w:div>
    <w:div w:id="873418902">
      <w:bodyDiv w:val="1"/>
      <w:marLeft w:val="0"/>
      <w:marRight w:val="0"/>
      <w:marTop w:val="0"/>
      <w:marBottom w:val="0"/>
      <w:divBdr>
        <w:top w:val="none" w:sz="0" w:space="0" w:color="auto"/>
        <w:left w:val="none" w:sz="0" w:space="0" w:color="auto"/>
        <w:bottom w:val="none" w:sz="0" w:space="0" w:color="auto"/>
        <w:right w:val="none" w:sz="0" w:space="0" w:color="auto"/>
      </w:divBdr>
    </w:div>
    <w:div w:id="877010655">
      <w:bodyDiv w:val="1"/>
      <w:marLeft w:val="0"/>
      <w:marRight w:val="0"/>
      <w:marTop w:val="0"/>
      <w:marBottom w:val="0"/>
      <w:divBdr>
        <w:top w:val="none" w:sz="0" w:space="0" w:color="auto"/>
        <w:left w:val="none" w:sz="0" w:space="0" w:color="auto"/>
        <w:bottom w:val="none" w:sz="0" w:space="0" w:color="auto"/>
        <w:right w:val="none" w:sz="0" w:space="0" w:color="auto"/>
      </w:divBdr>
    </w:div>
    <w:div w:id="878275383">
      <w:bodyDiv w:val="1"/>
      <w:marLeft w:val="0"/>
      <w:marRight w:val="0"/>
      <w:marTop w:val="0"/>
      <w:marBottom w:val="0"/>
      <w:divBdr>
        <w:top w:val="none" w:sz="0" w:space="0" w:color="auto"/>
        <w:left w:val="none" w:sz="0" w:space="0" w:color="auto"/>
        <w:bottom w:val="none" w:sz="0" w:space="0" w:color="auto"/>
        <w:right w:val="none" w:sz="0" w:space="0" w:color="auto"/>
      </w:divBdr>
    </w:div>
    <w:div w:id="879127568">
      <w:bodyDiv w:val="1"/>
      <w:marLeft w:val="0"/>
      <w:marRight w:val="0"/>
      <w:marTop w:val="0"/>
      <w:marBottom w:val="0"/>
      <w:divBdr>
        <w:top w:val="none" w:sz="0" w:space="0" w:color="auto"/>
        <w:left w:val="none" w:sz="0" w:space="0" w:color="auto"/>
        <w:bottom w:val="none" w:sz="0" w:space="0" w:color="auto"/>
        <w:right w:val="none" w:sz="0" w:space="0" w:color="auto"/>
      </w:divBdr>
    </w:div>
    <w:div w:id="880898801">
      <w:bodyDiv w:val="1"/>
      <w:marLeft w:val="0"/>
      <w:marRight w:val="0"/>
      <w:marTop w:val="0"/>
      <w:marBottom w:val="0"/>
      <w:divBdr>
        <w:top w:val="none" w:sz="0" w:space="0" w:color="auto"/>
        <w:left w:val="none" w:sz="0" w:space="0" w:color="auto"/>
        <w:bottom w:val="none" w:sz="0" w:space="0" w:color="auto"/>
        <w:right w:val="none" w:sz="0" w:space="0" w:color="auto"/>
      </w:divBdr>
    </w:div>
    <w:div w:id="885336714">
      <w:bodyDiv w:val="1"/>
      <w:marLeft w:val="0"/>
      <w:marRight w:val="0"/>
      <w:marTop w:val="0"/>
      <w:marBottom w:val="0"/>
      <w:divBdr>
        <w:top w:val="none" w:sz="0" w:space="0" w:color="auto"/>
        <w:left w:val="none" w:sz="0" w:space="0" w:color="auto"/>
        <w:bottom w:val="none" w:sz="0" w:space="0" w:color="auto"/>
        <w:right w:val="none" w:sz="0" w:space="0" w:color="auto"/>
      </w:divBdr>
    </w:div>
    <w:div w:id="889145792">
      <w:bodyDiv w:val="1"/>
      <w:marLeft w:val="0"/>
      <w:marRight w:val="0"/>
      <w:marTop w:val="0"/>
      <w:marBottom w:val="0"/>
      <w:divBdr>
        <w:top w:val="none" w:sz="0" w:space="0" w:color="auto"/>
        <w:left w:val="none" w:sz="0" w:space="0" w:color="auto"/>
        <w:bottom w:val="none" w:sz="0" w:space="0" w:color="auto"/>
        <w:right w:val="none" w:sz="0" w:space="0" w:color="auto"/>
      </w:divBdr>
    </w:div>
    <w:div w:id="890725514">
      <w:bodyDiv w:val="1"/>
      <w:marLeft w:val="0"/>
      <w:marRight w:val="0"/>
      <w:marTop w:val="0"/>
      <w:marBottom w:val="0"/>
      <w:divBdr>
        <w:top w:val="none" w:sz="0" w:space="0" w:color="auto"/>
        <w:left w:val="none" w:sz="0" w:space="0" w:color="auto"/>
        <w:bottom w:val="none" w:sz="0" w:space="0" w:color="auto"/>
        <w:right w:val="none" w:sz="0" w:space="0" w:color="auto"/>
      </w:divBdr>
    </w:div>
    <w:div w:id="891573436">
      <w:bodyDiv w:val="1"/>
      <w:marLeft w:val="0"/>
      <w:marRight w:val="0"/>
      <w:marTop w:val="0"/>
      <w:marBottom w:val="0"/>
      <w:divBdr>
        <w:top w:val="none" w:sz="0" w:space="0" w:color="auto"/>
        <w:left w:val="none" w:sz="0" w:space="0" w:color="auto"/>
        <w:bottom w:val="none" w:sz="0" w:space="0" w:color="auto"/>
        <w:right w:val="none" w:sz="0" w:space="0" w:color="auto"/>
      </w:divBdr>
    </w:div>
    <w:div w:id="892274250">
      <w:bodyDiv w:val="1"/>
      <w:marLeft w:val="0"/>
      <w:marRight w:val="0"/>
      <w:marTop w:val="0"/>
      <w:marBottom w:val="0"/>
      <w:divBdr>
        <w:top w:val="none" w:sz="0" w:space="0" w:color="auto"/>
        <w:left w:val="none" w:sz="0" w:space="0" w:color="auto"/>
        <w:bottom w:val="none" w:sz="0" w:space="0" w:color="auto"/>
        <w:right w:val="none" w:sz="0" w:space="0" w:color="auto"/>
      </w:divBdr>
    </w:div>
    <w:div w:id="894046469">
      <w:bodyDiv w:val="1"/>
      <w:marLeft w:val="0"/>
      <w:marRight w:val="0"/>
      <w:marTop w:val="0"/>
      <w:marBottom w:val="0"/>
      <w:divBdr>
        <w:top w:val="none" w:sz="0" w:space="0" w:color="auto"/>
        <w:left w:val="none" w:sz="0" w:space="0" w:color="auto"/>
        <w:bottom w:val="none" w:sz="0" w:space="0" w:color="auto"/>
        <w:right w:val="none" w:sz="0" w:space="0" w:color="auto"/>
      </w:divBdr>
    </w:div>
    <w:div w:id="895433903">
      <w:bodyDiv w:val="1"/>
      <w:marLeft w:val="0"/>
      <w:marRight w:val="0"/>
      <w:marTop w:val="0"/>
      <w:marBottom w:val="0"/>
      <w:divBdr>
        <w:top w:val="none" w:sz="0" w:space="0" w:color="auto"/>
        <w:left w:val="none" w:sz="0" w:space="0" w:color="auto"/>
        <w:bottom w:val="none" w:sz="0" w:space="0" w:color="auto"/>
        <w:right w:val="none" w:sz="0" w:space="0" w:color="auto"/>
      </w:divBdr>
    </w:div>
    <w:div w:id="898899045">
      <w:bodyDiv w:val="1"/>
      <w:marLeft w:val="0"/>
      <w:marRight w:val="0"/>
      <w:marTop w:val="0"/>
      <w:marBottom w:val="0"/>
      <w:divBdr>
        <w:top w:val="none" w:sz="0" w:space="0" w:color="auto"/>
        <w:left w:val="none" w:sz="0" w:space="0" w:color="auto"/>
        <w:bottom w:val="none" w:sz="0" w:space="0" w:color="auto"/>
        <w:right w:val="none" w:sz="0" w:space="0" w:color="auto"/>
      </w:divBdr>
    </w:div>
    <w:div w:id="902450677">
      <w:bodyDiv w:val="1"/>
      <w:marLeft w:val="0"/>
      <w:marRight w:val="0"/>
      <w:marTop w:val="0"/>
      <w:marBottom w:val="0"/>
      <w:divBdr>
        <w:top w:val="none" w:sz="0" w:space="0" w:color="auto"/>
        <w:left w:val="none" w:sz="0" w:space="0" w:color="auto"/>
        <w:bottom w:val="none" w:sz="0" w:space="0" w:color="auto"/>
        <w:right w:val="none" w:sz="0" w:space="0" w:color="auto"/>
      </w:divBdr>
    </w:div>
    <w:div w:id="907157269">
      <w:bodyDiv w:val="1"/>
      <w:marLeft w:val="0"/>
      <w:marRight w:val="0"/>
      <w:marTop w:val="0"/>
      <w:marBottom w:val="0"/>
      <w:divBdr>
        <w:top w:val="none" w:sz="0" w:space="0" w:color="auto"/>
        <w:left w:val="none" w:sz="0" w:space="0" w:color="auto"/>
        <w:bottom w:val="none" w:sz="0" w:space="0" w:color="auto"/>
        <w:right w:val="none" w:sz="0" w:space="0" w:color="auto"/>
      </w:divBdr>
    </w:div>
    <w:div w:id="911622079">
      <w:bodyDiv w:val="1"/>
      <w:marLeft w:val="0"/>
      <w:marRight w:val="0"/>
      <w:marTop w:val="0"/>
      <w:marBottom w:val="0"/>
      <w:divBdr>
        <w:top w:val="none" w:sz="0" w:space="0" w:color="auto"/>
        <w:left w:val="none" w:sz="0" w:space="0" w:color="auto"/>
        <w:bottom w:val="none" w:sz="0" w:space="0" w:color="auto"/>
        <w:right w:val="none" w:sz="0" w:space="0" w:color="auto"/>
      </w:divBdr>
    </w:div>
    <w:div w:id="917863022">
      <w:bodyDiv w:val="1"/>
      <w:marLeft w:val="0"/>
      <w:marRight w:val="0"/>
      <w:marTop w:val="0"/>
      <w:marBottom w:val="0"/>
      <w:divBdr>
        <w:top w:val="none" w:sz="0" w:space="0" w:color="auto"/>
        <w:left w:val="none" w:sz="0" w:space="0" w:color="auto"/>
        <w:bottom w:val="none" w:sz="0" w:space="0" w:color="auto"/>
        <w:right w:val="none" w:sz="0" w:space="0" w:color="auto"/>
      </w:divBdr>
    </w:div>
    <w:div w:id="920334873">
      <w:bodyDiv w:val="1"/>
      <w:marLeft w:val="0"/>
      <w:marRight w:val="0"/>
      <w:marTop w:val="0"/>
      <w:marBottom w:val="0"/>
      <w:divBdr>
        <w:top w:val="none" w:sz="0" w:space="0" w:color="auto"/>
        <w:left w:val="none" w:sz="0" w:space="0" w:color="auto"/>
        <w:bottom w:val="none" w:sz="0" w:space="0" w:color="auto"/>
        <w:right w:val="none" w:sz="0" w:space="0" w:color="auto"/>
      </w:divBdr>
    </w:div>
    <w:div w:id="922449757">
      <w:bodyDiv w:val="1"/>
      <w:marLeft w:val="0"/>
      <w:marRight w:val="0"/>
      <w:marTop w:val="0"/>
      <w:marBottom w:val="0"/>
      <w:divBdr>
        <w:top w:val="none" w:sz="0" w:space="0" w:color="auto"/>
        <w:left w:val="none" w:sz="0" w:space="0" w:color="auto"/>
        <w:bottom w:val="none" w:sz="0" w:space="0" w:color="auto"/>
        <w:right w:val="none" w:sz="0" w:space="0" w:color="auto"/>
      </w:divBdr>
    </w:div>
    <w:div w:id="923609530">
      <w:bodyDiv w:val="1"/>
      <w:marLeft w:val="0"/>
      <w:marRight w:val="0"/>
      <w:marTop w:val="0"/>
      <w:marBottom w:val="0"/>
      <w:divBdr>
        <w:top w:val="none" w:sz="0" w:space="0" w:color="auto"/>
        <w:left w:val="none" w:sz="0" w:space="0" w:color="auto"/>
        <w:bottom w:val="none" w:sz="0" w:space="0" w:color="auto"/>
        <w:right w:val="none" w:sz="0" w:space="0" w:color="auto"/>
      </w:divBdr>
    </w:div>
    <w:div w:id="925501399">
      <w:bodyDiv w:val="1"/>
      <w:marLeft w:val="0"/>
      <w:marRight w:val="0"/>
      <w:marTop w:val="0"/>
      <w:marBottom w:val="0"/>
      <w:divBdr>
        <w:top w:val="none" w:sz="0" w:space="0" w:color="auto"/>
        <w:left w:val="none" w:sz="0" w:space="0" w:color="auto"/>
        <w:bottom w:val="none" w:sz="0" w:space="0" w:color="auto"/>
        <w:right w:val="none" w:sz="0" w:space="0" w:color="auto"/>
      </w:divBdr>
    </w:div>
    <w:div w:id="926571576">
      <w:bodyDiv w:val="1"/>
      <w:marLeft w:val="0"/>
      <w:marRight w:val="0"/>
      <w:marTop w:val="0"/>
      <w:marBottom w:val="0"/>
      <w:divBdr>
        <w:top w:val="none" w:sz="0" w:space="0" w:color="auto"/>
        <w:left w:val="none" w:sz="0" w:space="0" w:color="auto"/>
        <w:bottom w:val="none" w:sz="0" w:space="0" w:color="auto"/>
        <w:right w:val="none" w:sz="0" w:space="0" w:color="auto"/>
      </w:divBdr>
    </w:div>
    <w:div w:id="927466076">
      <w:bodyDiv w:val="1"/>
      <w:marLeft w:val="0"/>
      <w:marRight w:val="0"/>
      <w:marTop w:val="0"/>
      <w:marBottom w:val="0"/>
      <w:divBdr>
        <w:top w:val="none" w:sz="0" w:space="0" w:color="auto"/>
        <w:left w:val="none" w:sz="0" w:space="0" w:color="auto"/>
        <w:bottom w:val="none" w:sz="0" w:space="0" w:color="auto"/>
        <w:right w:val="none" w:sz="0" w:space="0" w:color="auto"/>
      </w:divBdr>
    </w:div>
    <w:div w:id="933978363">
      <w:bodyDiv w:val="1"/>
      <w:marLeft w:val="0"/>
      <w:marRight w:val="0"/>
      <w:marTop w:val="0"/>
      <w:marBottom w:val="0"/>
      <w:divBdr>
        <w:top w:val="none" w:sz="0" w:space="0" w:color="auto"/>
        <w:left w:val="none" w:sz="0" w:space="0" w:color="auto"/>
        <w:bottom w:val="none" w:sz="0" w:space="0" w:color="auto"/>
        <w:right w:val="none" w:sz="0" w:space="0" w:color="auto"/>
      </w:divBdr>
    </w:div>
    <w:div w:id="934284059">
      <w:bodyDiv w:val="1"/>
      <w:marLeft w:val="0"/>
      <w:marRight w:val="0"/>
      <w:marTop w:val="0"/>
      <w:marBottom w:val="0"/>
      <w:divBdr>
        <w:top w:val="none" w:sz="0" w:space="0" w:color="auto"/>
        <w:left w:val="none" w:sz="0" w:space="0" w:color="auto"/>
        <w:bottom w:val="none" w:sz="0" w:space="0" w:color="auto"/>
        <w:right w:val="none" w:sz="0" w:space="0" w:color="auto"/>
      </w:divBdr>
    </w:div>
    <w:div w:id="939724061">
      <w:bodyDiv w:val="1"/>
      <w:marLeft w:val="0"/>
      <w:marRight w:val="0"/>
      <w:marTop w:val="0"/>
      <w:marBottom w:val="0"/>
      <w:divBdr>
        <w:top w:val="none" w:sz="0" w:space="0" w:color="auto"/>
        <w:left w:val="none" w:sz="0" w:space="0" w:color="auto"/>
        <w:bottom w:val="none" w:sz="0" w:space="0" w:color="auto"/>
        <w:right w:val="none" w:sz="0" w:space="0" w:color="auto"/>
      </w:divBdr>
    </w:div>
    <w:div w:id="959382457">
      <w:bodyDiv w:val="1"/>
      <w:marLeft w:val="0"/>
      <w:marRight w:val="0"/>
      <w:marTop w:val="0"/>
      <w:marBottom w:val="0"/>
      <w:divBdr>
        <w:top w:val="none" w:sz="0" w:space="0" w:color="auto"/>
        <w:left w:val="none" w:sz="0" w:space="0" w:color="auto"/>
        <w:bottom w:val="none" w:sz="0" w:space="0" w:color="auto"/>
        <w:right w:val="none" w:sz="0" w:space="0" w:color="auto"/>
      </w:divBdr>
    </w:div>
    <w:div w:id="959922186">
      <w:bodyDiv w:val="1"/>
      <w:marLeft w:val="0"/>
      <w:marRight w:val="0"/>
      <w:marTop w:val="0"/>
      <w:marBottom w:val="0"/>
      <w:divBdr>
        <w:top w:val="none" w:sz="0" w:space="0" w:color="auto"/>
        <w:left w:val="none" w:sz="0" w:space="0" w:color="auto"/>
        <w:bottom w:val="none" w:sz="0" w:space="0" w:color="auto"/>
        <w:right w:val="none" w:sz="0" w:space="0" w:color="auto"/>
      </w:divBdr>
    </w:div>
    <w:div w:id="964851860">
      <w:bodyDiv w:val="1"/>
      <w:marLeft w:val="0"/>
      <w:marRight w:val="0"/>
      <w:marTop w:val="0"/>
      <w:marBottom w:val="0"/>
      <w:divBdr>
        <w:top w:val="none" w:sz="0" w:space="0" w:color="auto"/>
        <w:left w:val="none" w:sz="0" w:space="0" w:color="auto"/>
        <w:bottom w:val="none" w:sz="0" w:space="0" w:color="auto"/>
        <w:right w:val="none" w:sz="0" w:space="0" w:color="auto"/>
      </w:divBdr>
    </w:div>
    <w:div w:id="964853074">
      <w:bodyDiv w:val="1"/>
      <w:marLeft w:val="0"/>
      <w:marRight w:val="0"/>
      <w:marTop w:val="0"/>
      <w:marBottom w:val="0"/>
      <w:divBdr>
        <w:top w:val="none" w:sz="0" w:space="0" w:color="auto"/>
        <w:left w:val="none" w:sz="0" w:space="0" w:color="auto"/>
        <w:bottom w:val="none" w:sz="0" w:space="0" w:color="auto"/>
        <w:right w:val="none" w:sz="0" w:space="0" w:color="auto"/>
      </w:divBdr>
    </w:div>
    <w:div w:id="965896239">
      <w:bodyDiv w:val="1"/>
      <w:marLeft w:val="0"/>
      <w:marRight w:val="0"/>
      <w:marTop w:val="0"/>
      <w:marBottom w:val="0"/>
      <w:divBdr>
        <w:top w:val="none" w:sz="0" w:space="0" w:color="auto"/>
        <w:left w:val="none" w:sz="0" w:space="0" w:color="auto"/>
        <w:bottom w:val="none" w:sz="0" w:space="0" w:color="auto"/>
        <w:right w:val="none" w:sz="0" w:space="0" w:color="auto"/>
      </w:divBdr>
    </w:div>
    <w:div w:id="967508355">
      <w:bodyDiv w:val="1"/>
      <w:marLeft w:val="0"/>
      <w:marRight w:val="0"/>
      <w:marTop w:val="0"/>
      <w:marBottom w:val="0"/>
      <w:divBdr>
        <w:top w:val="none" w:sz="0" w:space="0" w:color="auto"/>
        <w:left w:val="none" w:sz="0" w:space="0" w:color="auto"/>
        <w:bottom w:val="none" w:sz="0" w:space="0" w:color="auto"/>
        <w:right w:val="none" w:sz="0" w:space="0" w:color="auto"/>
      </w:divBdr>
    </w:div>
    <w:div w:id="972759476">
      <w:bodyDiv w:val="1"/>
      <w:marLeft w:val="0"/>
      <w:marRight w:val="0"/>
      <w:marTop w:val="0"/>
      <w:marBottom w:val="0"/>
      <w:divBdr>
        <w:top w:val="none" w:sz="0" w:space="0" w:color="auto"/>
        <w:left w:val="none" w:sz="0" w:space="0" w:color="auto"/>
        <w:bottom w:val="none" w:sz="0" w:space="0" w:color="auto"/>
        <w:right w:val="none" w:sz="0" w:space="0" w:color="auto"/>
      </w:divBdr>
    </w:div>
    <w:div w:id="972827721">
      <w:bodyDiv w:val="1"/>
      <w:marLeft w:val="0"/>
      <w:marRight w:val="0"/>
      <w:marTop w:val="0"/>
      <w:marBottom w:val="0"/>
      <w:divBdr>
        <w:top w:val="none" w:sz="0" w:space="0" w:color="auto"/>
        <w:left w:val="none" w:sz="0" w:space="0" w:color="auto"/>
        <w:bottom w:val="none" w:sz="0" w:space="0" w:color="auto"/>
        <w:right w:val="none" w:sz="0" w:space="0" w:color="auto"/>
      </w:divBdr>
    </w:div>
    <w:div w:id="977304076">
      <w:bodyDiv w:val="1"/>
      <w:marLeft w:val="0"/>
      <w:marRight w:val="0"/>
      <w:marTop w:val="0"/>
      <w:marBottom w:val="0"/>
      <w:divBdr>
        <w:top w:val="none" w:sz="0" w:space="0" w:color="auto"/>
        <w:left w:val="none" w:sz="0" w:space="0" w:color="auto"/>
        <w:bottom w:val="none" w:sz="0" w:space="0" w:color="auto"/>
        <w:right w:val="none" w:sz="0" w:space="0" w:color="auto"/>
      </w:divBdr>
    </w:div>
    <w:div w:id="977875332">
      <w:bodyDiv w:val="1"/>
      <w:marLeft w:val="0"/>
      <w:marRight w:val="0"/>
      <w:marTop w:val="0"/>
      <w:marBottom w:val="0"/>
      <w:divBdr>
        <w:top w:val="none" w:sz="0" w:space="0" w:color="auto"/>
        <w:left w:val="none" w:sz="0" w:space="0" w:color="auto"/>
        <w:bottom w:val="none" w:sz="0" w:space="0" w:color="auto"/>
        <w:right w:val="none" w:sz="0" w:space="0" w:color="auto"/>
      </w:divBdr>
    </w:div>
    <w:div w:id="984165824">
      <w:bodyDiv w:val="1"/>
      <w:marLeft w:val="0"/>
      <w:marRight w:val="0"/>
      <w:marTop w:val="0"/>
      <w:marBottom w:val="0"/>
      <w:divBdr>
        <w:top w:val="none" w:sz="0" w:space="0" w:color="auto"/>
        <w:left w:val="none" w:sz="0" w:space="0" w:color="auto"/>
        <w:bottom w:val="none" w:sz="0" w:space="0" w:color="auto"/>
        <w:right w:val="none" w:sz="0" w:space="0" w:color="auto"/>
      </w:divBdr>
    </w:div>
    <w:div w:id="987827857">
      <w:bodyDiv w:val="1"/>
      <w:marLeft w:val="0"/>
      <w:marRight w:val="0"/>
      <w:marTop w:val="0"/>
      <w:marBottom w:val="0"/>
      <w:divBdr>
        <w:top w:val="none" w:sz="0" w:space="0" w:color="auto"/>
        <w:left w:val="none" w:sz="0" w:space="0" w:color="auto"/>
        <w:bottom w:val="none" w:sz="0" w:space="0" w:color="auto"/>
        <w:right w:val="none" w:sz="0" w:space="0" w:color="auto"/>
      </w:divBdr>
    </w:div>
    <w:div w:id="988825998">
      <w:bodyDiv w:val="1"/>
      <w:marLeft w:val="0"/>
      <w:marRight w:val="0"/>
      <w:marTop w:val="0"/>
      <w:marBottom w:val="0"/>
      <w:divBdr>
        <w:top w:val="none" w:sz="0" w:space="0" w:color="auto"/>
        <w:left w:val="none" w:sz="0" w:space="0" w:color="auto"/>
        <w:bottom w:val="none" w:sz="0" w:space="0" w:color="auto"/>
        <w:right w:val="none" w:sz="0" w:space="0" w:color="auto"/>
      </w:divBdr>
    </w:div>
    <w:div w:id="992180529">
      <w:bodyDiv w:val="1"/>
      <w:marLeft w:val="0"/>
      <w:marRight w:val="0"/>
      <w:marTop w:val="0"/>
      <w:marBottom w:val="0"/>
      <w:divBdr>
        <w:top w:val="none" w:sz="0" w:space="0" w:color="auto"/>
        <w:left w:val="none" w:sz="0" w:space="0" w:color="auto"/>
        <w:bottom w:val="none" w:sz="0" w:space="0" w:color="auto"/>
        <w:right w:val="none" w:sz="0" w:space="0" w:color="auto"/>
      </w:divBdr>
    </w:div>
    <w:div w:id="996954810">
      <w:bodyDiv w:val="1"/>
      <w:marLeft w:val="0"/>
      <w:marRight w:val="0"/>
      <w:marTop w:val="0"/>
      <w:marBottom w:val="0"/>
      <w:divBdr>
        <w:top w:val="none" w:sz="0" w:space="0" w:color="auto"/>
        <w:left w:val="none" w:sz="0" w:space="0" w:color="auto"/>
        <w:bottom w:val="none" w:sz="0" w:space="0" w:color="auto"/>
        <w:right w:val="none" w:sz="0" w:space="0" w:color="auto"/>
      </w:divBdr>
    </w:div>
    <w:div w:id="1000547680">
      <w:bodyDiv w:val="1"/>
      <w:marLeft w:val="0"/>
      <w:marRight w:val="0"/>
      <w:marTop w:val="0"/>
      <w:marBottom w:val="0"/>
      <w:divBdr>
        <w:top w:val="none" w:sz="0" w:space="0" w:color="auto"/>
        <w:left w:val="none" w:sz="0" w:space="0" w:color="auto"/>
        <w:bottom w:val="none" w:sz="0" w:space="0" w:color="auto"/>
        <w:right w:val="none" w:sz="0" w:space="0" w:color="auto"/>
      </w:divBdr>
    </w:div>
    <w:div w:id="1001665430">
      <w:bodyDiv w:val="1"/>
      <w:marLeft w:val="0"/>
      <w:marRight w:val="0"/>
      <w:marTop w:val="0"/>
      <w:marBottom w:val="0"/>
      <w:divBdr>
        <w:top w:val="none" w:sz="0" w:space="0" w:color="auto"/>
        <w:left w:val="none" w:sz="0" w:space="0" w:color="auto"/>
        <w:bottom w:val="none" w:sz="0" w:space="0" w:color="auto"/>
        <w:right w:val="none" w:sz="0" w:space="0" w:color="auto"/>
      </w:divBdr>
    </w:div>
    <w:div w:id="1008092856">
      <w:bodyDiv w:val="1"/>
      <w:marLeft w:val="0"/>
      <w:marRight w:val="0"/>
      <w:marTop w:val="0"/>
      <w:marBottom w:val="0"/>
      <w:divBdr>
        <w:top w:val="none" w:sz="0" w:space="0" w:color="auto"/>
        <w:left w:val="none" w:sz="0" w:space="0" w:color="auto"/>
        <w:bottom w:val="none" w:sz="0" w:space="0" w:color="auto"/>
        <w:right w:val="none" w:sz="0" w:space="0" w:color="auto"/>
      </w:divBdr>
    </w:div>
    <w:div w:id="1009600151">
      <w:bodyDiv w:val="1"/>
      <w:marLeft w:val="0"/>
      <w:marRight w:val="0"/>
      <w:marTop w:val="0"/>
      <w:marBottom w:val="0"/>
      <w:divBdr>
        <w:top w:val="none" w:sz="0" w:space="0" w:color="auto"/>
        <w:left w:val="none" w:sz="0" w:space="0" w:color="auto"/>
        <w:bottom w:val="none" w:sz="0" w:space="0" w:color="auto"/>
        <w:right w:val="none" w:sz="0" w:space="0" w:color="auto"/>
      </w:divBdr>
    </w:div>
    <w:div w:id="1012561537">
      <w:bodyDiv w:val="1"/>
      <w:marLeft w:val="0"/>
      <w:marRight w:val="0"/>
      <w:marTop w:val="0"/>
      <w:marBottom w:val="0"/>
      <w:divBdr>
        <w:top w:val="none" w:sz="0" w:space="0" w:color="auto"/>
        <w:left w:val="none" w:sz="0" w:space="0" w:color="auto"/>
        <w:bottom w:val="none" w:sz="0" w:space="0" w:color="auto"/>
        <w:right w:val="none" w:sz="0" w:space="0" w:color="auto"/>
      </w:divBdr>
    </w:div>
    <w:div w:id="1013073592">
      <w:bodyDiv w:val="1"/>
      <w:marLeft w:val="0"/>
      <w:marRight w:val="0"/>
      <w:marTop w:val="0"/>
      <w:marBottom w:val="0"/>
      <w:divBdr>
        <w:top w:val="none" w:sz="0" w:space="0" w:color="auto"/>
        <w:left w:val="none" w:sz="0" w:space="0" w:color="auto"/>
        <w:bottom w:val="none" w:sz="0" w:space="0" w:color="auto"/>
        <w:right w:val="none" w:sz="0" w:space="0" w:color="auto"/>
      </w:divBdr>
    </w:div>
    <w:div w:id="1013150551">
      <w:bodyDiv w:val="1"/>
      <w:marLeft w:val="0"/>
      <w:marRight w:val="0"/>
      <w:marTop w:val="0"/>
      <w:marBottom w:val="0"/>
      <w:divBdr>
        <w:top w:val="none" w:sz="0" w:space="0" w:color="auto"/>
        <w:left w:val="none" w:sz="0" w:space="0" w:color="auto"/>
        <w:bottom w:val="none" w:sz="0" w:space="0" w:color="auto"/>
        <w:right w:val="none" w:sz="0" w:space="0" w:color="auto"/>
      </w:divBdr>
    </w:div>
    <w:div w:id="1019044068">
      <w:bodyDiv w:val="1"/>
      <w:marLeft w:val="0"/>
      <w:marRight w:val="0"/>
      <w:marTop w:val="0"/>
      <w:marBottom w:val="0"/>
      <w:divBdr>
        <w:top w:val="none" w:sz="0" w:space="0" w:color="auto"/>
        <w:left w:val="none" w:sz="0" w:space="0" w:color="auto"/>
        <w:bottom w:val="none" w:sz="0" w:space="0" w:color="auto"/>
        <w:right w:val="none" w:sz="0" w:space="0" w:color="auto"/>
      </w:divBdr>
    </w:div>
    <w:div w:id="1024597089">
      <w:bodyDiv w:val="1"/>
      <w:marLeft w:val="0"/>
      <w:marRight w:val="0"/>
      <w:marTop w:val="0"/>
      <w:marBottom w:val="0"/>
      <w:divBdr>
        <w:top w:val="none" w:sz="0" w:space="0" w:color="auto"/>
        <w:left w:val="none" w:sz="0" w:space="0" w:color="auto"/>
        <w:bottom w:val="none" w:sz="0" w:space="0" w:color="auto"/>
        <w:right w:val="none" w:sz="0" w:space="0" w:color="auto"/>
      </w:divBdr>
    </w:div>
    <w:div w:id="1029406006">
      <w:bodyDiv w:val="1"/>
      <w:marLeft w:val="0"/>
      <w:marRight w:val="0"/>
      <w:marTop w:val="0"/>
      <w:marBottom w:val="0"/>
      <w:divBdr>
        <w:top w:val="none" w:sz="0" w:space="0" w:color="auto"/>
        <w:left w:val="none" w:sz="0" w:space="0" w:color="auto"/>
        <w:bottom w:val="none" w:sz="0" w:space="0" w:color="auto"/>
        <w:right w:val="none" w:sz="0" w:space="0" w:color="auto"/>
      </w:divBdr>
    </w:div>
    <w:div w:id="1034037644">
      <w:bodyDiv w:val="1"/>
      <w:marLeft w:val="0"/>
      <w:marRight w:val="0"/>
      <w:marTop w:val="0"/>
      <w:marBottom w:val="0"/>
      <w:divBdr>
        <w:top w:val="none" w:sz="0" w:space="0" w:color="auto"/>
        <w:left w:val="none" w:sz="0" w:space="0" w:color="auto"/>
        <w:bottom w:val="none" w:sz="0" w:space="0" w:color="auto"/>
        <w:right w:val="none" w:sz="0" w:space="0" w:color="auto"/>
      </w:divBdr>
    </w:div>
    <w:div w:id="1037899875">
      <w:bodyDiv w:val="1"/>
      <w:marLeft w:val="0"/>
      <w:marRight w:val="0"/>
      <w:marTop w:val="0"/>
      <w:marBottom w:val="0"/>
      <w:divBdr>
        <w:top w:val="none" w:sz="0" w:space="0" w:color="auto"/>
        <w:left w:val="none" w:sz="0" w:space="0" w:color="auto"/>
        <w:bottom w:val="none" w:sz="0" w:space="0" w:color="auto"/>
        <w:right w:val="none" w:sz="0" w:space="0" w:color="auto"/>
      </w:divBdr>
    </w:div>
    <w:div w:id="1039010633">
      <w:bodyDiv w:val="1"/>
      <w:marLeft w:val="0"/>
      <w:marRight w:val="0"/>
      <w:marTop w:val="0"/>
      <w:marBottom w:val="0"/>
      <w:divBdr>
        <w:top w:val="none" w:sz="0" w:space="0" w:color="auto"/>
        <w:left w:val="none" w:sz="0" w:space="0" w:color="auto"/>
        <w:bottom w:val="none" w:sz="0" w:space="0" w:color="auto"/>
        <w:right w:val="none" w:sz="0" w:space="0" w:color="auto"/>
      </w:divBdr>
    </w:div>
    <w:div w:id="1042831412">
      <w:bodyDiv w:val="1"/>
      <w:marLeft w:val="0"/>
      <w:marRight w:val="0"/>
      <w:marTop w:val="0"/>
      <w:marBottom w:val="0"/>
      <w:divBdr>
        <w:top w:val="none" w:sz="0" w:space="0" w:color="auto"/>
        <w:left w:val="none" w:sz="0" w:space="0" w:color="auto"/>
        <w:bottom w:val="none" w:sz="0" w:space="0" w:color="auto"/>
        <w:right w:val="none" w:sz="0" w:space="0" w:color="auto"/>
      </w:divBdr>
    </w:div>
    <w:div w:id="1042941493">
      <w:bodyDiv w:val="1"/>
      <w:marLeft w:val="0"/>
      <w:marRight w:val="0"/>
      <w:marTop w:val="0"/>
      <w:marBottom w:val="0"/>
      <w:divBdr>
        <w:top w:val="none" w:sz="0" w:space="0" w:color="auto"/>
        <w:left w:val="none" w:sz="0" w:space="0" w:color="auto"/>
        <w:bottom w:val="none" w:sz="0" w:space="0" w:color="auto"/>
        <w:right w:val="none" w:sz="0" w:space="0" w:color="auto"/>
      </w:divBdr>
    </w:div>
    <w:div w:id="1047528924">
      <w:bodyDiv w:val="1"/>
      <w:marLeft w:val="0"/>
      <w:marRight w:val="0"/>
      <w:marTop w:val="0"/>
      <w:marBottom w:val="0"/>
      <w:divBdr>
        <w:top w:val="none" w:sz="0" w:space="0" w:color="auto"/>
        <w:left w:val="none" w:sz="0" w:space="0" w:color="auto"/>
        <w:bottom w:val="none" w:sz="0" w:space="0" w:color="auto"/>
        <w:right w:val="none" w:sz="0" w:space="0" w:color="auto"/>
      </w:divBdr>
    </w:div>
    <w:div w:id="1047535081">
      <w:bodyDiv w:val="1"/>
      <w:marLeft w:val="0"/>
      <w:marRight w:val="0"/>
      <w:marTop w:val="0"/>
      <w:marBottom w:val="0"/>
      <w:divBdr>
        <w:top w:val="none" w:sz="0" w:space="0" w:color="auto"/>
        <w:left w:val="none" w:sz="0" w:space="0" w:color="auto"/>
        <w:bottom w:val="none" w:sz="0" w:space="0" w:color="auto"/>
        <w:right w:val="none" w:sz="0" w:space="0" w:color="auto"/>
      </w:divBdr>
    </w:div>
    <w:div w:id="1048644208">
      <w:bodyDiv w:val="1"/>
      <w:marLeft w:val="0"/>
      <w:marRight w:val="0"/>
      <w:marTop w:val="0"/>
      <w:marBottom w:val="0"/>
      <w:divBdr>
        <w:top w:val="none" w:sz="0" w:space="0" w:color="auto"/>
        <w:left w:val="none" w:sz="0" w:space="0" w:color="auto"/>
        <w:bottom w:val="none" w:sz="0" w:space="0" w:color="auto"/>
        <w:right w:val="none" w:sz="0" w:space="0" w:color="auto"/>
      </w:divBdr>
    </w:div>
    <w:div w:id="1051733609">
      <w:bodyDiv w:val="1"/>
      <w:marLeft w:val="0"/>
      <w:marRight w:val="0"/>
      <w:marTop w:val="0"/>
      <w:marBottom w:val="0"/>
      <w:divBdr>
        <w:top w:val="none" w:sz="0" w:space="0" w:color="auto"/>
        <w:left w:val="none" w:sz="0" w:space="0" w:color="auto"/>
        <w:bottom w:val="none" w:sz="0" w:space="0" w:color="auto"/>
        <w:right w:val="none" w:sz="0" w:space="0" w:color="auto"/>
      </w:divBdr>
    </w:div>
    <w:div w:id="1052122051">
      <w:bodyDiv w:val="1"/>
      <w:marLeft w:val="0"/>
      <w:marRight w:val="0"/>
      <w:marTop w:val="0"/>
      <w:marBottom w:val="0"/>
      <w:divBdr>
        <w:top w:val="none" w:sz="0" w:space="0" w:color="auto"/>
        <w:left w:val="none" w:sz="0" w:space="0" w:color="auto"/>
        <w:bottom w:val="none" w:sz="0" w:space="0" w:color="auto"/>
        <w:right w:val="none" w:sz="0" w:space="0" w:color="auto"/>
      </w:divBdr>
    </w:div>
    <w:div w:id="1052924666">
      <w:bodyDiv w:val="1"/>
      <w:marLeft w:val="0"/>
      <w:marRight w:val="0"/>
      <w:marTop w:val="0"/>
      <w:marBottom w:val="0"/>
      <w:divBdr>
        <w:top w:val="none" w:sz="0" w:space="0" w:color="auto"/>
        <w:left w:val="none" w:sz="0" w:space="0" w:color="auto"/>
        <w:bottom w:val="none" w:sz="0" w:space="0" w:color="auto"/>
        <w:right w:val="none" w:sz="0" w:space="0" w:color="auto"/>
      </w:divBdr>
    </w:div>
    <w:div w:id="1056053465">
      <w:bodyDiv w:val="1"/>
      <w:marLeft w:val="0"/>
      <w:marRight w:val="0"/>
      <w:marTop w:val="0"/>
      <w:marBottom w:val="0"/>
      <w:divBdr>
        <w:top w:val="none" w:sz="0" w:space="0" w:color="auto"/>
        <w:left w:val="none" w:sz="0" w:space="0" w:color="auto"/>
        <w:bottom w:val="none" w:sz="0" w:space="0" w:color="auto"/>
        <w:right w:val="none" w:sz="0" w:space="0" w:color="auto"/>
      </w:divBdr>
    </w:div>
    <w:div w:id="1057045954">
      <w:bodyDiv w:val="1"/>
      <w:marLeft w:val="0"/>
      <w:marRight w:val="0"/>
      <w:marTop w:val="0"/>
      <w:marBottom w:val="0"/>
      <w:divBdr>
        <w:top w:val="none" w:sz="0" w:space="0" w:color="auto"/>
        <w:left w:val="none" w:sz="0" w:space="0" w:color="auto"/>
        <w:bottom w:val="none" w:sz="0" w:space="0" w:color="auto"/>
        <w:right w:val="none" w:sz="0" w:space="0" w:color="auto"/>
      </w:divBdr>
    </w:div>
    <w:div w:id="1058240605">
      <w:bodyDiv w:val="1"/>
      <w:marLeft w:val="0"/>
      <w:marRight w:val="0"/>
      <w:marTop w:val="0"/>
      <w:marBottom w:val="0"/>
      <w:divBdr>
        <w:top w:val="none" w:sz="0" w:space="0" w:color="auto"/>
        <w:left w:val="none" w:sz="0" w:space="0" w:color="auto"/>
        <w:bottom w:val="none" w:sz="0" w:space="0" w:color="auto"/>
        <w:right w:val="none" w:sz="0" w:space="0" w:color="auto"/>
      </w:divBdr>
    </w:div>
    <w:div w:id="1058406569">
      <w:bodyDiv w:val="1"/>
      <w:marLeft w:val="0"/>
      <w:marRight w:val="0"/>
      <w:marTop w:val="0"/>
      <w:marBottom w:val="0"/>
      <w:divBdr>
        <w:top w:val="none" w:sz="0" w:space="0" w:color="auto"/>
        <w:left w:val="none" w:sz="0" w:space="0" w:color="auto"/>
        <w:bottom w:val="none" w:sz="0" w:space="0" w:color="auto"/>
        <w:right w:val="none" w:sz="0" w:space="0" w:color="auto"/>
      </w:divBdr>
    </w:div>
    <w:div w:id="1060129202">
      <w:bodyDiv w:val="1"/>
      <w:marLeft w:val="0"/>
      <w:marRight w:val="0"/>
      <w:marTop w:val="0"/>
      <w:marBottom w:val="0"/>
      <w:divBdr>
        <w:top w:val="none" w:sz="0" w:space="0" w:color="auto"/>
        <w:left w:val="none" w:sz="0" w:space="0" w:color="auto"/>
        <w:bottom w:val="none" w:sz="0" w:space="0" w:color="auto"/>
        <w:right w:val="none" w:sz="0" w:space="0" w:color="auto"/>
      </w:divBdr>
    </w:div>
    <w:div w:id="1060595598">
      <w:bodyDiv w:val="1"/>
      <w:marLeft w:val="0"/>
      <w:marRight w:val="0"/>
      <w:marTop w:val="0"/>
      <w:marBottom w:val="0"/>
      <w:divBdr>
        <w:top w:val="none" w:sz="0" w:space="0" w:color="auto"/>
        <w:left w:val="none" w:sz="0" w:space="0" w:color="auto"/>
        <w:bottom w:val="none" w:sz="0" w:space="0" w:color="auto"/>
        <w:right w:val="none" w:sz="0" w:space="0" w:color="auto"/>
      </w:divBdr>
    </w:div>
    <w:div w:id="1063716436">
      <w:bodyDiv w:val="1"/>
      <w:marLeft w:val="0"/>
      <w:marRight w:val="0"/>
      <w:marTop w:val="0"/>
      <w:marBottom w:val="0"/>
      <w:divBdr>
        <w:top w:val="none" w:sz="0" w:space="0" w:color="auto"/>
        <w:left w:val="none" w:sz="0" w:space="0" w:color="auto"/>
        <w:bottom w:val="none" w:sz="0" w:space="0" w:color="auto"/>
        <w:right w:val="none" w:sz="0" w:space="0" w:color="auto"/>
      </w:divBdr>
    </w:div>
    <w:div w:id="1064795049">
      <w:bodyDiv w:val="1"/>
      <w:marLeft w:val="0"/>
      <w:marRight w:val="0"/>
      <w:marTop w:val="0"/>
      <w:marBottom w:val="0"/>
      <w:divBdr>
        <w:top w:val="none" w:sz="0" w:space="0" w:color="auto"/>
        <w:left w:val="none" w:sz="0" w:space="0" w:color="auto"/>
        <w:bottom w:val="none" w:sz="0" w:space="0" w:color="auto"/>
        <w:right w:val="none" w:sz="0" w:space="0" w:color="auto"/>
      </w:divBdr>
    </w:div>
    <w:div w:id="1065640225">
      <w:bodyDiv w:val="1"/>
      <w:marLeft w:val="0"/>
      <w:marRight w:val="0"/>
      <w:marTop w:val="0"/>
      <w:marBottom w:val="0"/>
      <w:divBdr>
        <w:top w:val="none" w:sz="0" w:space="0" w:color="auto"/>
        <w:left w:val="none" w:sz="0" w:space="0" w:color="auto"/>
        <w:bottom w:val="none" w:sz="0" w:space="0" w:color="auto"/>
        <w:right w:val="none" w:sz="0" w:space="0" w:color="auto"/>
      </w:divBdr>
    </w:div>
    <w:div w:id="1066416278">
      <w:bodyDiv w:val="1"/>
      <w:marLeft w:val="0"/>
      <w:marRight w:val="0"/>
      <w:marTop w:val="0"/>
      <w:marBottom w:val="0"/>
      <w:divBdr>
        <w:top w:val="none" w:sz="0" w:space="0" w:color="auto"/>
        <w:left w:val="none" w:sz="0" w:space="0" w:color="auto"/>
        <w:bottom w:val="none" w:sz="0" w:space="0" w:color="auto"/>
        <w:right w:val="none" w:sz="0" w:space="0" w:color="auto"/>
      </w:divBdr>
    </w:div>
    <w:div w:id="1067610133">
      <w:bodyDiv w:val="1"/>
      <w:marLeft w:val="0"/>
      <w:marRight w:val="0"/>
      <w:marTop w:val="0"/>
      <w:marBottom w:val="0"/>
      <w:divBdr>
        <w:top w:val="none" w:sz="0" w:space="0" w:color="auto"/>
        <w:left w:val="none" w:sz="0" w:space="0" w:color="auto"/>
        <w:bottom w:val="none" w:sz="0" w:space="0" w:color="auto"/>
        <w:right w:val="none" w:sz="0" w:space="0" w:color="auto"/>
      </w:divBdr>
    </w:div>
    <w:div w:id="1068528294">
      <w:bodyDiv w:val="1"/>
      <w:marLeft w:val="0"/>
      <w:marRight w:val="0"/>
      <w:marTop w:val="0"/>
      <w:marBottom w:val="0"/>
      <w:divBdr>
        <w:top w:val="none" w:sz="0" w:space="0" w:color="auto"/>
        <w:left w:val="none" w:sz="0" w:space="0" w:color="auto"/>
        <w:bottom w:val="none" w:sz="0" w:space="0" w:color="auto"/>
        <w:right w:val="none" w:sz="0" w:space="0" w:color="auto"/>
      </w:divBdr>
    </w:div>
    <w:div w:id="1069882381">
      <w:bodyDiv w:val="1"/>
      <w:marLeft w:val="0"/>
      <w:marRight w:val="0"/>
      <w:marTop w:val="0"/>
      <w:marBottom w:val="0"/>
      <w:divBdr>
        <w:top w:val="none" w:sz="0" w:space="0" w:color="auto"/>
        <w:left w:val="none" w:sz="0" w:space="0" w:color="auto"/>
        <w:bottom w:val="none" w:sz="0" w:space="0" w:color="auto"/>
        <w:right w:val="none" w:sz="0" w:space="0" w:color="auto"/>
      </w:divBdr>
    </w:div>
    <w:div w:id="1071930677">
      <w:bodyDiv w:val="1"/>
      <w:marLeft w:val="0"/>
      <w:marRight w:val="0"/>
      <w:marTop w:val="0"/>
      <w:marBottom w:val="0"/>
      <w:divBdr>
        <w:top w:val="none" w:sz="0" w:space="0" w:color="auto"/>
        <w:left w:val="none" w:sz="0" w:space="0" w:color="auto"/>
        <w:bottom w:val="none" w:sz="0" w:space="0" w:color="auto"/>
        <w:right w:val="none" w:sz="0" w:space="0" w:color="auto"/>
      </w:divBdr>
    </w:div>
    <w:div w:id="1073773721">
      <w:bodyDiv w:val="1"/>
      <w:marLeft w:val="0"/>
      <w:marRight w:val="0"/>
      <w:marTop w:val="0"/>
      <w:marBottom w:val="0"/>
      <w:divBdr>
        <w:top w:val="none" w:sz="0" w:space="0" w:color="auto"/>
        <w:left w:val="none" w:sz="0" w:space="0" w:color="auto"/>
        <w:bottom w:val="none" w:sz="0" w:space="0" w:color="auto"/>
        <w:right w:val="none" w:sz="0" w:space="0" w:color="auto"/>
      </w:divBdr>
    </w:div>
    <w:div w:id="1081022928">
      <w:bodyDiv w:val="1"/>
      <w:marLeft w:val="0"/>
      <w:marRight w:val="0"/>
      <w:marTop w:val="0"/>
      <w:marBottom w:val="0"/>
      <w:divBdr>
        <w:top w:val="none" w:sz="0" w:space="0" w:color="auto"/>
        <w:left w:val="none" w:sz="0" w:space="0" w:color="auto"/>
        <w:bottom w:val="none" w:sz="0" w:space="0" w:color="auto"/>
        <w:right w:val="none" w:sz="0" w:space="0" w:color="auto"/>
      </w:divBdr>
    </w:div>
    <w:div w:id="1088112564">
      <w:bodyDiv w:val="1"/>
      <w:marLeft w:val="0"/>
      <w:marRight w:val="0"/>
      <w:marTop w:val="0"/>
      <w:marBottom w:val="0"/>
      <w:divBdr>
        <w:top w:val="none" w:sz="0" w:space="0" w:color="auto"/>
        <w:left w:val="none" w:sz="0" w:space="0" w:color="auto"/>
        <w:bottom w:val="none" w:sz="0" w:space="0" w:color="auto"/>
        <w:right w:val="none" w:sz="0" w:space="0" w:color="auto"/>
      </w:divBdr>
    </w:div>
    <w:div w:id="1088424455">
      <w:bodyDiv w:val="1"/>
      <w:marLeft w:val="0"/>
      <w:marRight w:val="0"/>
      <w:marTop w:val="0"/>
      <w:marBottom w:val="0"/>
      <w:divBdr>
        <w:top w:val="none" w:sz="0" w:space="0" w:color="auto"/>
        <w:left w:val="none" w:sz="0" w:space="0" w:color="auto"/>
        <w:bottom w:val="none" w:sz="0" w:space="0" w:color="auto"/>
        <w:right w:val="none" w:sz="0" w:space="0" w:color="auto"/>
      </w:divBdr>
    </w:div>
    <w:div w:id="1090156702">
      <w:bodyDiv w:val="1"/>
      <w:marLeft w:val="0"/>
      <w:marRight w:val="0"/>
      <w:marTop w:val="0"/>
      <w:marBottom w:val="0"/>
      <w:divBdr>
        <w:top w:val="none" w:sz="0" w:space="0" w:color="auto"/>
        <w:left w:val="none" w:sz="0" w:space="0" w:color="auto"/>
        <w:bottom w:val="none" w:sz="0" w:space="0" w:color="auto"/>
        <w:right w:val="none" w:sz="0" w:space="0" w:color="auto"/>
      </w:divBdr>
    </w:div>
    <w:div w:id="1091967468">
      <w:bodyDiv w:val="1"/>
      <w:marLeft w:val="0"/>
      <w:marRight w:val="0"/>
      <w:marTop w:val="0"/>
      <w:marBottom w:val="0"/>
      <w:divBdr>
        <w:top w:val="none" w:sz="0" w:space="0" w:color="auto"/>
        <w:left w:val="none" w:sz="0" w:space="0" w:color="auto"/>
        <w:bottom w:val="none" w:sz="0" w:space="0" w:color="auto"/>
        <w:right w:val="none" w:sz="0" w:space="0" w:color="auto"/>
      </w:divBdr>
    </w:div>
    <w:div w:id="1092358984">
      <w:bodyDiv w:val="1"/>
      <w:marLeft w:val="0"/>
      <w:marRight w:val="0"/>
      <w:marTop w:val="0"/>
      <w:marBottom w:val="0"/>
      <w:divBdr>
        <w:top w:val="none" w:sz="0" w:space="0" w:color="auto"/>
        <w:left w:val="none" w:sz="0" w:space="0" w:color="auto"/>
        <w:bottom w:val="none" w:sz="0" w:space="0" w:color="auto"/>
        <w:right w:val="none" w:sz="0" w:space="0" w:color="auto"/>
      </w:divBdr>
    </w:div>
    <w:div w:id="1093553731">
      <w:bodyDiv w:val="1"/>
      <w:marLeft w:val="0"/>
      <w:marRight w:val="0"/>
      <w:marTop w:val="0"/>
      <w:marBottom w:val="0"/>
      <w:divBdr>
        <w:top w:val="none" w:sz="0" w:space="0" w:color="auto"/>
        <w:left w:val="none" w:sz="0" w:space="0" w:color="auto"/>
        <w:bottom w:val="none" w:sz="0" w:space="0" w:color="auto"/>
        <w:right w:val="none" w:sz="0" w:space="0" w:color="auto"/>
      </w:divBdr>
    </w:div>
    <w:div w:id="1099527335">
      <w:bodyDiv w:val="1"/>
      <w:marLeft w:val="0"/>
      <w:marRight w:val="0"/>
      <w:marTop w:val="0"/>
      <w:marBottom w:val="0"/>
      <w:divBdr>
        <w:top w:val="none" w:sz="0" w:space="0" w:color="auto"/>
        <w:left w:val="none" w:sz="0" w:space="0" w:color="auto"/>
        <w:bottom w:val="none" w:sz="0" w:space="0" w:color="auto"/>
        <w:right w:val="none" w:sz="0" w:space="0" w:color="auto"/>
      </w:divBdr>
    </w:div>
    <w:div w:id="1102410111">
      <w:bodyDiv w:val="1"/>
      <w:marLeft w:val="0"/>
      <w:marRight w:val="0"/>
      <w:marTop w:val="0"/>
      <w:marBottom w:val="0"/>
      <w:divBdr>
        <w:top w:val="none" w:sz="0" w:space="0" w:color="auto"/>
        <w:left w:val="none" w:sz="0" w:space="0" w:color="auto"/>
        <w:bottom w:val="none" w:sz="0" w:space="0" w:color="auto"/>
        <w:right w:val="none" w:sz="0" w:space="0" w:color="auto"/>
      </w:divBdr>
    </w:div>
    <w:div w:id="1105003370">
      <w:bodyDiv w:val="1"/>
      <w:marLeft w:val="0"/>
      <w:marRight w:val="0"/>
      <w:marTop w:val="0"/>
      <w:marBottom w:val="0"/>
      <w:divBdr>
        <w:top w:val="none" w:sz="0" w:space="0" w:color="auto"/>
        <w:left w:val="none" w:sz="0" w:space="0" w:color="auto"/>
        <w:bottom w:val="none" w:sz="0" w:space="0" w:color="auto"/>
        <w:right w:val="none" w:sz="0" w:space="0" w:color="auto"/>
      </w:divBdr>
    </w:div>
    <w:div w:id="1109198128">
      <w:bodyDiv w:val="1"/>
      <w:marLeft w:val="0"/>
      <w:marRight w:val="0"/>
      <w:marTop w:val="0"/>
      <w:marBottom w:val="0"/>
      <w:divBdr>
        <w:top w:val="none" w:sz="0" w:space="0" w:color="auto"/>
        <w:left w:val="none" w:sz="0" w:space="0" w:color="auto"/>
        <w:bottom w:val="none" w:sz="0" w:space="0" w:color="auto"/>
        <w:right w:val="none" w:sz="0" w:space="0" w:color="auto"/>
      </w:divBdr>
    </w:div>
    <w:div w:id="1112046462">
      <w:bodyDiv w:val="1"/>
      <w:marLeft w:val="0"/>
      <w:marRight w:val="0"/>
      <w:marTop w:val="0"/>
      <w:marBottom w:val="0"/>
      <w:divBdr>
        <w:top w:val="none" w:sz="0" w:space="0" w:color="auto"/>
        <w:left w:val="none" w:sz="0" w:space="0" w:color="auto"/>
        <w:bottom w:val="none" w:sz="0" w:space="0" w:color="auto"/>
        <w:right w:val="none" w:sz="0" w:space="0" w:color="auto"/>
      </w:divBdr>
    </w:div>
    <w:div w:id="1118525274">
      <w:bodyDiv w:val="1"/>
      <w:marLeft w:val="0"/>
      <w:marRight w:val="0"/>
      <w:marTop w:val="0"/>
      <w:marBottom w:val="0"/>
      <w:divBdr>
        <w:top w:val="none" w:sz="0" w:space="0" w:color="auto"/>
        <w:left w:val="none" w:sz="0" w:space="0" w:color="auto"/>
        <w:bottom w:val="none" w:sz="0" w:space="0" w:color="auto"/>
        <w:right w:val="none" w:sz="0" w:space="0" w:color="auto"/>
      </w:divBdr>
    </w:div>
    <w:div w:id="1120303566">
      <w:bodyDiv w:val="1"/>
      <w:marLeft w:val="0"/>
      <w:marRight w:val="0"/>
      <w:marTop w:val="0"/>
      <w:marBottom w:val="0"/>
      <w:divBdr>
        <w:top w:val="none" w:sz="0" w:space="0" w:color="auto"/>
        <w:left w:val="none" w:sz="0" w:space="0" w:color="auto"/>
        <w:bottom w:val="none" w:sz="0" w:space="0" w:color="auto"/>
        <w:right w:val="none" w:sz="0" w:space="0" w:color="auto"/>
      </w:divBdr>
    </w:div>
    <w:div w:id="1122459834">
      <w:bodyDiv w:val="1"/>
      <w:marLeft w:val="0"/>
      <w:marRight w:val="0"/>
      <w:marTop w:val="0"/>
      <w:marBottom w:val="0"/>
      <w:divBdr>
        <w:top w:val="none" w:sz="0" w:space="0" w:color="auto"/>
        <w:left w:val="none" w:sz="0" w:space="0" w:color="auto"/>
        <w:bottom w:val="none" w:sz="0" w:space="0" w:color="auto"/>
        <w:right w:val="none" w:sz="0" w:space="0" w:color="auto"/>
      </w:divBdr>
    </w:div>
    <w:div w:id="1126855572">
      <w:bodyDiv w:val="1"/>
      <w:marLeft w:val="0"/>
      <w:marRight w:val="0"/>
      <w:marTop w:val="0"/>
      <w:marBottom w:val="0"/>
      <w:divBdr>
        <w:top w:val="none" w:sz="0" w:space="0" w:color="auto"/>
        <w:left w:val="none" w:sz="0" w:space="0" w:color="auto"/>
        <w:bottom w:val="none" w:sz="0" w:space="0" w:color="auto"/>
        <w:right w:val="none" w:sz="0" w:space="0" w:color="auto"/>
      </w:divBdr>
    </w:div>
    <w:div w:id="1134711855">
      <w:bodyDiv w:val="1"/>
      <w:marLeft w:val="0"/>
      <w:marRight w:val="0"/>
      <w:marTop w:val="0"/>
      <w:marBottom w:val="0"/>
      <w:divBdr>
        <w:top w:val="none" w:sz="0" w:space="0" w:color="auto"/>
        <w:left w:val="none" w:sz="0" w:space="0" w:color="auto"/>
        <w:bottom w:val="none" w:sz="0" w:space="0" w:color="auto"/>
        <w:right w:val="none" w:sz="0" w:space="0" w:color="auto"/>
      </w:divBdr>
    </w:div>
    <w:div w:id="1135219268">
      <w:bodyDiv w:val="1"/>
      <w:marLeft w:val="0"/>
      <w:marRight w:val="0"/>
      <w:marTop w:val="0"/>
      <w:marBottom w:val="0"/>
      <w:divBdr>
        <w:top w:val="none" w:sz="0" w:space="0" w:color="auto"/>
        <w:left w:val="none" w:sz="0" w:space="0" w:color="auto"/>
        <w:bottom w:val="none" w:sz="0" w:space="0" w:color="auto"/>
        <w:right w:val="none" w:sz="0" w:space="0" w:color="auto"/>
      </w:divBdr>
    </w:div>
    <w:div w:id="1139104133">
      <w:bodyDiv w:val="1"/>
      <w:marLeft w:val="0"/>
      <w:marRight w:val="0"/>
      <w:marTop w:val="0"/>
      <w:marBottom w:val="0"/>
      <w:divBdr>
        <w:top w:val="none" w:sz="0" w:space="0" w:color="auto"/>
        <w:left w:val="none" w:sz="0" w:space="0" w:color="auto"/>
        <w:bottom w:val="none" w:sz="0" w:space="0" w:color="auto"/>
        <w:right w:val="none" w:sz="0" w:space="0" w:color="auto"/>
      </w:divBdr>
    </w:div>
    <w:div w:id="1139878119">
      <w:bodyDiv w:val="1"/>
      <w:marLeft w:val="0"/>
      <w:marRight w:val="0"/>
      <w:marTop w:val="0"/>
      <w:marBottom w:val="0"/>
      <w:divBdr>
        <w:top w:val="none" w:sz="0" w:space="0" w:color="auto"/>
        <w:left w:val="none" w:sz="0" w:space="0" w:color="auto"/>
        <w:bottom w:val="none" w:sz="0" w:space="0" w:color="auto"/>
        <w:right w:val="none" w:sz="0" w:space="0" w:color="auto"/>
      </w:divBdr>
    </w:div>
    <w:div w:id="1140027626">
      <w:bodyDiv w:val="1"/>
      <w:marLeft w:val="0"/>
      <w:marRight w:val="0"/>
      <w:marTop w:val="0"/>
      <w:marBottom w:val="0"/>
      <w:divBdr>
        <w:top w:val="none" w:sz="0" w:space="0" w:color="auto"/>
        <w:left w:val="none" w:sz="0" w:space="0" w:color="auto"/>
        <w:bottom w:val="none" w:sz="0" w:space="0" w:color="auto"/>
        <w:right w:val="none" w:sz="0" w:space="0" w:color="auto"/>
      </w:divBdr>
    </w:div>
    <w:div w:id="1142766812">
      <w:bodyDiv w:val="1"/>
      <w:marLeft w:val="0"/>
      <w:marRight w:val="0"/>
      <w:marTop w:val="0"/>
      <w:marBottom w:val="0"/>
      <w:divBdr>
        <w:top w:val="none" w:sz="0" w:space="0" w:color="auto"/>
        <w:left w:val="none" w:sz="0" w:space="0" w:color="auto"/>
        <w:bottom w:val="none" w:sz="0" w:space="0" w:color="auto"/>
        <w:right w:val="none" w:sz="0" w:space="0" w:color="auto"/>
      </w:divBdr>
    </w:div>
    <w:div w:id="1143085630">
      <w:bodyDiv w:val="1"/>
      <w:marLeft w:val="0"/>
      <w:marRight w:val="0"/>
      <w:marTop w:val="0"/>
      <w:marBottom w:val="0"/>
      <w:divBdr>
        <w:top w:val="none" w:sz="0" w:space="0" w:color="auto"/>
        <w:left w:val="none" w:sz="0" w:space="0" w:color="auto"/>
        <w:bottom w:val="none" w:sz="0" w:space="0" w:color="auto"/>
        <w:right w:val="none" w:sz="0" w:space="0" w:color="auto"/>
      </w:divBdr>
    </w:div>
    <w:div w:id="1143738495">
      <w:bodyDiv w:val="1"/>
      <w:marLeft w:val="0"/>
      <w:marRight w:val="0"/>
      <w:marTop w:val="0"/>
      <w:marBottom w:val="0"/>
      <w:divBdr>
        <w:top w:val="none" w:sz="0" w:space="0" w:color="auto"/>
        <w:left w:val="none" w:sz="0" w:space="0" w:color="auto"/>
        <w:bottom w:val="none" w:sz="0" w:space="0" w:color="auto"/>
        <w:right w:val="none" w:sz="0" w:space="0" w:color="auto"/>
      </w:divBdr>
    </w:div>
    <w:div w:id="1144587732">
      <w:bodyDiv w:val="1"/>
      <w:marLeft w:val="0"/>
      <w:marRight w:val="0"/>
      <w:marTop w:val="0"/>
      <w:marBottom w:val="0"/>
      <w:divBdr>
        <w:top w:val="none" w:sz="0" w:space="0" w:color="auto"/>
        <w:left w:val="none" w:sz="0" w:space="0" w:color="auto"/>
        <w:bottom w:val="none" w:sz="0" w:space="0" w:color="auto"/>
        <w:right w:val="none" w:sz="0" w:space="0" w:color="auto"/>
      </w:divBdr>
    </w:div>
    <w:div w:id="1149202603">
      <w:bodyDiv w:val="1"/>
      <w:marLeft w:val="0"/>
      <w:marRight w:val="0"/>
      <w:marTop w:val="0"/>
      <w:marBottom w:val="0"/>
      <w:divBdr>
        <w:top w:val="none" w:sz="0" w:space="0" w:color="auto"/>
        <w:left w:val="none" w:sz="0" w:space="0" w:color="auto"/>
        <w:bottom w:val="none" w:sz="0" w:space="0" w:color="auto"/>
        <w:right w:val="none" w:sz="0" w:space="0" w:color="auto"/>
      </w:divBdr>
    </w:div>
    <w:div w:id="1150974635">
      <w:bodyDiv w:val="1"/>
      <w:marLeft w:val="0"/>
      <w:marRight w:val="0"/>
      <w:marTop w:val="0"/>
      <w:marBottom w:val="0"/>
      <w:divBdr>
        <w:top w:val="none" w:sz="0" w:space="0" w:color="auto"/>
        <w:left w:val="none" w:sz="0" w:space="0" w:color="auto"/>
        <w:bottom w:val="none" w:sz="0" w:space="0" w:color="auto"/>
        <w:right w:val="none" w:sz="0" w:space="0" w:color="auto"/>
      </w:divBdr>
    </w:div>
    <w:div w:id="1151603200">
      <w:bodyDiv w:val="1"/>
      <w:marLeft w:val="0"/>
      <w:marRight w:val="0"/>
      <w:marTop w:val="0"/>
      <w:marBottom w:val="0"/>
      <w:divBdr>
        <w:top w:val="none" w:sz="0" w:space="0" w:color="auto"/>
        <w:left w:val="none" w:sz="0" w:space="0" w:color="auto"/>
        <w:bottom w:val="none" w:sz="0" w:space="0" w:color="auto"/>
        <w:right w:val="none" w:sz="0" w:space="0" w:color="auto"/>
      </w:divBdr>
    </w:div>
    <w:div w:id="1158771193">
      <w:bodyDiv w:val="1"/>
      <w:marLeft w:val="0"/>
      <w:marRight w:val="0"/>
      <w:marTop w:val="0"/>
      <w:marBottom w:val="0"/>
      <w:divBdr>
        <w:top w:val="none" w:sz="0" w:space="0" w:color="auto"/>
        <w:left w:val="none" w:sz="0" w:space="0" w:color="auto"/>
        <w:bottom w:val="none" w:sz="0" w:space="0" w:color="auto"/>
        <w:right w:val="none" w:sz="0" w:space="0" w:color="auto"/>
      </w:divBdr>
    </w:div>
    <w:div w:id="1159927538">
      <w:bodyDiv w:val="1"/>
      <w:marLeft w:val="0"/>
      <w:marRight w:val="0"/>
      <w:marTop w:val="0"/>
      <w:marBottom w:val="0"/>
      <w:divBdr>
        <w:top w:val="none" w:sz="0" w:space="0" w:color="auto"/>
        <w:left w:val="none" w:sz="0" w:space="0" w:color="auto"/>
        <w:bottom w:val="none" w:sz="0" w:space="0" w:color="auto"/>
        <w:right w:val="none" w:sz="0" w:space="0" w:color="auto"/>
      </w:divBdr>
    </w:div>
    <w:div w:id="1160459822">
      <w:bodyDiv w:val="1"/>
      <w:marLeft w:val="0"/>
      <w:marRight w:val="0"/>
      <w:marTop w:val="0"/>
      <w:marBottom w:val="0"/>
      <w:divBdr>
        <w:top w:val="none" w:sz="0" w:space="0" w:color="auto"/>
        <w:left w:val="none" w:sz="0" w:space="0" w:color="auto"/>
        <w:bottom w:val="none" w:sz="0" w:space="0" w:color="auto"/>
        <w:right w:val="none" w:sz="0" w:space="0" w:color="auto"/>
      </w:divBdr>
    </w:div>
    <w:div w:id="1173761212">
      <w:bodyDiv w:val="1"/>
      <w:marLeft w:val="0"/>
      <w:marRight w:val="0"/>
      <w:marTop w:val="0"/>
      <w:marBottom w:val="0"/>
      <w:divBdr>
        <w:top w:val="none" w:sz="0" w:space="0" w:color="auto"/>
        <w:left w:val="none" w:sz="0" w:space="0" w:color="auto"/>
        <w:bottom w:val="none" w:sz="0" w:space="0" w:color="auto"/>
        <w:right w:val="none" w:sz="0" w:space="0" w:color="auto"/>
      </w:divBdr>
    </w:div>
    <w:div w:id="1175925493">
      <w:bodyDiv w:val="1"/>
      <w:marLeft w:val="0"/>
      <w:marRight w:val="0"/>
      <w:marTop w:val="0"/>
      <w:marBottom w:val="0"/>
      <w:divBdr>
        <w:top w:val="none" w:sz="0" w:space="0" w:color="auto"/>
        <w:left w:val="none" w:sz="0" w:space="0" w:color="auto"/>
        <w:bottom w:val="none" w:sz="0" w:space="0" w:color="auto"/>
        <w:right w:val="none" w:sz="0" w:space="0" w:color="auto"/>
      </w:divBdr>
    </w:div>
    <w:div w:id="1180781343">
      <w:bodyDiv w:val="1"/>
      <w:marLeft w:val="0"/>
      <w:marRight w:val="0"/>
      <w:marTop w:val="0"/>
      <w:marBottom w:val="0"/>
      <w:divBdr>
        <w:top w:val="none" w:sz="0" w:space="0" w:color="auto"/>
        <w:left w:val="none" w:sz="0" w:space="0" w:color="auto"/>
        <w:bottom w:val="none" w:sz="0" w:space="0" w:color="auto"/>
        <w:right w:val="none" w:sz="0" w:space="0" w:color="auto"/>
      </w:divBdr>
    </w:div>
    <w:div w:id="1181359508">
      <w:bodyDiv w:val="1"/>
      <w:marLeft w:val="0"/>
      <w:marRight w:val="0"/>
      <w:marTop w:val="0"/>
      <w:marBottom w:val="0"/>
      <w:divBdr>
        <w:top w:val="none" w:sz="0" w:space="0" w:color="auto"/>
        <w:left w:val="none" w:sz="0" w:space="0" w:color="auto"/>
        <w:bottom w:val="none" w:sz="0" w:space="0" w:color="auto"/>
        <w:right w:val="none" w:sz="0" w:space="0" w:color="auto"/>
      </w:divBdr>
    </w:div>
    <w:div w:id="1181816454">
      <w:bodyDiv w:val="1"/>
      <w:marLeft w:val="0"/>
      <w:marRight w:val="0"/>
      <w:marTop w:val="0"/>
      <w:marBottom w:val="0"/>
      <w:divBdr>
        <w:top w:val="none" w:sz="0" w:space="0" w:color="auto"/>
        <w:left w:val="none" w:sz="0" w:space="0" w:color="auto"/>
        <w:bottom w:val="none" w:sz="0" w:space="0" w:color="auto"/>
        <w:right w:val="none" w:sz="0" w:space="0" w:color="auto"/>
      </w:divBdr>
    </w:div>
    <w:div w:id="1184783010">
      <w:bodyDiv w:val="1"/>
      <w:marLeft w:val="0"/>
      <w:marRight w:val="0"/>
      <w:marTop w:val="0"/>
      <w:marBottom w:val="0"/>
      <w:divBdr>
        <w:top w:val="none" w:sz="0" w:space="0" w:color="auto"/>
        <w:left w:val="none" w:sz="0" w:space="0" w:color="auto"/>
        <w:bottom w:val="none" w:sz="0" w:space="0" w:color="auto"/>
        <w:right w:val="none" w:sz="0" w:space="0" w:color="auto"/>
      </w:divBdr>
    </w:div>
    <w:div w:id="1188133266">
      <w:bodyDiv w:val="1"/>
      <w:marLeft w:val="0"/>
      <w:marRight w:val="0"/>
      <w:marTop w:val="0"/>
      <w:marBottom w:val="0"/>
      <w:divBdr>
        <w:top w:val="none" w:sz="0" w:space="0" w:color="auto"/>
        <w:left w:val="none" w:sz="0" w:space="0" w:color="auto"/>
        <w:bottom w:val="none" w:sz="0" w:space="0" w:color="auto"/>
        <w:right w:val="none" w:sz="0" w:space="0" w:color="auto"/>
      </w:divBdr>
    </w:div>
    <w:div w:id="1190872996">
      <w:bodyDiv w:val="1"/>
      <w:marLeft w:val="0"/>
      <w:marRight w:val="0"/>
      <w:marTop w:val="0"/>
      <w:marBottom w:val="0"/>
      <w:divBdr>
        <w:top w:val="none" w:sz="0" w:space="0" w:color="auto"/>
        <w:left w:val="none" w:sz="0" w:space="0" w:color="auto"/>
        <w:bottom w:val="none" w:sz="0" w:space="0" w:color="auto"/>
        <w:right w:val="none" w:sz="0" w:space="0" w:color="auto"/>
      </w:divBdr>
    </w:div>
    <w:div w:id="1196384115">
      <w:bodyDiv w:val="1"/>
      <w:marLeft w:val="0"/>
      <w:marRight w:val="0"/>
      <w:marTop w:val="0"/>
      <w:marBottom w:val="0"/>
      <w:divBdr>
        <w:top w:val="none" w:sz="0" w:space="0" w:color="auto"/>
        <w:left w:val="none" w:sz="0" w:space="0" w:color="auto"/>
        <w:bottom w:val="none" w:sz="0" w:space="0" w:color="auto"/>
        <w:right w:val="none" w:sz="0" w:space="0" w:color="auto"/>
      </w:divBdr>
    </w:div>
    <w:div w:id="1209032309">
      <w:bodyDiv w:val="1"/>
      <w:marLeft w:val="0"/>
      <w:marRight w:val="0"/>
      <w:marTop w:val="0"/>
      <w:marBottom w:val="0"/>
      <w:divBdr>
        <w:top w:val="none" w:sz="0" w:space="0" w:color="auto"/>
        <w:left w:val="none" w:sz="0" w:space="0" w:color="auto"/>
        <w:bottom w:val="none" w:sz="0" w:space="0" w:color="auto"/>
        <w:right w:val="none" w:sz="0" w:space="0" w:color="auto"/>
      </w:divBdr>
    </w:div>
    <w:div w:id="1209877788">
      <w:bodyDiv w:val="1"/>
      <w:marLeft w:val="0"/>
      <w:marRight w:val="0"/>
      <w:marTop w:val="0"/>
      <w:marBottom w:val="0"/>
      <w:divBdr>
        <w:top w:val="none" w:sz="0" w:space="0" w:color="auto"/>
        <w:left w:val="none" w:sz="0" w:space="0" w:color="auto"/>
        <w:bottom w:val="none" w:sz="0" w:space="0" w:color="auto"/>
        <w:right w:val="none" w:sz="0" w:space="0" w:color="auto"/>
      </w:divBdr>
    </w:div>
    <w:div w:id="1210263258">
      <w:bodyDiv w:val="1"/>
      <w:marLeft w:val="0"/>
      <w:marRight w:val="0"/>
      <w:marTop w:val="0"/>
      <w:marBottom w:val="0"/>
      <w:divBdr>
        <w:top w:val="none" w:sz="0" w:space="0" w:color="auto"/>
        <w:left w:val="none" w:sz="0" w:space="0" w:color="auto"/>
        <w:bottom w:val="none" w:sz="0" w:space="0" w:color="auto"/>
        <w:right w:val="none" w:sz="0" w:space="0" w:color="auto"/>
      </w:divBdr>
    </w:div>
    <w:div w:id="1212428100">
      <w:bodyDiv w:val="1"/>
      <w:marLeft w:val="0"/>
      <w:marRight w:val="0"/>
      <w:marTop w:val="0"/>
      <w:marBottom w:val="0"/>
      <w:divBdr>
        <w:top w:val="none" w:sz="0" w:space="0" w:color="auto"/>
        <w:left w:val="none" w:sz="0" w:space="0" w:color="auto"/>
        <w:bottom w:val="none" w:sz="0" w:space="0" w:color="auto"/>
        <w:right w:val="none" w:sz="0" w:space="0" w:color="auto"/>
      </w:divBdr>
    </w:div>
    <w:div w:id="1216891855">
      <w:bodyDiv w:val="1"/>
      <w:marLeft w:val="0"/>
      <w:marRight w:val="0"/>
      <w:marTop w:val="0"/>
      <w:marBottom w:val="0"/>
      <w:divBdr>
        <w:top w:val="none" w:sz="0" w:space="0" w:color="auto"/>
        <w:left w:val="none" w:sz="0" w:space="0" w:color="auto"/>
        <w:bottom w:val="none" w:sz="0" w:space="0" w:color="auto"/>
        <w:right w:val="none" w:sz="0" w:space="0" w:color="auto"/>
      </w:divBdr>
    </w:div>
    <w:div w:id="1217007528">
      <w:bodyDiv w:val="1"/>
      <w:marLeft w:val="0"/>
      <w:marRight w:val="0"/>
      <w:marTop w:val="0"/>
      <w:marBottom w:val="0"/>
      <w:divBdr>
        <w:top w:val="none" w:sz="0" w:space="0" w:color="auto"/>
        <w:left w:val="none" w:sz="0" w:space="0" w:color="auto"/>
        <w:bottom w:val="none" w:sz="0" w:space="0" w:color="auto"/>
        <w:right w:val="none" w:sz="0" w:space="0" w:color="auto"/>
      </w:divBdr>
    </w:div>
    <w:div w:id="1219054644">
      <w:bodyDiv w:val="1"/>
      <w:marLeft w:val="0"/>
      <w:marRight w:val="0"/>
      <w:marTop w:val="0"/>
      <w:marBottom w:val="0"/>
      <w:divBdr>
        <w:top w:val="none" w:sz="0" w:space="0" w:color="auto"/>
        <w:left w:val="none" w:sz="0" w:space="0" w:color="auto"/>
        <w:bottom w:val="none" w:sz="0" w:space="0" w:color="auto"/>
        <w:right w:val="none" w:sz="0" w:space="0" w:color="auto"/>
      </w:divBdr>
    </w:div>
    <w:div w:id="1221015814">
      <w:bodyDiv w:val="1"/>
      <w:marLeft w:val="0"/>
      <w:marRight w:val="0"/>
      <w:marTop w:val="0"/>
      <w:marBottom w:val="0"/>
      <w:divBdr>
        <w:top w:val="none" w:sz="0" w:space="0" w:color="auto"/>
        <w:left w:val="none" w:sz="0" w:space="0" w:color="auto"/>
        <w:bottom w:val="none" w:sz="0" w:space="0" w:color="auto"/>
        <w:right w:val="none" w:sz="0" w:space="0" w:color="auto"/>
      </w:divBdr>
    </w:div>
    <w:div w:id="1221096640">
      <w:bodyDiv w:val="1"/>
      <w:marLeft w:val="0"/>
      <w:marRight w:val="0"/>
      <w:marTop w:val="0"/>
      <w:marBottom w:val="0"/>
      <w:divBdr>
        <w:top w:val="none" w:sz="0" w:space="0" w:color="auto"/>
        <w:left w:val="none" w:sz="0" w:space="0" w:color="auto"/>
        <w:bottom w:val="none" w:sz="0" w:space="0" w:color="auto"/>
        <w:right w:val="none" w:sz="0" w:space="0" w:color="auto"/>
      </w:divBdr>
    </w:div>
    <w:div w:id="1228029372">
      <w:bodyDiv w:val="1"/>
      <w:marLeft w:val="0"/>
      <w:marRight w:val="0"/>
      <w:marTop w:val="0"/>
      <w:marBottom w:val="0"/>
      <w:divBdr>
        <w:top w:val="none" w:sz="0" w:space="0" w:color="auto"/>
        <w:left w:val="none" w:sz="0" w:space="0" w:color="auto"/>
        <w:bottom w:val="none" w:sz="0" w:space="0" w:color="auto"/>
        <w:right w:val="none" w:sz="0" w:space="0" w:color="auto"/>
      </w:divBdr>
    </w:div>
    <w:div w:id="1229539815">
      <w:bodyDiv w:val="1"/>
      <w:marLeft w:val="0"/>
      <w:marRight w:val="0"/>
      <w:marTop w:val="0"/>
      <w:marBottom w:val="0"/>
      <w:divBdr>
        <w:top w:val="none" w:sz="0" w:space="0" w:color="auto"/>
        <w:left w:val="none" w:sz="0" w:space="0" w:color="auto"/>
        <w:bottom w:val="none" w:sz="0" w:space="0" w:color="auto"/>
        <w:right w:val="none" w:sz="0" w:space="0" w:color="auto"/>
      </w:divBdr>
    </w:div>
    <w:div w:id="1235630662">
      <w:bodyDiv w:val="1"/>
      <w:marLeft w:val="0"/>
      <w:marRight w:val="0"/>
      <w:marTop w:val="0"/>
      <w:marBottom w:val="0"/>
      <w:divBdr>
        <w:top w:val="none" w:sz="0" w:space="0" w:color="auto"/>
        <w:left w:val="none" w:sz="0" w:space="0" w:color="auto"/>
        <w:bottom w:val="none" w:sz="0" w:space="0" w:color="auto"/>
        <w:right w:val="none" w:sz="0" w:space="0" w:color="auto"/>
      </w:divBdr>
    </w:div>
    <w:div w:id="1240017388">
      <w:bodyDiv w:val="1"/>
      <w:marLeft w:val="0"/>
      <w:marRight w:val="0"/>
      <w:marTop w:val="0"/>
      <w:marBottom w:val="0"/>
      <w:divBdr>
        <w:top w:val="none" w:sz="0" w:space="0" w:color="auto"/>
        <w:left w:val="none" w:sz="0" w:space="0" w:color="auto"/>
        <w:bottom w:val="none" w:sz="0" w:space="0" w:color="auto"/>
        <w:right w:val="none" w:sz="0" w:space="0" w:color="auto"/>
      </w:divBdr>
    </w:div>
    <w:div w:id="1244754277">
      <w:bodyDiv w:val="1"/>
      <w:marLeft w:val="0"/>
      <w:marRight w:val="0"/>
      <w:marTop w:val="0"/>
      <w:marBottom w:val="0"/>
      <w:divBdr>
        <w:top w:val="none" w:sz="0" w:space="0" w:color="auto"/>
        <w:left w:val="none" w:sz="0" w:space="0" w:color="auto"/>
        <w:bottom w:val="none" w:sz="0" w:space="0" w:color="auto"/>
        <w:right w:val="none" w:sz="0" w:space="0" w:color="auto"/>
      </w:divBdr>
    </w:div>
    <w:div w:id="1250698575">
      <w:bodyDiv w:val="1"/>
      <w:marLeft w:val="0"/>
      <w:marRight w:val="0"/>
      <w:marTop w:val="0"/>
      <w:marBottom w:val="0"/>
      <w:divBdr>
        <w:top w:val="none" w:sz="0" w:space="0" w:color="auto"/>
        <w:left w:val="none" w:sz="0" w:space="0" w:color="auto"/>
        <w:bottom w:val="none" w:sz="0" w:space="0" w:color="auto"/>
        <w:right w:val="none" w:sz="0" w:space="0" w:color="auto"/>
      </w:divBdr>
    </w:div>
    <w:div w:id="1259363743">
      <w:bodyDiv w:val="1"/>
      <w:marLeft w:val="0"/>
      <w:marRight w:val="0"/>
      <w:marTop w:val="0"/>
      <w:marBottom w:val="0"/>
      <w:divBdr>
        <w:top w:val="none" w:sz="0" w:space="0" w:color="auto"/>
        <w:left w:val="none" w:sz="0" w:space="0" w:color="auto"/>
        <w:bottom w:val="none" w:sz="0" w:space="0" w:color="auto"/>
        <w:right w:val="none" w:sz="0" w:space="0" w:color="auto"/>
      </w:divBdr>
    </w:div>
    <w:div w:id="1263145725">
      <w:bodyDiv w:val="1"/>
      <w:marLeft w:val="0"/>
      <w:marRight w:val="0"/>
      <w:marTop w:val="0"/>
      <w:marBottom w:val="0"/>
      <w:divBdr>
        <w:top w:val="none" w:sz="0" w:space="0" w:color="auto"/>
        <w:left w:val="none" w:sz="0" w:space="0" w:color="auto"/>
        <w:bottom w:val="none" w:sz="0" w:space="0" w:color="auto"/>
        <w:right w:val="none" w:sz="0" w:space="0" w:color="auto"/>
      </w:divBdr>
    </w:div>
    <w:div w:id="1263420670">
      <w:bodyDiv w:val="1"/>
      <w:marLeft w:val="0"/>
      <w:marRight w:val="0"/>
      <w:marTop w:val="0"/>
      <w:marBottom w:val="0"/>
      <w:divBdr>
        <w:top w:val="none" w:sz="0" w:space="0" w:color="auto"/>
        <w:left w:val="none" w:sz="0" w:space="0" w:color="auto"/>
        <w:bottom w:val="none" w:sz="0" w:space="0" w:color="auto"/>
        <w:right w:val="none" w:sz="0" w:space="0" w:color="auto"/>
      </w:divBdr>
    </w:div>
    <w:div w:id="1264145606">
      <w:bodyDiv w:val="1"/>
      <w:marLeft w:val="0"/>
      <w:marRight w:val="0"/>
      <w:marTop w:val="0"/>
      <w:marBottom w:val="0"/>
      <w:divBdr>
        <w:top w:val="none" w:sz="0" w:space="0" w:color="auto"/>
        <w:left w:val="none" w:sz="0" w:space="0" w:color="auto"/>
        <w:bottom w:val="none" w:sz="0" w:space="0" w:color="auto"/>
        <w:right w:val="none" w:sz="0" w:space="0" w:color="auto"/>
      </w:divBdr>
    </w:div>
    <w:div w:id="1267882535">
      <w:bodyDiv w:val="1"/>
      <w:marLeft w:val="0"/>
      <w:marRight w:val="0"/>
      <w:marTop w:val="0"/>
      <w:marBottom w:val="0"/>
      <w:divBdr>
        <w:top w:val="none" w:sz="0" w:space="0" w:color="auto"/>
        <w:left w:val="none" w:sz="0" w:space="0" w:color="auto"/>
        <w:bottom w:val="none" w:sz="0" w:space="0" w:color="auto"/>
        <w:right w:val="none" w:sz="0" w:space="0" w:color="auto"/>
      </w:divBdr>
    </w:div>
    <w:div w:id="1273397079">
      <w:bodyDiv w:val="1"/>
      <w:marLeft w:val="0"/>
      <w:marRight w:val="0"/>
      <w:marTop w:val="0"/>
      <w:marBottom w:val="0"/>
      <w:divBdr>
        <w:top w:val="none" w:sz="0" w:space="0" w:color="auto"/>
        <w:left w:val="none" w:sz="0" w:space="0" w:color="auto"/>
        <w:bottom w:val="none" w:sz="0" w:space="0" w:color="auto"/>
        <w:right w:val="none" w:sz="0" w:space="0" w:color="auto"/>
      </w:divBdr>
    </w:div>
    <w:div w:id="1277055506">
      <w:bodyDiv w:val="1"/>
      <w:marLeft w:val="0"/>
      <w:marRight w:val="0"/>
      <w:marTop w:val="0"/>
      <w:marBottom w:val="0"/>
      <w:divBdr>
        <w:top w:val="none" w:sz="0" w:space="0" w:color="auto"/>
        <w:left w:val="none" w:sz="0" w:space="0" w:color="auto"/>
        <w:bottom w:val="none" w:sz="0" w:space="0" w:color="auto"/>
        <w:right w:val="none" w:sz="0" w:space="0" w:color="auto"/>
      </w:divBdr>
    </w:div>
    <w:div w:id="1288200630">
      <w:bodyDiv w:val="1"/>
      <w:marLeft w:val="0"/>
      <w:marRight w:val="0"/>
      <w:marTop w:val="0"/>
      <w:marBottom w:val="0"/>
      <w:divBdr>
        <w:top w:val="none" w:sz="0" w:space="0" w:color="auto"/>
        <w:left w:val="none" w:sz="0" w:space="0" w:color="auto"/>
        <w:bottom w:val="none" w:sz="0" w:space="0" w:color="auto"/>
        <w:right w:val="none" w:sz="0" w:space="0" w:color="auto"/>
      </w:divBdr>
    </w:div>
    <w:div w:id="1288393310">
      <w:bodyDiv w:val="1"/>
      <w:marLeft w:val="0"/>
      <w:marRight w:val="0"/>
      <w:marTop w:val="0"/>
      <w:marBottom w:val="0"/>
      <w:divBdr>
        <w:top w:val="none" w:sz="0" w:space="0" w:color="auto"/>
        <w:left w:val="none" w:sz="0" w:space="0" w:color="auto"/>
        <w:bottom w:val="none" w:sz="0" w:space="0" w:color="auto"/>
        <w:right w:val="none" w:sz="0" w:space="0" w:color="auto"/>
      </w:divBdr>
    </w:div>
    <w:div w:id="1289622484">
      <w:bodyDiv w:val="1"/>
      <w:marLeft w:val="0"/>
      <w:marRight w:val="0"/>
      <w:marTop w:val="0"/>
      <w:marBottom w:val="0"/>
      <w:divBdr>
        <w:top w:val="none" w:sz="0" w:space="0" w:color="auto"/>
        <w:left w:val="none" w:sz="0" w:space="0" w:color="auto"/>
        <w:bottom w:val="none" w:sz="0" w:space="0" w:color="auto"/>
        <w:right w:val="none" w:sz="0" w:space="0" w:color="auto"/>
      </w:divBdr>
    </w:div>
    <w:div w:id="1291396150">
      <w:bodyDiv w:val="1"/>
      <w:marLeft w:val="0"/>
      <w:marRight w:val="0"/>
      <w:marTop w:val="0"/>
      <w:marBottom w:val="0"/>
      <w:divBdr>
        <w:top w:val="none" w:sz="0" w:space="0" w:color="auto"/>
        <w:left w:val="none" w:sz="0" w:space="0" w:color="auto"/>
        <w:bottom w:val="none" w:sz="0" w:space="0" w:color="auto"/>
        <w:right w:val="none" w:sz="0" w:space="0" w:color="auto"/>
      </w:divBdr>
    </w:div>
    <w:div w:id="1291786423">
      <w:bodyDiv w:val="1"/>
      <w:marLeft w:val="0"/>
      <w:marRight w:val="0"/>
      <w:marTop w:val="0"/>
      <w:marBottom w:val="0"/>
      <w:divBdr>
        <w:top w:val="none" w:sz="0" w:space="0" w:color="auto"/>
        <w:left w:val="none" w:sz="0" w:space="0" w:color="auto"/>
        <w:bottom w:val="none" w:sz="0" w:space="0" w:color="auto"/>
        <w:right w:val="none" w:sz="0" w:space="0" w:color="auto"/>
      </w:divBdr>
    </w:div>
    <w:div w:id="1292908333">
      <w:bodyDiv w:val="1"/>
      <w:marLeft w:val="0"/>
      <w:marRight w:val="0"/>
      <w:marTop w:val="0"/>
      <w:marBottom w:val="0"/>
      <w:divBdr>
        <w:top w:val="none" w:sz="0" w:space="0" w:color="auto"/>
        <w:left w:val="none" w:sz="0" w:space="0" w:color="auto"/>
        <w:bottom w:val="none" w:sz="0" w:space="0" w:color="auto"/>
        <w:right w:val="none" w:sz="0" w:space="0" w:color="auto"/>
      </w:divBdr>
    </w:div>
    <w:div w:id="1295258133">
      <w:bodyDiv w:val="1"/>
      <w:marLeft w:val="0"/>
      <w:marRight w:val="0"/>
      <w:marTop w:val="0"/>
      <w:marBottom w:val="0"/>
      <w:divBdr>
        <w:top w:val="none" w:sz="0" w:space="0" w:color="auto"/>
        <w:left w:val="none" w:sz="0" w:space="0" w:color="auto"/>
        <w:bottom w:val="none" w:sz="0" w:space="0" w:color="auto"/>
        <w:right w:val="none" w:sz="0" w:space="0" w:color="auto"/>
      </w:divBdr>
    </w:div>
    <w:div w:id="1296302284">
      <w:bodyDiv w:val="1"/>
      <w:marLeft w:val="0"/>
      <w:marRight w:val="0"/>
      <w:marTop w:val="0"/>
      <w:marBottom w:val="0"/>
      <w:divBdr>
        <w:top w:val="none" w:sz="0" w:space="0" w:color="auto"/>
        <w:left w:val="none" w:sz="0" w:space="0" w:color="auto"/>
        <w:bottom w:val="none" w:sz="0" w:space="0" w:color="auto"/>
        <w:right w:val="none" w:sz="0" w:space="0" w:color="auto"/>
      </w:divBdr>
    </w:div>
    <w:div w:id="1296520632">
      <w:bodyDiv w:val="1"/>
      <w:marLeft w:val="0"/>
      <w:marRight w:val="0"/>
      <w:marTop w:val="0"/>
      <w:marBottom w:val="0"/>
      <w:divBdr>
        <w:top w:val="none" w:sz="0" w:space="0" w:color="auto"/>
        <w:left w:val="none" w:sz="0" w:space="0" w:color="auto"/>
        <w:bottom w:val="none" w:sz="0" w:space="0" w:color="auto"/>
        <w:right w:val="none" w:sz="0" w:space="0" w:color="auto"/>
      </w:divBdr>
    </w:div>
    <w:div w:id="1300067271">
      <w:bodyDiv w:val="1"/>
      <w:marLeft w:val="0"/>
      <w:marRight w:val="0"/>
      <w:marTop w:val="0"/>
      <w:marBottom w:val="0"/>
      <w:divBdr>
        <w:top w:val="none" w:sz="0" w:space="0" w:color="auto"/>
        <w:left w:val="none" w:sz="0" w:space="0" w:color="auto"/>
        <w:bottom w:val="none" w:sz="0" w:space="0" w:color="auto"/>
        <w:right w:val="none" w:sz="0" w:space="0" w:color="auto"/>
      </w:divBdr>
    </w:div>
    <w:div w:id="1300460298">
      <w:bodyDiv w:val="1"/>
      <w:marLeft w:val="0"/>
      <w:marRight w:val="0"/>
      <w:marTop w:val="0"/>
      <w:marBottom w:val="0"/>
      <w:divBdr>
        <w:top w:val="none" w:sz="0" w:space="0" w:color="auto"/>
        <w:left w:val="none" w:sz="0" w:space="0" w:color="auto"/>
        <w:bottom w:val="none" w:sz="0" w:space="0" w:color="auto"/>
        <w:right w:val="none" w:sz="0" w:space="0" w:color="auto"/>
      </w:divBdr>
    </w:div>
    <w:div w:id="1301612187">
      <w:bodyDiv w:val="1"/>
      <w:marLeft w:val="0"/>
      <w:marRight w:val="0"/>
      <w:marTop w:val="0"/>
      <w:marBottom w:val="0"/>
      <w:divBdr>
        <w:top w:val="none" w:sz="0" w:space="0" w:color="auto"/>
        <w:left w:val="none" w:sz="0" w:space="0" w:color="auto"/>
        <w:bottom w:val="none" w:sz="0" w:space="0" w:color="auto"/>
        <w:right w:val="none" w:sz="0" w:space="0" w:color="auto"/>
      </w:divBdr>
    </w:div>
    <w:div w:id="1302349126">
      <w:bodyDiv w:val="1"/>
      <w:marLeft w:val="0"/>
      <w:marRight w:val="0"/>
      <w:marTop w:val="0"/>
      <w:marBottom w:val="0"/>
      <w:divBdr>
        <w:top w:val="none" w:sz="0" w:space="0" w:color="auto"/>
        <w:left w:val="none" w:sz="0" w:space="0" w:color="auto"/>
        <w:bottom w:val="none" w:sz="0" w:space="0" w:color="auto"/>
        <w:right w:val="none" w:sz="0" w:space="0" w:color="auto"/>
      </w:divBdr>
    </w:div>
    <w:div w:id="1307003462">
      <w:bodyDiv w:val="1"/>
      <w:marLeft w:val="0"/>
      <w:marRight w:val="0"/>
      <w:marTop w:val="0"/>
      <w:marBottom w:val="0"/>
      <w:divBdr>
        <w:top w:val="none" w:sz="0" w:space="0" w:color="auto"/>
        <w:left w:val="none" w:sz="0" w:space="0" w:color="auto"/>
        <w:bottom w:val="none" w:sz="0" w:space="0" w:color="auto"/>
        <w:right w:val="none" w:sz="0" w:space="0" w:color="auto"/>
      </w:divBdr>
    </w:div>
    <w:div w:id="1308047720">
      <w:bodyDiv w:val="1"/>
      <w:marLeft w:val="0"/>
      <w:marRight w:val="0"/>
      <w:marTop w:val="0"/>
      <w:marBottom w:val="0"/>
      <w:divBdr>
        <w:top w:val="none" w:sz="0" w:space="0" w:color="auto"/>
        <w:left w:val="none" w:sz="0" w:space="0" w:color="auto"/>
        <w:bottom w:val="none" w:sz="0" w:space="0" w:color="auto"/>
        <w:right w:val="none" w:sz="0" w:space="0" w:color="auto"/>
      </w:divBdr>
    </w:div>
    <w:div w:id="1319116736">
      <w:bodyDiv w:val="1"/>
      <w:marLeft w:val="0"/>
      <w:marRight w:val="0"/>
      <w:marTop w:val="0"/>
      <w:marBottom w:val="0"/>
      <w:divBdr>
        <w:top w:val="none" w:sz="0" w:space="0" w:color="auto"/>
        <w:left w:val="none" w:sz="0" w:space="0" w:color="auto"/>
        <w:bottom w:val="none" w:sz="0" w:space="0" w:color="auto"/>
        <w:right w:val="none" w:sz="0" w:space="0" w:color="auto"/>
      </w:divBdr>
    </w:div>
    <w:div w:id="1320041384">
      <w:bodyDiv w:val="1"/>
      <w:marLeft w:val="0"/>
      <w:marRight w:val="0"/>
      <w:marTop w:val="0"/>
      <w:marBottom w:val="0"/>
      <w:divBdr>
        <w:top w:val="none" w:sz="0" w:space="0" w:color="auto"/>
        <w:left w:val="none" w:sz="0" w:space="0" w:color="auto"/>
        <w:bottom w:val="none" w:sz="0" w:space="0" w:color="auto"/>
        <w:right w:val="none" w:sz="0" w:space="0" w:color="auto"/>
      </w:divBdr>
    </w:div>
    <w:div w:id="1323050388">
      <w:bodyDiv w:val="1"/>
      <w:marLeft w:val="0"/>
      <w:marRight w:val="0"/>
      <w:marTop w:val="0"/>
      <w:marBottom w:val="0"/>
      <w:divBdr>
        <w:top w:val="none" w:sz="0" w:space="0" w:color="auto"/>
        <w:left w:val="none" w:sz="0" w:space="0" w:color="auto"/>
        <w:bottom w:val="none" w:sz="0" w:space="0" w:color="auto"/>
        <w:right w:val="none" w:sz="0" w:space="0" w:color="auto"/>
      </w:divBdr>
    </w:div>
    <w:div w:id="1324165150">
      <w:bodyDiv w:val="1"/>
      <w:marLeft w:val="0"/>
      <w:marRight w:val="0"/>
      <w:marTop w:val="0"/>
      <w:marBottom w:val="0"/>
      <w:divBdr>
        <w:top w:val="none" w:sz="0" w:space="0" w:color="auto"/>
        <w:left w:val="none" w:sz="0" w:space="0" w:color="auto"/>
        <w:bottom w:val="none" w:sz="0" w:space="0" w:color="auto"/>
        <w:right w:val="none" w:sz="0" w:space="0" w:color="auto"/>
      </w:divBdr>
    </w:div>
    <w:div w:id="1331985229">
      <w:bodyDiv w:val="1"/>
      <w:marLeft w:val="0"/>
      <w:marRight w:val="0"/>
      <w:marTop w:val="0"/>
      <w:marBottom w:val="0"/>
      <w:divBdr>
        <w:top w:val="none" w:sz="0" w:space="0" w:color="auto"/>
        <w:left w:val="none" w:sz="0" w:space="0" w:color="auto"/>
        <w:bottom w:val="none" w:sz="0" w:space="0" w:color="auto"/>
        <w:right w:val="none" w:sz="0" w:space="0" w:color="auto"/>
      </w:divBdr>
    </w:div>
    <w:div w:id="1333945151">
      <w:bodyDiv w:val="1"/>
      <w:marLeft w:val="0"/>
      <w:marRight w:val="0"/>
      <w:marTop w:val="0"/>
      <w:marBottom w:val="0"/>
      <w:divBdr>
        <w:top w:val="none" w:sz="0" w:space="0" w:color="auto"/>
        <w:left w:val="none" w:sz="0" w:space="0" w:color="auto"/>
        <w:bottom w:val="none" w:sz="0" w:space="0" w:color="auto"/>
        <w:right w:val="none" w:sz="0" w:space="0" w:color="auto"/>
      </w:divBdr>
    </w:div>
    <w:div w:id="1334722051">
      <w:bodyDiv w:val="1"/>
      <w:marLeft w:val="0"/>
      <w:marRight w:val="0"/>
      <w:marTop w:val="0"/>
      <w:marBottom w:val="0"/>
      <w:divBdr>
        <w:top w:val="none" w:sz="0" w:space="0" w:color="auto"/>
        <w:left w:val="none" w:sz="0" w:space="0" w:color="auto"/>
        <w:bottom w:val="none" w:sz="0" w:space="0" w:color="auto"/>
        <w:right w:val="none" w:sz="0" w:space="0" w:color="auto"/>
      </w:divBdr>
    </w:div>
    <w:div w:id="1335500506">
      <w:bodyDiv w:val="1"/>
      <w:marLeft w:val="0"/>
      <w:marRight w:val="0"/>
      <w:marTop w:val="0"/>
      <w:marBottom w:val="0"/>
      <w:divBdr>
        <w:top w:val="none" w:sz="0" w:space="0" w:color="auto"/>
        <w:left w:val="none" w:sz="0" w:space="0" w:color="auto"/>
        <w:bottom w:val="none" w:sz="0" w:space="0" w:color="auto"/>
        <w:right w:val="none" w:sz="0" w:space="0" w:color="auto"/>
      </w:divBdr>
    </w:div>
    <w:div w:id="1341736988">
      <w:bodyDiv w:val="1"/>
      <w:marLeft w:val="0"/>
      <w:marRight w:val="0"/>
      <w:marTop w:val="0"/>
      <w:marBottom w:val="0"/>
      <w:divBdr>
        <w:top w:val="none" w:sz="0" w:space="0" w:color="auto"/>
        <w:left w:val="none" w:sz="0" w:space="0" w:color="auto"/>
        <w:bottom w:val="none" w:sz="0" w:space="0" w:color="auto"/>
        <w:right w:val="none" w:sz="0" w:space="0" w:color="auto"/>
      </w:divBdr>
    </w:div>
    <w:div w:id="1344865277">
      <w:bodyDiv w:val="1"/>
      <w:marLeft w:val="0"/>
      <w:marRight w:val="0"/>
      <w:marTop w:val="0"/>
      <w:marBottom w:val="0"/>
      <w:divBdr>
        <w:top w:val="none" w:sz="0" w:space="0" w:color="auto"/>
        <w:left w:val="none" w:sz="0" w:space="0" w:color="auto"/>
        <w:bottom w:val="none" w:sz="0" w:space="0" w:color="auto"/>
        <w:right w:val="none" w:sz="0" w:space="0" w:color="auto"/>
      </w:divBdr>
    </w:div>
    <w:div w:id="1346518100">
      <w:bodyDiv w:val="1"/>
      <w:marLeft w:val="0"/>
      <w:marRight w:val="0"/>
      <w:marTop w:val="0"/>
      <w:marBottom w:val="0"/>
      <w:divBdr>
        <w:top w:val="none" w:sz="0" w:space="0" w:color="auto"/>
        <w:left w:val="none" w:sz="0" w:space="0" w:color="auto"/>
        <w:bottom w:val="none" w:sz="0" w:space="0" w:color="auto"/>
        <w:right w:val="none" w:sz="0" w:space="0" w:color="auto"/>
      </w:divBdr>
    </w:div>
    <w:div w:id="1347439525">
      <w:bodyDiv w:val="1"/>
      <w:marLeft w:val="0"/>
      <w:marRight w:val="0"/>
      <w:marTop w:val="0"/>
      <w:marBottom w:val="0"/>
      <w:divBdr>
        <w:top w:val="none" w:sz="0" w:space="0" w:color="auto"/>
        <w:left w:val="none" w:sz="0" w:space="0" w:color="auto"/>
        <w:bottom w:val="none" w:sz="0" w:space="0" w:color="auto"/>
        <w:right w:val="none" w:sz="0" w:space="0" w:color="auto"/>
      </w:divBdr>
    </w:div>
    <w:div w:id="1367414940">
      <w:bodyDiv w:val="1"/>
      <w:marLeft w:val="0"/>
      <w:marRight w:val="0"/>
      <w:marTop w:val="0"/>
      <w:marBottom w:val="0"/>
      <w:divBdr>
        <w:top w:val="none" w:sz="0" w:space="0" w:color="auto"/>
        <w:left w:val="none" w:sz="0" w:space="0" w:color="auto"/>
        <w:bottom w:val="none" w:sz="0" w:space="0" w:color="auto"/>
        <w:right w:val="none" w:sz="0" w:space="0" w:color="auto"/>
      </w:divBdr>
    </w:div>
    <w:div w:id="1370497551">
      <w:bodyDiv w:val="1"/>
      <w:marLeft w:val="0"/>
      <w:marRight w:val="0"/>
      <w:marTop w:val="0"/>
      <w:marBottom w:val="0"/>
      <w:divBdr>
        <w:top w:val="none" w:sz="0" w:space="0" w:color="auto"/>
        <w:left w:val="none" w:sz="0" w:space="0" w:color="auto"/>
        <w:bottom w:val="none" w:sz="0" w:space="0" w:color="auto"/>
        <w:right w:val="none" w:sz="0" w:space="0" w:color="auto"/>
      </w:divBdr>
    </w:div>
    <w:div w:id="1370644839">
      <w:bodyDiv w:val="1"/>
      <w:marLeft w:val="0"/>
      <w:marRight w:val="0"/>
      <w:marTop w:val="0"/>
      <w:marBottom w:val="0"/>
      <w:divBdr>
        <w:top w:val="none" w:sz="0" w:space="0" w:color="auto"/>
        <w:left w:val="none" w:sz="0" w:space="0" w:color="auto"/>
        <w:bottom w:val="none" w:sz="0" w:space="0" w:color="auto"/>
        <w:right w:val="none" w:sz="0" w:space="0" w:color="auto"/>
      </w:divBdr>
    </w:div>
    <w:div w:id="1370841886">
      <w:bodyDiv w:val="1"/>
      <w:marLeft w:val="0"/>
      <w:marRight w:val="0"/>
      <w:marTop w:val="0"/>
      <w:marBottom w:val="0"/>
      <w:divBdr>
        <w:top w:val="none" w:sz="0" w:space="0" w:color="auto"/>
        <w:left w:val="none" w:sz="0" w:space="0" w:color="auto"/>
        <w:bottom w:val="none" w:sz="0" w:space="0" w:color="auto"/>
        <w:right w:val="none" w:sz="0" w:space="0" w:color="auto"/>
      </w:divBdr>
    </w:div>
    <w:div w:id="1371955363">
      <w:bodyDiv w:val="1"/>
      <w:marLeft w:val="0"/>
      <w:marRight w:val="0"/>
      <w:marTop w:val="0"/>
      <w:marBottom w:val="0"/>
      <w:divBdr>
        <w:top w:val="none" w:sz="0" w:space="0" w:color="auto"/>
        <w:left w:val="none" w:sz="0" w:space="0" w:color="auto"/>
        <w:bottom w:val="none" w:sz="0" w:space="0" w:color="auto"/>
        <w:right w:val="none" w:sz="0" w:space="0" w:color="auto"/>
      </w:divBdr>
    </w:div>
    <w:div w:id="1374308172">
      <w:bodyDiv w:val="1"/>
      <w:marLeft w:val="0"/>
      <w:marRight w:val="0"/>
      <w:marTop w:val="0"/>
      <w:marBottom w:val="0"/>
      <w:divBdr>
        <w:top w:val="none" w:sz="0" w:space="0" w:color="auto"/>
        <w:left w:val="none" w:sz="0" w:space="0" w:color="auto"/>
        <w:bottom w:val="none" w:sz="0" w:space="0" w:color="auto"/>
        <w:right w:val="none" w:sz="0" w:space="0" w:color="auto"/>
      </w:divBdr>
    </w:div>
    <w:div w:id="1377855280">
      <w:bodyDiv w:val="1"/>
      <w:marLeft w:val="0"/>
      <w:marRight w:val="0"/>
      <w:marTop w:val="0"/>
      <w:marBottom w:val="0"/>
      <w:divBdr>
        <w:top w:val="none" w:sz="0" w:space="0" w:color="auto"/>
        <w:left w:val="none" w:sz="0" w:space="0" w:color="auto"/>
        <w:bottom w:val="none" w:sz="0" w:space="0" w:color="auto"/>
        <w:right w:val="none" w:sz="0" w:space="0" w:color="auto"/>
      </w:divBdr>
    </w:div>
    <w:div w:id="1382169652">
      <w:bodyDiv w:val="1"/>
      <w:marLeft w:val="0"/>
      <w:marRight w:val="0"/>
      <w:marTop w:val="0"/>
      <w:marBottom w:val="0"/>
      <w:divBdr>
        <w:top w:val="none" w:sz="0" w:space="0" w:color="auto"/>
        <w:left w:val="none" w:sz="0" w:space="0" w:color="auto"/>
        <w:bottom w:val="none" w:sz="0" w:space="0" w:color="auto"/>
        <w:right w:val="none" w:sz="0" w:space="0" w:color="auto"/>
      </w:divBdr>
    </w:div>
    <w:div w:id="1382635552">
      <w:bodyDiv w:val="1"/>
      <w:marLeft w:val="0"/>
      <w:marRight w:val="0"/>
      <w:marTop w:val="0"/>
      <w:marBottom w:val="0"/>
      <w:divBdr>
        <w:top w:val="none" w:sz="0" w:space="0" w:color="auto"/>
        <w:left w:val="none" w:sz="0" w:space="0" w:color="auto"/>
        <w:bottom w:val="none" w:sz="0" w:space="0" w:color="auto"/>
        <w:right w:val="none" w:sz="0" w:space="0" w:color="auto"/>
      </w:divBdr>
    </w:div>
    <w:div w:id="1386174239">
      <w:bodyDiv w:val="1"/>
      <w:marLeft w:val="0"/>
      <w:marRight w:val="0"/>
      <w:marTop w:val="0"/>
      <w:marBottom w:val="0"/>
      <w:divBdr>
        <w:top w:val="none" w:sz="0" w:space="0" w:color="auto"/>
        <w:left w:val="none" w:sz="0" w:space="0" w:color="auto"/>
        <w:bottom w:val="none" w:sz="0" w:space="0" w:color="auto"/>
        <w:right w:val="none" w:sz="0" w:space="0" w:color="auto"/>
      </w:divBdr>
    </w:div>
    <w:div w:id="1394691766">
      <w:bodyDiv w:val="1"/>
      <w:marLeft w:val="0"/>
      <w:marRight w:val="0"/>
      <w:marTop w:val="0"/>
      <w:marBottom w:val="0"/>
      <w:divBdr>
        <w:top w:val="none" w:sz="0" w:space="0" w:color="auto"/>
        <w:left w:val="none" w:sz="0" w:space="0" w:color="auto"/>
        <w:bottom w:val="none" w:sz="0" w:space="0" w:color="auto"/>
        <w:right w:val="none" w:sz="0" w:space="0" w:color="auto"/>
      </w:divBdr>
    </w:div>
    <w:div w:id="1398555188">
      <w:bodyDiv w:val="1"/>
      <w:marLeft w:val="0"/>
      <w:marRight w:val="0"/>
      <w:marTop w:val="0"/>
      <w:marBottom w:val="0"/>
      <w:divBdr>
        <w:top w:val="none" w:sz="0" w:space="0" w:color="auto"/>
        <w:left w:val="none" w:sz="0" w:space="0" w:color="auto"/>
        <w:bottom w:val="none" w:sz="0" w:space="0" w:color="auto"/>
        <w:right w:val="none" w:sz="0" w:space="0" w:color="auto"/>
      </w:divBdr>
    </w:div>
    <w:div w:id="1403405044">
      <w:bodyDiv w:val="1"/>
      <w:marLeft w:val="0"/>
      <w:marRight w:val="0"/>
      <w:marTop w:val="0"/>
      <w:marBottom w:val="0"/>
      <w:divBdr>
        <w:top w:val="none" w:sz="0" w:space="0" w:color="auto"/>
        <w:left w:val="none" w:sz="0" w:space="0" w:color="auto"/>
        <w:bottom w:val="none" w:sz="0" w:space="0" w:color="auto"/>
        <w:right w:val="none" w:sz="0" w:space="0" w:color="auto"/>
      </w:divBdr>
    </w:div>
    <w:div w:id="1406686629">
      <w:bodyDiv w:val="1"/>
      <w:marLeft w:val="0"/>
      <w:marRight w:val="0"/>
      <w:marTop w:val="0"/>
      <w:marBottom w:val="0"/>
      <w:divBdr>
        <w:top w:val="none" w:sz="0" w:space="0" w:color="auto"/>
        <w:left w:val="none" w:sz="0" w:space="0" w:color="auto"/>
        <w:bottom w:val="none" w:sz="0" w:space="0" w:color="auto"/>
        <w:right w:val="none" w:sz="0" w:space="0" w:color="auto"/>
      </w:divBdr>
    </w:div>
    <w:div w:id="1408260226">
      <w:bodyDiv w:val="1"/>
      <w:marLeft w:val="0"/>
      <w:marRight w:val="0"/>
      <w:marTop w:val="0"/>
      <w:marBottom w:val="0"/>
      <w:divBdr>
        <w:top w:val="none" w:sz="0" w:space="0" w:color="auto"/>
        <w:left w:val="none" w:sz="0" w:space="0" w:color="auto"/>
        <w:bottom w:val="none" w:sz="0" w:space="0" w:color="auto"/>
        <w:right w:val="none" w:sz="0" w:space="0" w:color="auto"/>
      </w:divBdr>
    </w:div>
    <w:div w:id="1409578819">
      <w:bodyDiv w:val="1"/>
      <w:marLeft w:val="0"/>
      <w:marRight w:val="0"/>
      <w:marTop w:val="0"/>
      <w:marBottom w:val="0"/>
      <w:divBdr>
        <w:top w:val="none" w:sz="0" w:space="0" w:color="auto"/>
        <w:left w:val="none" w:sz="0" w:space="0" w:color="auto"/>
        <w:bottom w:val="none" w:sz="0" w:space="0" w:color="auto"/>
        <w:right w:val="none" w:sz="0" w:space="0" w:color="auto"/>
      </w:divBdr>
    </w:div>
    <w:div w:id="1411657633">
      <w:bodyDiv w:val="1"/>
      <w:marLeft w:val="0"/>
      <w:marRight w:val="0"/>
      <w:marTop w:val="0"/>
      <w:marBottom w:val="0"/>
      <w:divBdr>
        <w:top w:val="none" w:sz="0" w:space="0" w:color="auto"/>
        <w:left w:val="none" w:sz="0" w:space="0" w:color="auto"/>
        <w:bottom w:val="none" w:sz="0" w:space="0" w:color="auto"/>
        <w:right w:val="none" w:sz="0" w:space="0" w:color="auto"/>
      </w:divBdr>
    </w:div>
    <w:div w:id="1412582734">
      <w:bodyDiv w:val="1"/>
      <w:marLeft w:val="0"/>
      <w:marRight w:val="0"/>
      <w:marTop w:val="0"/>
      <w:marBottom w:val="0"/>
      <w:divBdr>
        <w:top w:val="none" w:sz="0" w:space="0" w:color="auto"/>
        <w:left w:val="none" w:sz="0" w:space="0" w:color="auto"/>
        <w:bottom w:val="none" w:sz="0" w:space="0" w:color="auto"/>
        <w:right w:val="none" w:sz="0" w:space="0" w:color="auto"/>
      </w:divBdr>
    </w:div>
    <w:div w:id="1419906878">
      <w:bodyDiv w:val="1"/>
      <w:marLeft w:val="0"/>
      <w:marRight w:val="0"/>
      <w:marTop w:val="0"/>
      <w:marBottom w:val="0"/>
      <w:divBdr>
        <w:top w:val="none" w:sz="0" w:space="0" w:color="auto"/>
        <w:left w:val="none" w:sz="0" w:space="0" w:color="auto"/>
        <w:bottom w:val="none" w:sz="0" w:space="0" w:color="auto"/>
        <w:right w:val="none" w:sz="0" w:space="0" w:color="auto"/>
      </w:divBdr>
    </w:div>
    <w:div w:id="1426263232">
      <w:bodyDiv w:val="1"/>
      <w:marLeft w:val="0"/>
      <w:marRight w:val="0"/>
      <w:marTop w:val="0"/>
      <w:marBottom w:val="0"/>
      <w:divBdr>
        <w:top w:val="none" w:sz="0" w:space="0" w:color="auto"/>
        <w:left w:val="none" w:sz="0" w:space="0" w:color="auto"/>
        <w:bottom w:val="none" w:sz="0" w:space="0" w:color="auto"/>
        <w:right w:val="none" w:sz="0" w:space="0" w:color="auto"/>
      </w:divBdr>
    </w:div>
    <w:div w:id="1429160042">
      <w:bodyDiv w:val="1"/>
      <w:marLeft w:val="0"/>
      <w:marRight w:val="0"/>
      <w:marTop w:val="0"/>
      <w:marBottom w:val="0"/>
      <w:divBdr>
        <w:top w:val="none" w:sz="0" w:space="0" w:color="auto"/>
        <w:left w:val="none" w:sz="0" w:space="0" w:color="auto"/>
        <w:bottom w:val="none" w:sz="0" w:space="0" w:color="auto"/>
        <w:right w:val="none" w:sz="0" w:space="0" w:color="auto"/>
      </w:divBdr>
    </w:div>
    <w:div w:id="1437209761">
      <w:bodyDiv w:val="1"/>
      <w:marLeft w:val="0"/>
      <w:marRight w:val="0"/>
      <w:marTop w:val="0"/>
      <w:marBottom w:val="0"/>
      <w:divBdr>
        <w:top w:val="none" w:sz="0" w:space="0" w:color="auto"/>
        <w:left w:val="none" w:sz="0" w:space="0" w:color="auto"/>
        <w:bottom w:val="none" w:sz="0" w:space="0" w:color="auto"/>
        <w:right w:val="none" w:sz="0" w:space="0" w:color="auto"/>
      </w:divBdr>
    </w:div>
    <w:div w:id="1442263516">
      <w:bodyDiv w:val="1"/>
      <w:marLeft w:val="0"/>
      <w:marRight w:val="0"/>
      <w:marTop w:val="0"/>
      <w:marBottom w:val="0"/>
      <w:divBdr>
        <w:top w:val="none" w:sz="0" w:space="0" w:color="auto"/>
        <w:left w:val="none" w:sz="0" w:space="0" w:color="auto"/>
        <w:bottom w:val="none" w:sz="0" w:space="0" w:color="auto"/>
        <w:right w:val="none" w:sz="0" w:space="0" w:color="auto"/>
      </w:divBdr>
    </w:div>
    <w:div w:id="1444151891">
      <w:bodyDiv w:val="1"/>
      <w:marLeft w:val="0"/>
      <w:marRight w:val="0"/>
      <w:marTop w:val="0"/>
      <w:marBottom w:val="0"/>
      <w:divBdr>
        <w:top w:val="none" w:sz="0" w:space="0" w:color="auto"/>
        <w:left w:val="none" w:sz="0" w:space="0" w:color="auto"/>
        <w:bottom w:val="none" w:sz="0" w:space="0" w:color="auto"/>
        <w:right w:val="none" w:sz="0" w:space="0" w:color="auto"/>
      </w:divBdr>
    </w:div>
    <w:div w:id="1447506379">
      <w:bodyDiv w:val="1"/>
      <w:marLeft w:val="0"/>
      <w:marRight w:val="0"/>
      <w:marTop w:val="0"/>
      <w:marBottom w:val="0"/>
      <w:divBdr>
        <w:top w:val="none" w:sz="0" w:space="0" w:color="auto"/>
        <w:left w:val="none" w:sz="0" w:space="0" w:color="auto"/>
        <w:bottom w:val="none" w:sz="0" w:space="0" w:color="auto"/>
        <w:right w:val="none" w:sz="0" w:space="0" w:color="auto"/>
      </w:divBdr>
    </w:div>
    <w:div w:id="1450858126">
      <w:bodyDiv w:val="1"/>
      <w:marLeft w:val="0"/>
      <w:marRight w:val="0"/>
      <w:marTop w:val="0"/>
      <w:marBottom w:val="0"/>
      <w:divBdr>
        <w:top w:val="none" w:sz="0" w:space="0" w:color="auto"/>
        <w:left w:val="none" w:sz="0" w:space="0" w:color="auto"/>
        <w:bottom w:val="none" w:sz="0" w:space="0" w:color="auto"/>
        <w:right w:val="none" w:sz="0" w:space="0" w:color="auto"/>
      </w:divBdr>
    </w:div>
    <w:div w:id="1457868524">
      <w:bodyDiv w:val="1"/>
      <w:marLeft w:val="0"/>
      <w:marRight w:val="0"/>
      <w:marTop w:val="0"/>
      <w:marBottom w:val="0"/>
      <w:divBdr>
        <w:top w:val="none" w:sz="0" w:space="0" w:color="auto"/>
        <w:left w:val="none" w:sz="0" w:space="0" w:color="auto"/>
        <w:bottom w:val="none" w:sz="0" w:space="0" w:color="auto"/>
        <w:right w:val="none" w:sz="0" w:space="0" w:color="auto"/>
      </w:divBdr>
    </w:div>
    <w:div w:id="1459951242">
      <w:bodyDiv w:val="1"/>
      <w:marLeft w:val="0"/>
      <w:marRight w:val="0"/>
      <w:marTop w:val="0"/>
      <w:marBottom w:val="0"/>
      <w:divBdr>
        <w:top w:val="none" w:sz="0" w:space="0" w:color="auto"/>
        <w:left w:val="none" w:sz="0" w:space="0" w:color="auto"/>
        <w:bottom w:val="none" w:sz="0" w:space="0" w:color="auto"/>
        <w:right w:val="none" w:sz="0" w:space="0" w:color="auto"/>
      </w:divBdr>
    </w:div>
    <w:div w:id="1460369911">
      <w:bodyDiv w:val="1"/>
      <w:marLeft w:val="0"/>
      <w:marRight w:val="0"/>
      <w:marTop w:val="0"/>
      <w:marBottom w:val="0"/>
      <w:divBdr>
        <w:top w:val="none" w:sz="0" w:space="0" w:color="auto"/>
        <w:left w:val="none" w:sz="0" w:space="0" w:color="auto"/>
        <w:bottom w:val="none" w:sz="0" w:space="0" w:color="auto"/>
        <w:right w:val="none" w:sz="0" w:space="0" w:color="auto"/>
      </w:divBdr>
    </w:div>
    <w:div w:id="1460758467">
      <w:bodyDiv w:val="1"/>
      <w:marLeft w:val="0"/>
      <w:marRight w:val="0"/>
      <w:marTop w:val="0"/>
      <w:marBottom w:val="0"/>
      <w:divBdr>
        <w:top w:val="none" w:sz="0" w:space="0" w:color="auto"/>
        <w:left w:val="none" w:sz="0" w:space="0" w:color="auto"/>
        <w:bottom w:val="none" w:sz="0" w:space="0" w:color="auto"/>
        <w:right w:val="none" w:sz="0" w:space="0" w:color="auto"/>
      </w:divBdr>
    </w:div>
    <w:div w:id="1465465172">
      <w:bodyDiv w:val="1"/>
      <w:marLeft w:val="0"/>
      <w:marRight w:val="0"/>
      <w:marTop w:val="0"/>
      <w:marBottom w:val="0"/>
      <w:divBdr>
        <w:top w:val="none" w:sz="0" w:space="0" w:color="auto"/>
        <w:left w:val="none" w:sz="0" w:space="0" w:color="auto"/>
        <w:bottom w:val="none" w:sz="0" w:space="0" w:color="auto"/>
        <w:right w:val="none" w:sz="0" w:space="0" w:color="auto"/>
      </w:divBdr>
    </w:div>
    <w:div w:id="1466006485">
      <w:bodyDiv w:val="1"/>
      <w:marLeft w:val="0"/>
      <w:marRight w:val="0"/>
      <w:marTop w:val="0"/>
      <w:marBottom w:val="0"/>
      <w:divBdr>
        <w:top w:val="none" w:sz="0" w:space="0" w:color="auto"/>
        <w:left w:val="none" w:sz="0" w:space="0" w:color="auto"/>
        <w:bottom w:val="none" w:sz="0" w:space="0" w:color="auto"/>
        <w:right w:val="none" w:sz="0" w:space="0" w:color="auto"/>
      </w:divBdr>
    </w:div>
    <w:div w:id="1466434377">
      <w:bodyDiv w:val="1"/>
      <w:marLeft w:val="0"/>
      <w:marRight w:val="0"/>
      <w:marTop w:val="0"/>
      <w:marBottom w:val="0"/>
      <w:divBdr>
        <w:top w:val="none" w:sz="0" w:space="0" w:color="auto"/>
        <w:left w:val="none" w:sz="0" w:space="0" w:color="auto"/>
        <w:bottom w:val="none" w:sz="0" w:space="0" w:color="auto"/>
        <w:right w:val="none" w:sz="0" w:space="0" w:color="auto"/>
      </w:divBdr>
    </w:div>
    <w:div w:id="1473249316">
      <w:bodyDiv w:val="1"/>
      <w:marLeft w:val="0"/>
      <w:marRight w:val="0"/>
      <w:marTop w:val="0"/>
      <w:marBottom w:val="0"/>
      <w:divBdr>
        <w:top w:val="none" w:sz="0" w:space="0" w:color="auto"/>
        <w:left w:val="none" w:sz="0" w:space="0" w:color="auto"/>
        <w:bottom w:val="none" w:sz="0" w:space="0" w:color="auto"/>
        <w:right w:val="none" w:sz="0" w:space="0" w:color="auto"/>
      </w:divBdr>
    </w:div>
    <w:div w:id="1479344296">
      <w:bodyDiv w:val="1"/>
      <w:marLeft w:val="0"/>
      <w:marRight w:val="0"/>
      <w:marTop w:val="0"/>
      <w:marBottom w:val="0"/>
      <w:divBdr>
        <w:top w:val="none" w:sz="0" w:space="0" w:color="auto"/>
        <w:left w:val="none" w:sz="0" w:space="0" w:color="auto"/>
        <w:bottom w:val="none" w:sz="0" w:space="0" w:color="auto"/>
        <w:right w:val="none" w:sz="0" w:space="0" w:color="auto"/>
      </w:divBdr>
    </w:div>
    <w:div w:id="1481312161">
      <w:bodyDiv w:val="1"/>
      <w:marLeft w:val="0"/>
      <w:marRight w:val="0"/>
      <w:marTop w:val="0"/>
      <w:marBottom w:val="0"/>
      <w:divBdr>
        <w:top w:val="none" w:sz="0" w:space="0" w:color="auto"/>
        <w:left w:val="none" w:sz="0" w:space="0" w:color="auto"/>
        <w:bottom w:val="none" w:sz="0" w:space="0" w:color="auto"/>
        <w:right w:val="none" w:sz="0" w:space="0" w:color="auto"/>
      </w:divBdr>
    </w:div>
    <w:div w:id="1482235067">
      <w:bodyDiv w:val="1"/>
      <w:marLeft w:val="0"/>
      <w:marRight w:val="0"/>
      <w:marTop w:val="0"/>
      <w:marBottom w:val="0"/>
      <w:divBdr>
        <w:top w:val="none" w:sz="0" w:space="0" w:color="auto"/>
        <w:left w:val="none" w:sz="0" w:space="0" w:color="auto"/>
        <w:bottom w:val="none" w:sz="0" w:space="0" w:color="auto"/>
        <w:right w:val="none" w:sz="0" w:space="0" w:color="auto"/>
      </w:divBdr>
    </w:div>
    <w:div w:id="1483351198">
      <w:bodyDiv w:val="1"/>
      <w:marLeft w:val="0"/>
      <w:marRight w:val="0"/>
      <w:marTop w:val="0"/>
      <w:marBottom w:val="0"/>
      <w:divBdr>
        <w:top w:val="none" w:sz="0" w:space="0" w:color="auto"/>
        <w:left w:val="none" w:sz="0" w:space="0" w:color="auto"/>
        <w:bottom w:val="none" w:sz="0" w:space="0" w:color="auto"/>
        <w:right w:val="none" w:sz="0" w:space="0" w:color="auto"/>
      </w:divBdr>
    </w:div>
    <w:div w:id="1483621439">
      <w:bodyDiv w:val="1"/>
      <w:marLeft w:val="0"/>
      <w:marRight w:val="0"/>
      <w:marTop w:val="0"/>
      <w:marBottom w:val="0"/>
      <w:divBdr>
        <w:top w:val="none" w:sz="0" w:space="0" w:color="auto"/>
        <w:left w:val="none" w:sz="0" w:space="0" w:color="auto"/>
        <w:bottom w:val="none" w:sz="0" w:space="0" w:color="auto"/>
        <w:right w:val="none" w:sz="0" w:space="0" w:color="auto"/>
      </w:divBdr>
    </w:div>
    <w:div w:id="1484815491">
      <w:bodyDiv w:val="1"/>
      <w:marLeft w:val="0"/>
      <w:marRight w:val="0"/>
      <w:marTop w:val="0"/>
      <w:marBottom w:val="0"/>
      <w:divBdr>
        <w:top w:val="none" w:sz="0" w:space="0" w:color="auto"/>
        <w:left w:val="none" w:sz="0" w:space="0" w:color="auto"/>
        <w:bottom w:val="none" w:sz="0" w:space="0" w:color="auto"/>
        <w:right w:val="none" w:sz="0" w:space="0" w:color="auto"/>
      </w:divBdr>
    </w:div>
    <w:div w:id="1488208718">
      <w:bodyDiv w:val="1"/>
      <w:marLeft w:val="0"/>
      <w:marRight w:val="0"/>
      <w:marTop w:val="0"/>
      <w:marBottom w:val="0"/>
      <w:divBdr>
        <w:top w:val="none" w:sz="0" w:space="0" w:color="auto"/>
        <w:left w:val="none" w:sz="0" w:space="0" w:color="auto"/>
        <w:bottom w:val="none" w:sz="0" w:space="0" w:color="auto"/>
        <w:right w:val="none" w:sz="0" w:space="0" w:color="auto"/>
      </w:divBdr>
    </w:div>
    <w:div w:id="1492064033">
      <w:bodyDiv w:val="1"/>
      <w:marLeft w:val="0"/>
      <w:marRight w:val="0"/>
      <w:marTop w:val="0"/>
      <w:marBottom w:val="0"/>
      <w:divBdr>
        <w:top w:val="none" w:sz="0" w:space="0" w:color="auto"/>
        <w:left w:val="none" w:sz="0" w:space="0" w:color="auto"/>
        <w:bottom w:val="none" w:sz="0" w:space="0" w:color="auto"/>
        <w:right w:val="none" w:sz="0" w:space="0" w:color="auto"/>
      </w:divBdr>
    </w:div>
    <w:div w:id="1492866499">
      <w:bodyDiv w:val="1"/>
      <w:marLeft w:val="0"/>
      <w:marRight w:val="0"/>
      <w:marTop w:val="0"/>
      <w:marBottom w:val="0"/>
      <w:divBdr>
        <w:top w:val="none" w:sz="0" w:space="0" w:color="auto"/>
        <w:left w:val="none" w:sz="0" w:space="0" w:color="auto"/>
        <w:bottom w:val="none" w:sz="0" w:space="0" w:color="auto"/>
        <w:right w:val="none" w:sz="0" w:space="0" w:color="auto"/>
      </w:divBdr>
    </w:div>
    <w:div w:id="1493909095">
      <w:bodyDiv w:val="1"/>
      <w:marLeft w:val="0"/>
      <w:marRight w:val="0"/>
      <w:marTop w:val="0"/>
      <w:marBottom w:val="0"/>
      <w:divBdr>
        <w:top w:val="none" w:sz="0" w:space="0" w:color="auto"/>
        <w:left w:val="none" w:sz="0" w:space="0" w:color="auto"/>
        <w:bottom w:val="none" w:sz="0" w:space="0" w:color="auto"/>
        <w:right w:val="none" w:sz="0" w:space="0" w:color="auto"/>
      </w:divBdr>
    </w:div>
    <w:div w:id="1495758376">
      <w:bodyDiv w:val="1"/>
      <w:marLeft w:val="0"/>
      <w:marRight w:val="0"/>
      <w:marTop w:val="0"/>
      <w:marBottom w:val="0"/>
      <w:divBdr>
        <w:top w:val="none" w:sz="0" w:space="0" w:color="auto"/>
        <w:left w:val="none" w:sz="0" w:space="0" w:color="auto"/>
        <w:bottom w:val="none" w:sz="0" w:space="0" w:color="auto"/>
        <w:right w:val="none" w:sz="0" w:space="0" w:color="auto"/>
      </w:divBdr>
    </w:div>
    <w:div w:id="1497577710">
      <w:bodyDiv w:val="1"/>
      <w:marLeft w:val="0"/>
      <w:marRight w:val="0"/>
      <w:marTop w:val="0"/>
      <w:marBottom w:val="0"/>
      <w:divBdr>
        <w:top w:val="none" w:sz="0" w:space="0" w:color="auto"/>
        <w:left w:val="none" w:sz="0" w:space="0" w:color="auto"/>
        <w:bottom w:val="none" w:sz="0" w:space="0" w:color="auto"/>
        <w:right w:val="none" w:sz="0" w:space="0" w:color="auto"/>
      </w:divBdr>
    </w:div>
    <w:div w:id="1497726843">
      <w:bodyDiv w:val="1"/>
      <w:marLeft w:val="0"/>
      <w:marRight w:val="0"/>
      <w:marTop w:val="0"/>
      <w:marBottom w:val="0"/>
      <w:divBdr>
        <w:top w:val="none" w:sz="0" w:space="0" w:color="auto"/>
        <w:left w:val="none" w:sz="0" w:space="0" w:color="auto"/>
        <w:bottom w:val="none" w:sz="0" w:space="0" w:color="auto"/>
        <w:right w:val="none" w:sz="0" w:space="0" w:color="auto"/>
      </w:divBdr>
    </w:div>
    <w:div w:id="1501507731">
      <w:bodyDiv w:val="1"/>
      <w:marLeft w:val="0"/>
      <w:marRight w:val="0"/>
      <w:marTop w:val="0"/>
      <w:marBottom w:val="0"/>
      <w:divBdr>
        <w:top w:val="none" w:sz="0" w:space="0" w:color="auto"/>
        <w:left w:val="none" w:sz="0" w:space="0" w:color="auto"/>
        <w:bottom w:val="none" w:sz="0" w:space="0" w:color="auto"/>
        <w:right w:val="none" w:sz="0" w:space="0" w:color="auto"/>
      </w:divBdr>
    </w:div>
    <w:div w:id="1503354601">
      <w:bodyDiv w:val="1"/>
      <w:marLeft w:val="0"/>
      <w:marRight w:val="0"/>
      <w:marTop w:val="0"/>
      <w:marBottom w:val="0"/>
      <w:divBdr>
        <w:top w:val="none" w:sz="0" w:space="0" w:color="auto"/>
        <w:left w:val="none" w:sz="0" w:space="0" w:color="auto"/>
        <w:bottom w:val="none" w:sz="0" w:space="0" w:color="auto"/>
        <w:right w:val="none" w:sz="0" w:space="0" w:color="auto"/>
      </w:divBdr>
    </w:div>
    <w:div w:id="1508442727">
      <w:bodyDiv w:val="1"/>
      <w:marLeft w:val="0"/>
      <w:marRight w:val="0"/>
      <w:marTop w:val="0"/>
      <w:marBottom w:val="0"/>
      <w:divBdr>
        <w:top w:val="none" w:sz="0" w:space="0" w:color="auto"/>
        <w:left w:val="none" w:sz="0" w:space="0" w:color="auto"/>
        <w:bottom w:val="none" w:sz="0" w:space="0" w:color="auto"/>
        <w:right w:val="none" w:sz="0" w:space="0" w:color="auto"/>
      </w:divBdr>
    </w:div>
    <w:div w:id="1509636814">
      <w:bodyDiv w:val="1"/>
      <w:marLeft w:val="0"/>
      <w:marRight w:val="0"/>
      <w:marTop w:val="0"/>
      <w:marBottom w:val="0"/>
      <w:divBdr>
        <w:top w:val="none" w:sz="0" w:space="0" w:color="auto"/>
        <w:left w:val="none" w:sz="0" w:space="0" w:color="auto"/>
        <w:bottom w:val="none" w:sz="0" w:space="0" w:color="auto"/>
        <w:right w:val="none" w:sz="0" w:space="0" w:color="auto"/>
      </w:divBdr>
    </w:div>
    <w:div w:id="1516923676">
      <w:bodyDiv w:val="1"/>
      <w:marLeft w:val="0"/>
      <w:marRight w:val="0"/>
      <w:marTop w:val="0"/>
      <w:marBottom w:val="0"/>
      <w:divBdr>
        <w:top w:val="none" w:sz="0" w:space="0" w:color="auto"/>
        <w:left w:val="none" w:sz="0" w:space="0" w:color="auto"/>
        <w:bottom w:val="none" w:sz="0" w:space="0" w:color="auto"/>
        <w:right w:val="none" w:sz="0" w:space="0" w:color="auto"/>
      </w:divBdr>
    </w:div>
    <w:div w:id="1524782009">
      <w:bodyDiv w:val="1"/>
      <w:marLeft w:val="0"/>
      <w:marRight w:val="0"/>
      <w:marTop w:val="0"/>
      <w:marBottom w:val="0"/>
      <w:divBdr>
        <w:top w:val="none" w:sz="0" w:space="0" w:color="auto"/>
        <w:left w:val="none" w:sz="0" w:space="0" w:color="auto"/>
        <w:bottom w:val="none" w:sz="0" w:space="0" w:color="auto"/>
        <w:right w:val="none" w:sz="0" w:space="0" w:color="auto"/>
      </w:divBdr>
    </w:div>
    <w:div w:id="1529104541">
      <w:bodyDiv w:val="1"/>
      <w:marLeft w:val="0"/>
      <w:marRight w:val="0"/>
      <w:marTop w:val="0"/>
      <w:marBottom w:val="0"/>
      <w:divBdr>
        <w:top w:val="none" w:sz="0" w:space="0" w:color="auto"/>
        <w:left w:val="none" w:sz="0" w:space="0" w:color="auto"/>
        <w:bottom w:val="none" w:sz="0" w:space="0" w:color="auto"/>
        <w:right w:val="none" w:sz="0" w:space="0" w:color="auto"/>
      </w:divBdr>
    </w:div>
    <w:div w:id="1534416459">
      <w:bodyDiv w:val="1"/>
      <w:marLeft w:val="0"/>
      <w:marRight w:val="0"/>
      <w:marTop w:val="0"/>
      <w:marBottom w:val="0"/>
      <w:divBdr>
        <w:top w:val="none" w:sz="0" w:space="0" w:color="auto"/>
        <w:left w:val="none" w:sz="0" w:space="0" w:color="auto"/>
        <w:bottom w:val="none" w:sz="0" w:space="0" w:color="auto"/>
        <w:right w:val="none" w:sz="0" w:space="0" w:color="auto"/>
      </w:divBdr>
    </w:div>
    <w:div w:id="1537153989">
      <w:bodyDiv w:val="1"/>
      <w:marLeft w:val="0"/>
      <w:marRight w:val="0"/>
      <w:marTop w:val="0"/>
      <w:marBottom w:val="0"/>
      <w:divBdr>
        <w:top w:val="none" w:sz="0" w:space="0" w:color="auto"/>
        <w:left w:val="none" w:sz="0" w:space="0" w:color="auto"/>
        <w:bottom w:val="none" w:sz="0" w:space="0" w:color="auto"/>
        <w:right w:val="none" w:sz="0" w:space="0" w:color="auto"/>
      </w:divBdr>
    </w:div>
    <w:div w:id="1538350382">
      <w:bodyDiv w:val="1"/>
      <w:marLeft w:val="0"/>
      <w:marRight w:val="0"/>
      <w:marTop w:val="0"/>
      <w:marBottom w:val="0"/>
      <w:divBdr>
        <w:top w:val="none" w:sz="0" w:space="0" w:color="auto"/>
        <w:left w:val="none" w:sz="0" w:space="0" w:color="auto"/>
        <w:bottom w:val="none" w:sz="0" w:space="0" w:color="auto"/>
        <w:right w:val="none" w:sz="0" w:space="0" w:color="auto"/>
      </w:divBdr>
    </w:div>
    <w:div w:id="1539270300">
      <w:bodyDiv w:val="1"/>
      <w:marLeft w:val="0"/>
      <w:marRight w:val="0"/>
      <w:marTop w:val="0"/>
      <w:marBottom w:val="0"/>
      <w:divBdr>
        <w:top w:val="none" w:sz="0" w:space="0" w:color="auto"/>
        <w:left w:val="none" w:sz="0" w:space="0" w:color="auto"/>
        <w:bottom w:val="none" w:sz="0" w:space="0" w:color="auto"/>
        <w:right w:val="none" w:sz="0" w:space="0" w:color="auto"/>
      </w:divBdr>
    </w:div>
    <w:div w:id="1540893768">
      <w:bodyDiv w:val="1"/>
      <w:marLeft w:val="0"/>
      <w:marRight w:val="0"/>
      <w:marTop w:val="0"/>
      <w:marBottom w:val="0"/>
      <w:divBdr>
        <w:top w:val="none" w:sz="0" w:space="0" w:color="auto"/>
        <w:left w:val="none" w:sz="0" w:space="0" w:color="auto"/>
        <w:bottom w:val="none" w:sz="0" w:space="0" w:color="auto"/>
        <w:right w:val="none" w:sz="0" w:space="0" w:color="auto"/>
      </w:divBdr>
    </w:div>
    <w:div w:id="1550189901">
      <w:bodyDiv w:val="1"/>
      <w:marLeft w:val="0"/>
      <w:marRight w:val="0"/>
      <w:marTop w:val="0"/>
      <w:marBottom w:val="0"/>
      <w:divBdr>
        <w:top w:val="none" w:sz="0" w:space="0" w:color="auto"/>
        <w:left w:val="none" w:sz="0" w:space="0" w:color="auto"/>
        <w:bottom w:val="none" w:sz="0" w:space="0" w:color="auto"/>
        <w:right w:val="none" w:sz="0" w:space="0" w:color="auto"/>
      </w:divBdr>
    </w:div>
    <w:div w:id="1554652582">
      <w:bodyDiv w:val="1"/>
      <w:marLeft w:val="0"/>
      <w:marRight w:val="0"/>
      <w:marTop w:val="0"/>
      <w:marBottom w:val="0"/>
      <w:divBdr>
        <w:top w:val="none" w:sz="0" w:space="0" w:color="auto"/>
        <w:left w:val="none" w:sz="0" w:space="0" w:color="auto"/>
        <w:bottom w:val="none" w:sz="0" w:space="0" w:color="auto"/>
        <w:right w:val="none" w:sz="0" w:space="0" w:color="auto"/>
      </w:divBdr>
    </w:div>
    <w:div w:id="1559433227">
      <w:bodyDiv w:val="1"/>
      <w:marLeft w:val="0"/>
      <w:marRight w:val="0"/>
      <w:marTop w:val="0"/>
      <w:marBottom w:val="0"/>
      <w:divBdr>
        <w:top w:val="none" w:sz="0" w:space="0" w:color="auto"/>
        <w:left w:val="none" w:sz="0" w:space="0" w:color="auto"/>
        <w:bottom w:val="none" w:sz="0" w:space="0" w:color="auto"/>
        <w:right w:val="none" w:sz="0" w:space="0" w:color="auto"/>
      </w:divBdr>
    </w:div>
    <w:div w:id="1559823812">
      <w:bodyDiv w:val="1"/>
      <w:marLeft w:val="0"/>
      <w:marRight w:val="0"/>
      <w:marTop w:val="0"/>
      <w:marBottom w:val="0"/>
      <w:divBdr>
        <w:top w:val="none" w:sz="0" w:space="0" w:color="auto"/>
        <w:left w:val="none" w:sz="0" w:space="0" w:color="auto"/>
        <w:bottom w:val="none" w:sz="0" w:space="0" w:color="auto"/>
        <w:right w:val="none" w:sz="0" w:space="0" w:color="auto"/>
      </w:divBdr>
    </w:div>
    <w:div w:id="1562905897">
      <w:bodyDiv w:val="1"/>
      <w:marLeft w:val="0"/>
      <w:marRight w:val="0"/>
      <w:marTop w:val="0"/>
      <w:marBottom w:val="0"/>
      <w:divBdr>
        <w:top w:val="none" w:sz="0" w:space="0" w:color="auto"/>
        <w:left w:val="none" w:sz="0" w:space="0" w:color="auto"/>
        <w:bottom w:val="none" w:sz="0" w:space="0" w:color="auto"/>
        <w:right w:val="none" w:sz="0" w:space="0" w:color="auto"/>
      </w:divBdr>
    </w:div>
    <w:div w:id="1563297487">
      <w:bodyDiv w:val="1"/>
      <w:marLeft w:val="0"/>
      <w:marRight w:val="0"/>
      <w:marTop w:val="0"/>
      <w:marBottom w:val="0"/>
      <w:divBdr>
        <w:top w:val="none" w:sz="0" w:space="0" w:color="auto"/>
        <w:left w:val="none" w:sz="0" w:space="0" w:color="auto"/>
        <w:bottom w:val="none" w:sz="0" w:space="0" w:color="auto"/>
        <w:right w:val="none" w:sz="0" w:space="0" w:color="auto"/>
      </w:divBdr>
    </w:div>
    <w:div w:id="1566525451">
      <w:bodyDiv w:val="1"/>
      <w:marLeft w:val="0"/>
      <w:marRight w:val="0"/>
      <w:marTop w:val="0"/>
      <w:marBottom w:val="0"/>
      <w:divBdr>
        <w:top w:val="none" w:sz="0" w:space="0" w:color="auto"/>
        <w:left w:val="none" w:sz="0" w:space="0" w:color="auto"/>
        <w:bottom w:val="none" w:sz="0" w:space="0" w:color="auto"/>
        <w:right w:val="none" w:sz="0" w:space="0" w:color="auto"/>
      </w:divBdr>
    </w:div>
    <w:div w:id="1572622164">
      <w:bodyDiv w:val="1"/>
      <w:marLeft w:val="0"/>
      <w:marRight w:val="0"/>
      <w:marTop w:val="0"/>
      <w:marBottom w:val="0"/>
      <w:divBdr>
        <w:top w:val="none" w:sz="0" w:space="0" w:color="auto"/>
        <w:left w:val="none" w:sz="0" w:space="0" w:color="auto"/>
        <w:bottom w:val="none" w:sz="0" w:space="0" w:color="auto"/>
        <w:right w:val="none" w:sz="0" w:space="0" w:color="auto"/>
      </w:divBdr>
    </w:div>
    <w:div w:id="1573930044">
      <w:bodyDiv w:val="1"/>
      <w:marLeft w:val="0"/>
      <w:marRight w:val="0"/>
      <w:marTop w:val="0"/>
      <w:marBottom w:val="0"/>
      <w:divBdr>
        <w:top w:val="none" w:sz="0" w:space="0" w:color="auto"/>
        <w:left w:val="none" w:sz="0" w:space="0" w:color="auto"/>
        <w:bottom w:val="none" w:sz="0" w:space="0" w:color="auto"/>
        <w:right w:val="none" w:sz="0" w:space="0" w:color="auto"/>
      </w:divBdr>
    </w:div>
    <w:div w:id="1575238524">
      <w:bodyDiv w:val="1"/>
      <w:marLeft w:val="0"/>
      <w:marRight w:val="0"/>
      <w:marTop w:val="0"/>
      <w:marBottom w:val="0"/>
      <w:divBdr>
        <w:top w:val="none" w:sz="0" w:space="0" w:color="auto"/>
        <w:left w:val="none" w:sz="0" w:space="0" w:color="auto"/>
        <w:bottom w:val="none" w:sz="0" w:space="0" w:color="auto"/>
        <w:right w:val="none" w:sz="0" w:space="0" w:color="auto"/>
      </w:divBdr>
    </w:div>
    <w:div w:id="1575965335">
      <w:bodyDiv w:val="1"/>
      <w:marLeft w:val="0"/>
      <w:marRight w:val="0"/>
      <w:marTop w:val="0"/>
      <w:marBottom w:val="0"/>
      <w:divBdr>
        <w:top w:val="none" w:sz="0" w:space="0" w:color="auto"/>
        <w:left w:val="none" w:sz="0" w:space="0" w:color="auto"/>
        <w:bottom w:val="none" w:sz="0" w:space="0" w:color="auto"/>
        <w:right w:val="none" w:sz="0" w:space="0" w:color="auto"/>
      </w:divBdr>
    </w:div>
    <w:div w:id="1578401617">
      <w:bodyDiv w:val="1"/>
      <w:marLeft w:val="0"/>
      <w:marRight w:val="0"/>
      <w:marTop w:val="0"/>
      <w:marBottom w:val="0"/>
      <w:divBdr>
        <w:top w:val="none" w:sz="0" w:space="0" w:color="auto"/>
        <w:left w:val="none" w:sz="0" w:space="0" w:color="auto"/>
        <w:bottom w:val="none" w:sz="0" w:space="0" w:color="auto"/>
        <w:right w:val="none" w:sz="0" w:space="0" w:color="auto"/>
      </w:divBdr>
    </w:div>
    <w:div w:id="1579286592">
      <w:bodyDiv w:val="1"/>
      <w:marLeft w:val="0"/>
      <w:marRight w:val="0"/>
      <w:marTop w:val="0"/>
      <w:marBottom w:val="0"/>
      <w:divBdr>
        <w:top w:val="none" w:sz="0" w:space="0" w:color="auto"/>
        <w:left w:val="none" w:sz="0" w:space="0" w:color="auto"/>
        <w:bottom w:val="none" w:sz="0" w:space="0" w:color="auto"/>
        <w:right w:val="none" w:sz="0" w:space="0" w:color="auto"/>
      </w:divBdr>
    </w:div>
    <w:div w:id="1579707441">
      <w:bodyDiv w:val="1"/>
      <w:marLeft w:val="0"/>
      <w:marRight w:val="0"/>
      <w:marTop w:val="0"/>
      <w:marBottom w:val="0"/>
      <w:divBdr>
        <w:top w:val="none" w:sz="0" w:space="0" w:color="auto"/>
        <w:left w:val="none" w:sz="0" w:space="0" w:color="auto"/>
        <w:bottom w:val="none" w:sz="0" w:space="0" w:color="auto"/>
        <w:right w:val="none" w:sz="0" w:space="0" w:color="auto"/>
      </w:divBdr>
    </w:div>
    <w:div w:id="1581520925">
      <w:bodyDiv w:val="1"/>
      <w:marLeft w:val="0"/>
      <w:marRight w:val="0"/>
      <w:marTop w:val="0"/>
      <w:marBottom w:val="0"/>
      <w:divBdr>
        <w:top w:val="none" w:sz="0" w:space="0" w:color="auto"/>
        <w:left w:val="none" w:sz="0" w:space="0" w:color="auto"/>
        <w:bottom w:val="none" w:sz="0" w:space="0" w:color="auto"/>
        <w:right w:val="none" w:sz="0" w:space="0" w:color="auto"/>
      </w:divBdr>
    </w:div>
    <w:div w:id="1584877355">
      <w:bodyDiv w:val="1"/>
      <w:marLeft w:val="0"/>
      <w:marRight w:val="0"/>
      <w:marTop w:val="0"/>
      <w:marBottom w:val="0"/>
      <w:divBdr>
        <w:top w:val="none" w:sz="0" w:space="0" w:color="auto"/>
        <w:left w:val="none" w:sz="0" w:space="0" w:color="auto"/>
        <w:bottom w:val="none" w:sz="0" w:space="0" w:color="auto"/>
        <w:right w:val="none" w:sz="0" w:space="0" w:color="auto"/>
      </w:divBdr>
    </w:div>
    <w:div w:id="1585457934">
      <w:bodyDiv w:val="1"/>
      <w:marLeft w:val="0"/>
      <w:marRight w:val="0"/>
      <w:marTop w:val="0"/>
      <w:marBottom w:val="0"/>
      <w:divBdr>
        <w:top w:val="none" w:sz="0" w:space="0" w:color="auto"/>
        <w:left w:val="none" w:sz="0" w:space="0" w:color="auto"/>
        <w:bottom w:val="none" w:sz="0" w:space="0" w:color="auto"/>
        <w:right w:val="none" w:sz="0" w:space="0" w:color="auto"/>
      </w:divBdr>
    </w:div>
    <w:div w:id="1585845423">
      <w:bodyDiv w:val="1"/>
      <w:marLeft w:val="0"/>
      <w:marRight w:val="0"/>
      <w:marTop w:val="0"/>
      <w:marBottom w:val="0"/>
      <w:divBdr>
        <w:top w:val="none" w:sz="0" w:space="0" w:color="auto"/>
        <w:left w:val="none" w:sz="0" w:space="0" w:color="auto"/>
        <w:bottom w:val="none" w:sz="0" w:space="0" w:color="auto"/>
        <w:right w:val="none" w:sz="0" w:space="0" w:color="auto"/>
      </w:divBdr>
    </w:div>
    <w:div w:id="1587690912">
      <w:bodyDiv w:val="1"/>
      <w:marLeft w:val="0"/>
      <w:marRight w:val="0"/>
      <w:marTop w:val="0"/>
      <w:marBottom w:val="0"/>
      <w:divBdr>
        <w:top w:val="none" w:sz="0" w:space="0" w:color="auto"/>
        <w:left w:val="none" w:sz="0" w:space="0" w:color="auto"/>
        <w:bottom w:val="none" w:sz="0" w:space="0" w:color="auto"/>
        <w:right w:val="none" w:sz="0" w:space="0" w:color="auto"/>
      </w:divBdr>
    </w:div>
    <w:div w:id="1588658481">
      <w:bodyDiv w:val="1"/>
      <w:marLeft w:val="0"/>
      <w:marRight w:val="0"/>
      <w:marTop w:val="0"/>
      <w:marBottom w:val="0"/>
      <w:divBdr>
        <w:top w:val="none" w:sz="0" w:space="0" w:color="auto"/>
        <w:left w:val="none" w:sz="0" w:space="0" w:color="auto"/>
        <w:bottom w:val="none" w:sz="0" w:space="0" w:color="auto"/>
        <w:right w:val="none" w:sz="0" w:space="0" w:color="auto"/>
      </w:divBdr>
    </w:div>
    <w:div w:id="1588883984">
      <w:bodyDiv w:val="1"/>
      <w:marLeft w:val="0"/>
      <w:marRight w:val="0"/>
      <w:marTop w:val="0"/>
      <w:marBottom w:val="0"/>
      <w:divBdr>
        <w:top w:val="none" w:sz="0" w:space="0" w:color="auto"/>
        <w:left w:val="none" w:sz="0" w:space="0" w:color="auto"/>
        <w:bottom w:val="none" w:sz="0" w:space="0" w:color="auto"/>
        <w:right w:val="none" w:sz="0" w:space="0" w:color="auto"/>
      </w:divBdr>
    </w:div>
    <w:div w:id="1592814195">
      <w:bodyDiv w:val="1"/>
      <w:marLeft w:val="0"/>
      <w:marRight w:val="0"/>
      <w:marTop w:val="0"/>
      <w:marBottom w:val="0"/>
      <w:divBdr>
        <w:top w:val="none" w:sz="0" w:space="0" w:color="auto"/>
        <w:left w:val="none" w:sz="0" w:space="0" w:color="auto"/>
        <w:bottom w:val="none" w:sz="0" w:space="0" w:color="auto"/>
        <w:right w:val="none" w:sz="0" w:space="0" w:color="auto"/>
      </w:divBdr>
    </w:div>
    <w:div w:id="1593313604">
      <w:bodyDiv w:val="1"/>
      <w:marLeft w:val="0"/>
      <w:marRight w:val="0"/>
      <w:marTop w:val="0"/>
      <w:marBottom w:val="0"/>
      <w:divBdr>
        <w:top w:val="none" w:sz="0" w:space="0" w:color="auto"/>
        <w:left w:val="none" w:sz="0" w:space="0" w:color="auto"/>
        <w:bottom w:val="none" w:sz="0" w:space="0" w:color="auto"/>
        <w:right w:val="none" w:sz="0" w:space="0" w:color="auto"/>
      </w:divBdr>
    </w:div>
    <w:div w:id="1598519036">
      <w:bodyDiv w:val="1"/>
      <w:marLeft w:val="0"/>
      <w:marRight w:val="0"/>
      <w:marTop w:val="0"/>
      <w:marBottom w:val="0"/>
      <w:divBdr>
        <w:top w:val="none" w:sz="0" w:space="0" w:color="auto"/>
        <w:left w:val="none" w:sz="0" w:space="0" w:color="auto"/>
        <w:bottom w:val="none" w:sz="0" w:space="0" w:color="auto"/>
        <w:right w:val="none" w:sz="0" w:space="0" w:color="auto"/>
      </w:divBdr>
    </w:div>
    <w:div w:id="1605502739">
      <w:bodyDiv w:val="1"/>
      <w:marLeft w:val="0"/>
      <w:marRight w:val="0"/>
      <w:marTop w:val="0"/>
      <w:marBottom w:val="0"/>
      <w:divBdr>
        <w:top w:val="none" w:sz="0" w:space="0" w:color="auto"/>
        <w:left w:val="none" w:sz="0" w:space="0" w:color="auto"/>
        <w:bottom w:val="none" w:sz="0" w:space="0" w:color="auto"/>
        <w:right w:val="none" w:sz="0" w:space="0" w:color="auto"/>
      </w:divBdr>
    </w:div>
    <w:div w:id="1614440215">
      <w:bodyDiv w:val="1"/>
      <w:marLeft w:val="0"/>
      <w:marRight w:val="0"/>
      <w:marTop w:val="0"/>
      <w:marBottom w:val="0"/>
      <w:divBdr>
        <w:top w:val="none" w:sz="0" w:space="0" w:color="auto"/>
        <w:left w:val="none" w:sz="0" w:space="0" w:color="auto"/>
        <w:bottom w:val="none" w:sz="0" w:space="0" w:color="auto"/>
        <w:right w:val="none" w:sz="0" w:space="0" w:color="auto"/>
      </w:divBdr>
    </w:div>
    <w:div w:id="1616906324">
      <w:bodyDiv w:val="1"/>
      <w:marLeft w:val="0"/>
      <w:marRight w:val="0"/>
      <w:marTop w:val="0"/>
      <w:marBottom w:val="0"/>
      <w:divBdr>
        <w:top w:val="none" w:sz="0" w:space="0" w:color="auto"/>
        <w:left w:val="none" w:sz="0" w:space="0" w:color="auto"/>
        <w:bottom w:val="none" w:sz="0" w:space="0" w:color="auto"/>
        <w:right w:val="none" w:sz="0" w:space="0" w:color="auto"/>
      </w:divBdr>
    </w:div>
    <w:div w:id="1618174686">
      <w:bodyDiv w:val="1"/>
      <w:marLeft w:val="0"/>
      <w:marRight w:val="0"/>
      <w:marTop w:val="0"/>
      <w:marBottom w:val="0"/>
      <w:divBdr>
        <w:top w:val="none" w:sz="0" w:space="0" w:color="auto"/>
        <w:left w:val="none" w:sz="0" w:space="0" w:color="auto"/>
        <w:bottom w:val="none" w:sz="0" w:space="0" w:color="auto"/>
        <w:right w:val="none" w:sz="0" w:space="0" w:color="auto"/>
      </w:divBdr>
    </w:div>
    <w:div w:id="1633562505">
      <w:bodyDiv w:val="1"/>
      <w:marLeft w:val="0"/>
      <w:marRight w:val="0"/>
      <w:marTop w:val="0"/>
      <w:marBottom w:val="0"/>
      <w:divBdr>
        <w:top w:val="none" w:sz="0" w:space="0" w:color="auto"/>
        <w:left w:val="none" w:sz="0" w:space="0" w:color="auto"/>
        <w:bottom w:val="none" w:sz="0" w:space="0" w:color="auto"/>
        <w:right w:val="none" w:sz="0" w:space="0" w:color="auto"/>
      </w:divBdr>
    </w:div>
    <w:div w:id="1633827969">
      <w:bodyDiv w:val="1"/>
      <w:marLeft w:val="0"/>
      <w:marRight w:val="0"/>
      <w:marTop w:val="0"/>
      <w:marBottom w:val="0"/>
      <w:divBdr>
        <w:top w:val="none" w:sz="0" w:space="0" w:color="auto"/>
        <w:left w:val="none" w:sz="0" w:space="0" w:color="auto"/>
        <w:bottom w:val="none" w:sz="0" w:space="0" w:color="auto"/>
        <w:right w:val="none" w:sz="0" w:space="0" w:color="auto"/>
      </w:divBdr>
    </w:div>
    <w:div w:id="1639149023">
      <w:bodyDiv w:val="1"/>
      <w:marLeft w:val="0"/>
      <w:marRight w:val="0"/>
      <w:marTop w:val="0"/>
      <w:marBottom w:val="0"/>
      <w:divBdr>
        <w:top w:val="none" w:sz="0" w:space="0" w:color="auto"/>
        <w:left w:val="none" w:sz="0" w:space="0" w:color="auto"/>
        <w:bottom w:val="none" w:sz="0" w:space="0" w:color="auto"/>
        <w:right w:val="none" w:sz="0" w:space="0" w:color="auto"/>
      </w:divBdr>
    </w:div>
    <w:div w:id="1641612087">
      <w:bodyDiv w:val="1"/>
      <w:marLeft w:val="0"/>
      <w:marRight w:val="0"/>
      <w:marTop w:val="0"/>
      <w:marBottom w:val="0"/>
      <w:divBdr>
        <w:top w:val="none" w:sz="0" w:space="0" w:color="auto"/>
        <w:left w:val="none" w:sz="0" w:space="0" w:color="auto"/>
        <w:bottom w:val="none" w:sz="0" w:space="0" w:color="auto"/>
        <w:right w:val="none" w:sz="0" w:space="0" w:color="auto"/>
      </w:divBdr>
    </w:div>
    <w:div w:id="1644193015">
      <w:bodyDiv w:val="1"/>
      <w:marLeft w:val="0"/>
      <w:marRight w:val="0"/>
      <w:marTop w:val="0"/>
      <w:marBottom w:val="0"/>
      <w:divBdr>
        <w:top w:val="none" w:sz="0" w:space="0" w:color="auto"/>
        <w:left w:val="none" w:sz="0" w:space="0" w:color="auto"/>
        <w:bottom w:val="none" w:sz="0" w:space="0" w:color="auto"/>
        <w:right w:val="none" w:sz="0" w:space="0" w:color="auto"/>
      </w:divBdr>
    </w:div>
    <w:div w:id="1644853203">
      <w:bodyDiv w:val="1"/>
      <w:marLeft w:val="0"/>
      <w:marRight w:val="0"/>
      <w:marTop w:val="0"/>
      <w:marBottom w:val="0"/>
      <w:divBdr>
        <w:top w:val="none" w:sz="0" w:space="0" w:color="auto"/>
        <w:left w:val="none" w:sz="0" w:space="0" w:color="auto"/>
        <w:bottom w:val="none" w:sz="0" w:space="0" w:color="auto"/>
        <w:right w:val="none" w:sz="0" w:space="0" w:color="auto"/>
      </w:divBdr>
    </w:div>
    <w:div w:id="1645036969">
      <w:bodyDiv w:val="1"/>
      <w:marLeft w:val="0"/>
      <w:marRight w:val="0"/>
      <w:marTop w:val="0"/>
      <w:marBottom w:val="0"/>
      <w:divBdr>
        <w:top w:val="none" w:sz="0" w:space="0" w:color="auto"/>
        <w:left w:val="none" w:sz="0" w:space="0" w:color="auto"/>
        <w:bottom w:val="none" w:sz="0" w:space="0" w:color="auto"/>
        <w:right w:val="none" w:sz="0" w:space="0" w:color="auto"/>
      </w:divBdr>
    </w:div>
    <w:div w:id="1647006078">
      <w:bodyDiv w:val="1"/>
      <w:marLeft w:val="0"/>
      <w:marRight w:val="0"/>
      <w:marTop w:val="0"/>
      <w:marBottom w:val="0"/>
      <w:divBdr>
        <w:top w:val="none" w:sz="0" w:space="0" w:color="auto"/>
        <w:left w:val="none" w:sz="0" w:space="0" w:color="auto"/>
        <w:bottom w:val="none" w:sz="0" w:space="0" w:color="auto"/>
        <w:right w:val="none" w:sz="0" w:space="0" w:color="auto"/>
      </w:divBdr>
    </w:div>
    <w:div w:id="1648627621">
      <w:bodyDiv w:val="1"/>
      <w:marLeft w:val="0"/>
      <w:marRight w:val="0"/>
      <w:marTop w:val="0"/>
      <w:marBottom w:val="0"/>
      <w:divBdr>
        <w:top w:val="none" w:sz="0" w:space="0" w:color="auto"/>
        <w:left w:val="none" w:sz="0" w:space="0" w:color="auto"/>
        <w:bottom w:val="none" w:sz="0" w:space="0" w:color="auto"/>
        <w:right w:val="none" w:sz="0" w:space="0" w:color="auto"/>
      </w:divBdr>
    </w:div>
    <w:div w:id="1649049366">
      <w:bodyDiv w:val="1"/>
      <w:marLeft w:val="0"/>
      <w:marRight w:val="0"/>
      <w:marTop w:val="0"/>
      <w:marBottom w:val="0"/>
      <w:divBdr>
        <w:top w:val="none" w:sz="0" w:space="0" w:color="auto"/>
        <w:left w:val="none" w:sz="0" w:space="0" w:color="auto"/>
        <w:bottom w:val="none" w:sz="0" w:space="0" w:color="auto"/>
        <w:right w:val="none" w:sz="0" w:space="0" w:color="auto"/>
      </w:divBdr>
    </w:div>
    <w:div w:id="1653752752">
      <w:bodyDiv w:val="1"/>
      <w:marLeft w:val="0"/>
      <w:marRight w:val="0"/>
      <w:marTop w:val="0"/>
      <w:marBottom w:val="0"/>
      <w:divBdr>
        <w:top w:val="none" w:sz="0" w:space="0" w:color="auto"/>
        <w:left w:val="none" w:sz="0" w:space="0" w:color="auto"/>
        <w:bottom w:val="none" w:sz="0" w:space="0" w:color="auto"/>
        <w:right w:val="none" w:sz="0" w:space="0" w:color="auto"/>
      </w:divBdr>
    </w:div>
    <w:div w:id="1659922607">
      <w:bodyDiv w:val="1"/>
      <w:marLeft w:val="0"/>
      <w:marRight w:val="0"/>
      <w:marTop w:val="0"/>
      <w:marBottom w:val="0"/>
      <w:divBdr>
        <w:top w:val="none" w:sz="0" w:space="0" w:color="auto"/>
        <w:left w:val="none" w:sz="0" w:space="0" w:color="auto"/>
        <w:bottom w:val="none" w:sz="0" w:space="0" w:color="auto"/>
        <w:right w:val="none" w:sz="0" w:space="0" w:color="auto"/>
      </w:divBdr>
    </w:div>
    <w:div w:id="1663311684">
      <w:bodyDiv w:val="1"/>
      <w:marLeft w:val="0"/>
      <w:marRight w:val="0"/>
      <w:marTop w:val="0"/>
      <w:marBottom w:val="0"/>
      <w:divBdr>
        <w:top w:val="none" w:sz="0" w:space="0" w:color="auto"/>
        <w:left w:val="none" w:sz="0" w:space="0" w:color="auto"/>
        <w:bottom w:val="none" w:sz="0" w:space="0" w:color="auto"/>
        <w:right w:val="none" w:sz="0" w:space="0" w:color="auto"/>
      </w:divBdr>
    </w:div>
    <w:div w:id="1667171834">
      <w:bodyDiv w:val="1"/>
      <w:marLeft w:val="0"/>
      <w:marRight w:val="0"/>
      <w:marTop w:val="0"/>
      <w:marBottom w:val="0"/>
      <w:divBdr>
        <w:top w:val="none" w:sz="0" w:space="0" w:color="auto"/>
        <w:left w:val="none" w:sz="0" w:space="0" w:color="auto"/>
        <w:bottom w:val="none" w:sz="0" w:space="0" w:color="auto"/>
        <w:right w:val="none" w:sz="0" w:space="0" w:color="auto"/>
      </w:divBdr>
    </w:div>
    <w:div w:id="1668285428">
      <w:bodyDiv w:val="1"/>
      <w:marLeft w:val="0"/>
      <w:marRight w:val="0"/>
      <w:marTop w:val="0"/>
      <w:marBottom w:val="0"/>
      <w:divBdr>
        <w:top w:val="none" w:sz="0" w:space="0" w:color="auto"/>
        <w:left w:val="none" w:sz="0" w:space="0" w:color="auto"/>
        <w:bottom w:val="none" w:sz="0" w:space="0" w:color="auto"/>
        <w:right w:val="none" w:sz="0" w:space="0" w:color="auto"/>
      </w:divBdr>
    </w:div>
    <w:div w:id="1669208499">
      <w:bodyDiv w:val="1"/>
      <w:marLeft w:val="0"/>
      <w:marRight w:val="0"/>
      <w:marTop w:val="0"/>
      <w:marBottom w:val="0"/>
      <w:divBdr>
        <w:top w:val="none" w:sz="0" w:space="0" w:color="auto"/>
        <w:left w:val="none" w:sz="0" w:space="0" w:color="auto"/>
        <w:bottom w:val="none" w:sz="0" w:space="0" w:color="auto"/>
        <w:right w:val="none" w:sz="0" w:space="0" w:color="auto"/>
      </w:divBdr>
    </w:div>
    <w:div w:id="1669285085">
      <w:bodyDiv w:val="1"/>
      <w:marLeft w:val="0"/>
      <w:marRight w:val="0"/>
      <w:marTop w:val="0"/>
      <w:marBottom w:val="0"/>
      <w:divBdr>
        <w:top w:val="none" w:sz="0" w:space="0" w:color="auto"/>
        <w:left w:val="none" w:sz="0" w:space="0" w:color="auto"/>
        <w:bottom w:val="none" w:sz="0" w:space="0" w:color="auto"/>
        <w:right w:val="none" w:sz="0" w:space="0" w:color="auto"/>
      </w:divBdr>
    </w:div>
    <w:div w:id="1673215700">
      <w:bodyDiv w:val="1"/>
      <w:marLeft w:val="0"/>
      <w:marRight w:val="0"/>
      <w:marTop w:val="0"/>
      <w:marBottom w:val="0"/>
      <w:divBdr>
        <w:top w:val="none" w:sz="0" w:space="0" w:color="auto"/>
        <w:left w:val="none" w:sz="0" w:space="0" w:color="auto"/>
        <w:bottom w:val="none" w:sz="0" w:space="0" w:color="auto"/>
        <w:right w:val="none" w:sz="0" w:space="0" w:color="auto"/>
      </w:divBdr>
    </w:div>
    <w:div w:id="1678578745">
      <w:bodyDiv w:val="1"/>
      <w:marLeft w:val="0"/>
      <w:marRight w:val="0"/>
      <w:marTop w:val="0"/>
      <w:marBottom w:val="0"/>
      <w:divBdr>
        <w:top w:val="none" w:sz="0" w:space="0" w:color="auto"/>
        <w:left w:val="none" w:sz="0" w:space="0" w:color="auto"/>
        <w:bottom w:val="none" w:sz="0" w:space="0" w:color="auto"/>
        <w:right w:val="none" w:sz="0" w:space="0" w:color="auto"/>
      </w:divBdr>
    </w:div>
    <w:div w:id="1679426413">
      <w:bodyDiv w:val="1"/>
      <w:marLeft w:val="0"/>
      <w:marRight w:val="0"/>
      <w:marTop w:val="0"/>
      <w:marBottom w:val="0"/>
      <w:divBdr>
        <w:top w:val="none" w:sz="0" w:space="0" w:color="auto"/>
        <w:left w:val="none" w:sz="0" w:space="0" w:color="auto"/>
        <w:bottom w:val="none" w:sz="0" w:space="0" w:color="auto"/>
        <w:right w:val="none" w:sz="0" w:space="0" w:color="auto"/>
      </w:divBdr>
    </w:div>
    <w:div w:id="1680545223">
      <w:bodyDiv w:val="1"/>
      <w:marLeft w:val="0"/>
      <w:marRight w:val="0"/>
      <w:marTop w:val="0"/>
      <w:marBottom w:val="0"/>
      <w:divBdr>
        <w:top w:val="none" w:sz="0" w:space="0" w:color="auto"/>
        <w:left w:val="none" w:sz="0" w:space="0" w:color="auto"/>
        <w:bottom w:val="none" w:sz="0" w:space="0" w:color="auto"/>
        <w:right w:val="none" w:sz="0" w:space="0" w:color="auto"/>
      </w:divBdr>
    </w:div>
    <w:div w:id="1686325316">
      <w:bodyDiv w:val="1"/>
      <w:marLeft w:val="0"/>
      <w:marRight w:val="0"/>
      <w:marTop w:val="0"/>
      <w:marBottom w:val="0"/>
      <w:divBdr>
        <w:top w:val="none" w:sz="0" w:space="0" w:color="auto"/>
        <w:left w:val="none" w:sz="0" w:space="0" w:color="auto"/>
        <w:bottom w:val="none" w:sz="0" w:space="0" w:color="auto"/>
        <w:right w:val="none" w:sz="0" w:space="0" w:color="auto"/>
      </w:divBdr>
    </w:div>
    <w:div w:id="1689521302">
      <w:bodyDiv w:val="1"/>
      <w:marLeft w:val="0"/>
      <w:marRight w:val="0"/>
      <w:marTop w:val="0"/>
      <w:marBottom w:val="0"/>
      <w:divBdr>
        <w:top w:val="none" w:sz="0" w:space="0" w:color="auto"/>
        <w:left w:val="none" w:sz="0" w:space="0" w:color="auto"/>
        <w:bottom w:val="none" w:sz="0" w:space="0" w:color="auto"/>
        <w:right w:val="none" w:sz="0" w:space="0" w:color="auto"/>
      </w:divBdr>
    </w:div>
    <w:div w:id="1690907881">
      <w:bodyDiv w:val="1"/>
      <w:marLeft w:val="0"/>
      <w:marRight w:val="0"/>
      <w:marTop w:val="0"/>
      <w:marBottom w:val="0"/>
      <w:divBdr>
        <w:top w:val="none" w:sz="0" w:space="0" w:color="auto"/>
        <w:left w:val="none" w:sz="0" w:space="0" w:color="auto"/>
        <w:bottom w:val="none" w:sz="0" w:space="0" w:color="auto"/>
        <w:right w:val="none" w:sz="0" w:space="0" w:color="auto"/>
      </w:divBdr>
    </w:div>
    <w:div w:id="1691762998">
      <w:bodyDiv w:val="1"/>
      <w:marLeft w:val="0"/>
      <w:marRight w:val="0"/>
      <w:marTop w:val="0"/>
      <w:marBottom w:val="0"/>
      <w:divBdr>
        <w:top w:val="none" w:sz="0" w:space="0" w:color="auto"/>
        <w:left w:val="none" w:sz="0" w:space="0" w:color="auto"/>
        <w:bottom w:val="none" w:sz="0" w:space="0" w:color="auto"/>
        <w:right w:val="none" w:sz="0" w:space="0" w:color="auto"/>
      </w:divBdr>
    </w:div>
    <w:div w:id="1691833039">
      <w:bodyDiv w:val="1"/>
      <w:marLeft w:val="0"/>
      <w:marRight w:val="0"/>
      <w:marTop w:val="0"/>
      <w:marBottom w:val="0"/>
      <w:divBdr>
        <w:top w:val="none" w:sz="0" w:space="0" w:color="auto"/>
        <w:left w:val="none" w:sz="0" w:space="0" w:color="auto"/>
        <w:bottom w:val="none" w:sz="0" w:space="0" w:color="auto"/>
        <w:right w:val="none" w:sz="0" w:space="0" w:color="auto"/>
      </w:divBdr>
    </w:div>
    <w:div w:id="1692561736">
      <w:bodyDiv w:val="1"/>
      <w:marLeft w:val="0"/>
      <w:marRight w:val="0"/>
      <w:marTop w:val="0"/>
      <w:marBottom w:val="0"/>
      <w:divBdr>
        <w:top w:val="none" w:sz="0" w:space="0" w:color="auto"/>
        <w:left w:val="none" w:sz="0" w:space="0" w:color="auto"/>
        <w:bottom w:val="none" w:sz="0" w:space="0" w:color="auto"/>
        <w:right w:val="none" w:sz="0" w:space="0" w:color="auto"/>
      </w:divBdr>
    </w:div>
    <w:div w:id="1697846063">
      <w:bodyDiv w:val="1"/>
      <w:marLeft w:val="0"/>
      <w:marRight w:val="0"/>
      <w:marTop w:val="0"/>
      <w:marBottom w:val="0"/>
      <w:divBdr>
        <w:top w:val="none" w:sz="0" w:space="0" w:color="auto"/>
        <w:left w:val="none" w:sz="0" w:space="0" w:color="auto"/>
        <w:bottom w:val="none" w:sz="0" w:space="0" w:color="auto"/>
        <w:right w:val="none" w:sz="0" w:space="0" w:color="auto"/>
      </w:divBdr>
    </w:div>
    <w:div w:id="1699311283">
      <w:bodyDiv w:val="1"/>
      <w:marLeft w:val="0"/>
      <w:marRight w:val="0"/>
      <w:marTop w:val="0"/>
      <w:marBottom w:val="0"/>
      <w:divBdr>
        <w:top w:val="none" w:sz="0" w:space="0" w:color="auto"/>
        <w:left w:val="none" w:sz="0" w:space="0" w:color="auto"/>
        <w:bottom w:val="none" w:sz="0" w:space="0" w:color="auto"/>
        <w:right w:val="none" w:sz="0" w:space="0" w:color="auto"/>
      </w:divBdr>
    </w:div>
    <w:div w:id="1702318389">
      <w:bodyDiv w:val="1"/>
      <w:marLeft w:val="0"/>
      <w:marRight w:val="0"/>
      <w:marTop w:val="0"/>
      <w:marBottom w:val="0"/>
      <w:divBdr>
        <w:top w:val="none" w:sz="0" w:space="0" w:color="auto"/>
        <w:left w:val="none" w:sz="0" w:space="0" w:color="auto"/>
        <w:bottom w:val="none" w:sz="0" w:space="0" w:color="auto"/>
        <w:right w:val="none" w:sz="0" w:space="0" w:color="auto"/>
      </w:divBdr>
    </w:div>
    <w:div w:id="1702514798">
      <w:bodyDiv w:val="1"/>
      <w:marLeft w:val="0"/>
      <w:marRight w:val="0"/>
      <w:marTop w:val="0"/>
      <w:marBottom w:val="0"/>
      <w:divBdr>
        <w:top w:val="none" w:sz="0" w:space="0" w:color="auto"/>
        <w:left w:val="none" w:sz="0" w:space="0" w:color="auto"/>
        <w:bottom w:val="none" w:sz="0" w:space="0" w:color="auto"/>
        <w:right w:val="none" w:sz="0" w:space="0" w:color="auto"/>
      </w:divBdr>
    </w:div>
    <w:div w:id="1703555838">
      <w:bodyDiv w:val="1"/>
      <w:marLeft w:val="0"/>
      <w:marRight w:val="0"/>
      <w:marTop w:val="0"/>
      <w:marBottom w:val="0"/>
      <w:divBdr>
        <w:top w:val="none" w:sz="0" w:space="0" w:color="auto"/>
        <w:left w:val="none" w:sz="0" w:space="0" w:color="auto"/>
        <w:bottom w:val="none" w:sz="0" w:space="0" w:color="auto"/>
        <w:right w:val="none" w:sz="0" w:space="0" w:color="auto"/>
      </w:divBdr>
    </w:div>
    <w:div w:id="1706252851">
      <w:bodyDiv w:val="1"/>
      <w:marLeft w:val="0"/>
      <w:marRight w:val="0"/>
      <w:marTop w:val="0"/>
      <w:marBottom w:val="0"/>
      <w:divBdr>
        <w:top w:val="none" w:sz="0" w:space="0" w:color="auto"/>
        <w:left w:val="none" w:sz="0" w:space="0" w:color="auto"/>
        <w:bottom w:val="none" w:sz="0" w:space="0" w:color="auto"/>
        <w:right w:val="none" w:sz="0" w:space="0" w:color="auto"/>
      </w:divBdr>
    </w:div>
    <w:div w:id="1707559161">
      <w:bodyDiv w:val="1"/>
      <w:marLeft w:val="0"/>
      <w:marRight w:val="0"/>
      <w:marTop w:val="0"/>
      <w:marBottom w:val="0"/>
      <w:divBdr>
        <w:top w:val="none" w:sz="0" w:space="0" w:color="auto"/>
        <w:left w:val="none" w:sz="0" w:space="0" w:color="auto"/>
        <w:bottom w:val="none" w:sz="0" w:space="0" w:color="auto"/>
        <w:right w:val="none" w:sz="0" w:space="0" w:color="auto"/>
      </w:divBdr>
    </w:div>
    <w:div w:id="1713185150">
      <w:bodyDiv w:val="1"/>
      <w:marLeft w:val="0"/>
      <w:marRight w:val="0"/>
      <w:marTop w:val="0"/>
      <w:marBottom w:val="0"/>
      <w:divBdr>
        <w:top w:val="none" w:sz="0" w:space="0" w:color="auto"/>
        <w:left w:val="none" w:sz="0" w:space="0" w:color="auto"/>
        <w:bottom w:val="none" w:sz="0" w:space="0" w:color="auto"/>
        <w:right w:val="none" w:sz="0" w:space="0" w:color="auto"/>
      </w:divBdr>
    </w:div>
    <w:div w:id="1715540645">
      <w:bodyDiv w:val="1"/>
      <w:marLeft w:val="0"/>
      <w:marRight w:val="0"/>
      <w:marTop w:val="0"/>
      <w:marBottom w:val="0"/>
      <w:divBdr>
        <w:top w:val="none" w:sz="0" w:space="0" w:color="auto"/>
        <w:left w:val="none" w:sz="0" w:space="0" w:color="auto"/>
        <w:bottom w:val="none" w:sz="0" w:space="0" w:color="auto"/>
        <w:right w:val="none" w:sz="0" w:space="0" w:color="auto"/>
      </w:divBdr>
    </w:div>
    <w:div w:id="1719549066">
      <w:bodyDiv w:val="1"/>
      <w:marLeft w:val="0"/>
      <w:marRight w:val="0"/>
      <w:marTop w:val="0"/>
      <w:marBottom w:val="0"/>
      <w:divBdr>
        <w:top w:val="none" w:sz="0" w:space="0" w:color="auto"/>
        <w:left w:val="none" w:sz="0" w:space="0" w:color="auto"/>
        <w:bottom w:val="none" w:sz="0" w:space="0" w:color="auto"/>
        <w:right w:val="none" w:sz="0" w:space="0" w:color="auto"/>
      </w:divBdr>
    </w:div>
    <w:div w:id="1721369079">
      <w:bodyDiv w:val="1"/>
      <w:marLeft w:val="0"/>
      <w:marRight w:val="0"/>
      <w:marTop w:val="0"/>
      <w:marBottom w:val="0"/>
      <w:divBdr>
        <w:top w:val="none" w:sz="0" w:space="0" w:color="auto"/>
        <w:left w:val="none" w:sz="0" w:space="0" w:color="auto"/>
        <w:bottom w:val="none" w:sz="0" w:space="0" w:color="auto"/>
        <w:right w:val="none" w:sz="0" w:space="0" w:color="auto"/>
      </w:divBdr>
    </w:div>
    <w:div w:id="1722094590">
      <w:bodyDiv w:val="1"/>
      <w:marLeft w:val="0"/>
      <w:marRight w:val="0"/>
      <w:marTop w:val="0"/>
      <w:marBottom w:val="0"/>
      <w:divBdr>
        <w:top w:val="none" w:sz="0" w:space="0" w:color="auto"/>
        <w:left w:val="none" w:sz="0" w:space="0" w:color="auto"/>
        <w:bottom w:val="none" w:sz="0" w:space="0" w:color="auto"/>
        <w:right w:val="none" w:sz="0" w:space="0" w:color="auto"/>
      </w:divBdr>
    </w:div>
    <w:div w:id="1724132867">
      <w:bodyDiv w:val="1"/>
      <w:marLeft w:val="0"/>
      <w:marRight w:val="0"/>
      <w:marTop w:val="0"/>
      <w:marBottom w:val="0"/>
      <w:divBdr>
        <w:top w:val="none" w:sz="0" w:space="0" w:color="auto"/>
        <w:left w:val="none" w:sz="0" w:space="0" w:color="auto"/>
        <w:bottom w:val="none" w:sz="0" w:space="0" w:color="auto"/>
        <w:right w:val="none" w:sz="0" w:space="0" w:color="auto"/>
      </w:divBdr>
    </w:div>
    <w:div w:id="1731075822">
      <w:bodyDiv w:val="1"/>
      <w:marLeft w:val="0"/>
      <w:marRight w:val="0"/>
      <w:marTop w:val="0"/>
      <w:marBottom w:val="0"/>
      <w:divBdr>
        <w:top w:val="none" w:sz="0" w:space="0" w:color="auto"/>
        <w:left w:val="none" w:sz="0" w:space="0" w:color="auto"/>
        <w:bottom w:val="none" w:sz="0" w:space="0" w:color="auto"/>
        <w:right w:val="none" w:sz="0" w:space="0" w:color="auto"/>
      </w:divBdr>
    </w:div>
    <w:div w:id="1733500722">
      <w:bodyDiv w:val="1"/>
      <w:marLeft w:val="0"/>
      <w:marRight w:val="0"/>
      <w:marTop w:val="0"/>
      <w:marBottom w:val="0"/>
      <w:divBdr>
        <w:top w:val="none" w:sz="0" w:space="0" w:color="auto"/>
        <w:left w:val="none" w:sz="0" w:space="0" w:color="auto"/>
        <w:bottom w:val="none" w:sz="0" w:space="0" w:color="auto"/>
        <w:right w:val="none" w:sz="0" w:space="0" w:color="auto"/>
      </w:divBdr>
    </w:div>
    <w:div w:id="1734963408">
      <w:bodyDiv w:val="1"/>
      <w:marLeft w:val="0"/>
      <w:marRight w:val="0"/>
      <w:marTop w:val="0"/>
      <w:marBottom w:val="0"/>
      <w:divBdr>
        <w:top w:val="none" w:sz="0" w:space="0" w:color="auto"/>
        <w:left w:val="none" w:sz="0" w:space="0" w:color="auto"/>
        <w:bottom w:val="none" w:sz="0" w:space="0" w:color="auto"/>
        <w:right w:val="none" w:sz="0" w:space="0" w:color="auto"/>
      </w:divBdr>
    </w:div>
    <w:div w:id="1735351653">
      <w:bodyDiv w:val="1"/>
      <w:marLeft w:val="0"/>
      <w:marRight w:val="0"/>
      <w:marTop w:val="0"/>
      <w:marBottom w:val="0"/>
      <w:divBdr>
        <w:top w:val="none" w:sz="0" w:space="0" w:color="auto"/>
        <w:left w:val="none" w:sz="0" w:space="0" w:color="auto"/>
        <w:bottom w:val="none" w:sz="0" w:space="0" w:color="auto"/>
        <w:right w:val="none" w:sz="0" w:space="0" w:color="auto"/>
      </w:divBdr>
    </w:div>
    <w:div w:id="1737511851">
      <w:bodyDiv w:val="1"/>
      <w:marLeft w:val="0"/>
      <w:marRight w:val="0"/>
      <w:marTop w:val="0"/>
      <w:marBottom w:val="0"/>
      <w:divBdr>
        <w:top w:val="none" w:sz="0" w:space="0" w:color="auto"/>
        <w:left w:val="none" w:sz="0" w:space="0" w:color="auto"/>
        <w:bottom w:val="none" w:sz="0" w:space="0" w:color="auto"/>
        <w:right w:val="none" w:sz="0" w:space="0" w:color="auto"/>
      </w:divBdr>
    </w:div>
    <w:div w:id="1740516928">
      <w:bodyDiv w:val="1"/>
      <w:marLeft w:val="0"/>
      <w:marRight w:val="0"/>
      <w:marTop w:val="0"/>
      <w:marBottom w:val="0"/>
      <w:divBdr>
        <w:top w:val="none" w:sz="0" w:space="0" w:color="auto"/>
        <w:left w:val="none" w:sz="0" w:space="0" w:color="auto"/>
        <w:bottom w:val="none" w:sz="0" w:space="0" w:color="auto"/>
        <w:right w:val="none" w:sz="0" w:space="0" w:color="auto"/>
      </w:divBdr>
    </w:div>
    <w:div w:id="1741370386">
      <w:bodyDiv w:val="1"/>
      <w:marLeft w:val="0"/>
      <w:marRight w:val="0"/>
      <w:marTop w:val="0"/>
      <w:marBottom w:val="0"/>
      <w:divBdr>
        <w:top w:val="none" w:sz="0" w:space="0" w:color="auto"/>
        <w:left w:val="none" w:sz="0" w:space="0" w:color="auto"/>
        <w:bottom w:val="none" w:sz="0" w:space="0" w:color="auto"/>
        <w:right w:val="none" w:sz="0" w:space="0" w:color="auto"/>
      </w:divBdr>
    </w:div>
    <w:div w:id="1744832183">
      <w:bodyDiv w:val="1"/>
      <w:marLeft w:val="0"/>
      <w:marRight w:val="0"/>
      <w:marTop w:val="0"/>
      <w:marBottom w:val="0"/>
      <w:divBdr>
        <w:top w:val="none" w:sz="0" w:space="0" w:color="auto"/>
        <w:left w:val="none" w:sz="0" w:space="0" w:color="auto"/>
        <w:bottom w:val="none" w:sz="0" w:space="0" w:color="auto"/>
        <w:right w:val="none" w:sz="0" w:space="0" w:color="auto"/>
      </w:divBdr>
    </w:div>
    <w:div w:id="1745687346">
      <w:bodyDiv w:val="1"/>
      <w:marLeft w:val="0"/>
      <w:marRight w:val="0"/>
      <w:marTop w:val="0"/>
      <w:marBottom w:val="0"/>
      <w:divBdr>
        <w:top w:val="none" w:sz="0" w:space="0" w:color="auto"/>
        <w:left w:val="none" w:sz="0" w:space="0" w:color="auto"/>
        <w:bottom w:val="none" w:sz="0" w:space="0" w:color="auto"/>
        <w:right w:val="none" w:sz="0" w:space="0" w:color="auto"/>
      </w:divBdr>
    </w:div>
    <w:div w:id="1748989012">
      <w:bodyDiv w:val="1"/>
      <w:marLeft w:val="0"/>
      <w:marRight w:val="0"/>
      <w:marTop w:val="0"/>
      <w:marBottom w:val="0"/>
      <w:divBdr>
        <w:top w:val="none" w:sz="0" w:space="0" w:color="auto"/>
        <w:left w:val="none" w:sz="0" w:space="0" w:color="auto"/>
        <w:bottom w:val="none" w:sz="0" w:space="0" w:color="auto"/>
        <w:right w:val="none" w:sz="0" w:space="0" w:color="auto"/>
      </w:divBdr>
    </w:div>
    <w:div w:id="1749574228">
      <w:bodyDiv w:val="1"/>
      <w:marLeft w:val="0"/>
      <w:marRight w:val="0"/>
      <w:marTop w:val="0"/>
      <w:marBottom w:val="0"/>
      <w:divBdr>
        <w:top w:val="none" w:sz="0" w:space="0" w:color="auto"/>
        <w:left w:val="none" w:sz="0" w:space="0" w:color="auto"/>
        <w:bottom w:val="none" w:sz="0" w:space="0" w:color="auto"/>
        <w:right w:val="none" w:sz="0" w:space="0" w:color="auto"/>
      </w:divBdr>
    </w:div>
    <w:div w:id="1750350202">
      <w:bodyDiv w:val="1"/>
      <w:marLeft w:val="0"/>
      <w:marRight w:val="0"/>
      <w:marTop w:val="0"/>
      <w:marBottom w:val="0"/>
      <w:divBdr>
        <w:top w:val="none" w:sz="0" w:space="0" w:color="auto"/>
        <w:left w:val="none" w:sz="0" w:space="0" w:color="auto"/>
        <w:bottom w:val="none" w:sz="0" w:space="0" w:color="auto"/>
        <w:right w:val="none" w:sz="0" w:space="0" w:color="auto"/>
      </w:divBdr>
    </w:div>
    <w:div w:id="1751853914">
      <w:bodyDiv w:val="1"/>
      <w:marLeft w:val="0"/>
      <w:marRight w:val="0"/>
      <w:marTop w:val="0"/>
      <w:marBottom w:val="0"/>
      <w:divBdr>
        <w:top w:val="none" w:sz="0" w:space="0" w:color="auto"/>
        <w:left w:val="none" w:sz="0" w:space="0" w:color="auto"/>
        <w:bottom w:val="none" w:sz="0" w:space="0" w:color="auto"/>
        <w:right w:val="none" w:sz="0" w:space="0" w:color="auto"/>
      </w:divBdr>
    </w:div>
    <w:div w:id="1761173945">
      <w:bodyDiv w:val="1"/>
      <w:marLeft w:val="0"/>
      <w:marRight w:val="0"/>
      <w:marTop w:val="0"/>
      <w:marBottom w:val="0"/>
      <w:divBdr>
        <w:top w:val="none" w:sz="0" w:space="0" w:color="auto"/>
        <w:left w:val="none" w:sz="0" w:space="0" w:color="auto"/>
        <w:bottom w:val="none" w:sz="0" w:space="0" w:color="auto"/>
        <w:right w:val="none" w:sz="0" w:space="0" w:color="auto"/>
      </w:divBdr>
    </w:div>
    <w:div w:id="1763527983">
      <w:bodyDiv w:val="1"/>
      <w:marLeft w:val="0"/>
      <w:marRight w:val="0"/>
      <w:marTop w:val="0"/>
      <w:marBottom w:val="0"/>
      <w:divBdr>
        <w:top w:val="none" w:sz="0" w:space="0" w:color="auto"/>
        <w:left w:val="none" w:sz="0" w:space="0" w:color="auto"/>
        <w:bottom w:val="none" w:sz="0" w:space="0" w:color="auto"/>
        <w:right w:val="none" w:sz="0" w:space="0" w:color="auto"/>
      </w:divBdr>
    </w:div>
    <w:div w:id="1767920222">
      <w:bodyDiv w:val="1"/>
      <w:marLeft w:val="0"/>
      <w:marRight w:val="0"/>
      <w:marTop w:val="0"/>
      <w:marBottom w:val="0"/>
      <w:divBdr>
        <w:top w:val="none" w:sz="0" w:space="0" w:color="auto"/>
        <w:left w:val="none" w:sz="0" w:space="0" w:color="auto"/>
        <w:bottom w:val="none" w:sz="0" w:space="0" w:color="auto"/>
        <w:right w:val="none" w:sz="0" w:space="0" w:color="auto"/>
      </w:divBdr>
    </w:div>
    <w:div w:id="1769540024">
      <w:bodyDiv w:val="1"/>
      <w:marLeft w:val="0"/>
      <w:marRight w:val="0"/>
      <w:marTop w:val="0"/>
      <w:marBottom w:val="0"/>
      <w:divBdr>
        <w:top w:val="none" w:sz="0" w:space="0" w:color="auto"/>
        <w:left w:val="none" w:sz="0" w:space="0" w:color="auto"/>
        <w:bottom w:val="none" w:sz="0" w:space="0" w:color="auto"/>
        <w:right w:val="none" w:sz="0" w:space="0" w:color="auto"/>
      </w:divBdr>
    </w:div>
    <w:div w:id="1769543257">
      <w:bodyDiv w:val="1"/>
      <w:marLeft w:val="0"/>
      <w:marRight w:val="0"/>
      <w:marTop w:val="0"/>
      <w:marBottom w:val="0"/>
      <w:divBdr>
        <w:top w:val="none" w:sz="0" w:space="0" w:color="auto"/>
        <w:left w:val="none" w:sz="0" w:space="0" w:color="auto"/>
        <w:bottom w:val="none" w:sz="0" w:space="0" w:color="auto"/>
        <w:right w:val="none" w:sz="0" w:space="0" w:color="auto"/>
      </w:divBdr>
    </w:div>
    <w:div w:id="1772623193">
      <w:bodyDiv w:val="1"/>
      <w:marLeft w:val="0"/>
      <w:marRight w:val="0"/>
      <w:marTop w:val="0"/>
      <w:marBottom w:val="0"/>
      <w:divBdr>
        <w:top w:val="none" w:sz="0" w:space="0" w:color="auto"/>
        <w:left w:val="none" w:sz="0" w:space="0" w:color="auto"/>
        <w:bottom w:val="none" w:sz="0" w:space="0" w:color="auto"/>
        <w:right w:val="none" w:sz="0" w:space="0" w:color="auto"/>
      </w:divBdr>
    </w:div>
    <w:div w:id="1780179866">
      <w:bodyDiv w:val="1"/>
      <w:marLeft w:val="0"/>
      <w:marRight w:val="0"/>
      <w:marTop w:val="0"/>
      <w:marBottom w:val="0"/>
      <w:divBdr>
        <w:top w:val="none" w:sz="0" w:space="0" w:color="auto"/>
        <w:left w:val="none" w:sz="0" w:space="0" w:color="auto"/>
        <w:bottom w:val="none" w:sz="0" w:space="0" w:color="auto"/>
        <w:right w:val="none" w:sz="0" w:space="0" w:color="auto"/>
      </w:divBdr>
    </w:div>
    <w:div w:id="1781147026">
      <w:bodyDiv w:val="1"/>
      <w:marLeft w:val="0"/>
      <w:marRight w:val="0"/>
      <w:marTop w:val="0"/>
      <w:marBottom w:val="0"/>
      <w:divBdr>
        <w:top w:val="none" w:sz="0" w:space="0" w:color="auto"/>
        <w:left w:val="none" w:sz="0" w:space="0" w:color="auto"/>
        <w:bottom w:val="none" w:sz="0" w:space="0" w:color="auto"/>
        <w:right w:val="none" w:sz="0" w:space="0" w:color="auto"/>
      </w:divBdr>
    </w:div>
    <w:div w:id="1785152951">
      <w:bodyDiv w:val="1"/>
      <w:marLeft w:val="0"/>
      <w:marRight w:val="0"/>
      <w:marTop w:val="0"/>
      <w:marBottom w:val="0"/>
      <w:divBdr>
        <w:top w:val="none" w:sz="0" w:space="0" w:color="auto"/>
        <w:left w:val="none" w:sz="0" w:space="0" w:color="auto"/>
        <w:bottom w:val="none" w:sz="0" w:space="0" w:color="auto"/>
        <w:right w:val="none" w:sz="0" w:space="0" w:color="auto"/>
      </w:divBdr>
    </w:div>
    <w:div w:id="1791435097">
      <w:bodyDiv w:val="1"/>
      <w:marLeft w:val="0"/>
      <w:marRight w:val="0"/>
      <w:marTop w:val="0"/>
      <w:marBottom w:val="0"/>
      <w:divBdr>
        <w:top w:val="none" w:sz="0" w:space="0" w:color="auto"/>
        <w:left w:val="none" w:sz="0" w:space="0" w:color="auto"/>
        <w:bottom w:val="none" w:sz="0" w:space="0" w:color="auto"/>
        <w:right w:val="none" w:sz="0" w:space="0" w:color="auto"/>
      </w:divBdr>
    </w:div>
    <w:div w:id="1794787854">
      <w:bodyDiv w:val="1"/>
      <w:marLeft w:val="0"/>
      <w:marRight w:val="0"/>
      <w:marTop w:val="0"/>
      <w:marBottom w:val="0"/>
      <w:divBdr>
        <w:top w:val="none" w:sz="0" w:space="0" w:color="auto"/>
        <w:left w:val="none" w:sz="0" w:space="0" w:color="auto"/>
        <w:bottom w:val="none" w:sz="0" w:space="0" w:color="auto"/>
        <w:right w:val="none" w:sz="0" w:space="0" w:color="auto"/>
      </w:divBdr>
    </w:div>
    <w:div w:id="1799029825">
      <w:bodyDiv w:val="1"/>
      <w:marLeft w:val="0"/>
      <w:marRight w:val="0"/>
      <w:marTop w:val="0"/>
      <w:marBottom w:val="0"/>
      <w:divBdr>
        <w:top w:val="none" w:sz="0" w:space="0" w:color="auto"/>
        <w:left w:val="none" w:sz="0" w:space="0" w:color="auto"/>
        <w:bottom w:val="none" w:sz="0" w:space="0" w:color="auto"/>
        <w:right w:val="none" w:sz="0" w:space="0" w:color="auto"/>
      </w:divBdr>
    </w:div>
    <w:div w:id="1805586282">
      <w:bodyDiv w:val="1"/>
      <w:marLeft w:val="0"/>
      <w:marRight w:val="0"/>
      <w:marTop w:val="0"/>
      <w:marBottom w:val="0"/>
      <w:divBdr>
        <w:top w:val="none" w:sz="0" w:space="0" w:color="auto"/>
        <w:left w:val="none" w:sz="0" w:space="0" w:color="auto"/>
        <w:bottom w:val="none" w:sz="0" w:space="0" w:color="auto"/>
        <w:right w:val="none" w:sz="0" w:space="0" w:color="auto"/>
      </w:divBdr>
    </w:div>
    <w:div w:id="1808737383">
      <w:bodyDiv w:val="1"/>
      <w:marLeft w:val="0"/>
      <w:marRight w:val="0"/>
      <w:marTop w:val="0"/>
      <w:marBottom w:val="0"/>
      <w:divBdr>
        <w:top w:val="none" w:sz="0" w:space="0" w:color="auto"/>
        <w:left w:val="none" w:sz="0" w:space="0" w:color="auto"/>
        <w:bottom w:val="none" w:sz="0" w:space="0" w:color="auto"/>
        <w:right w:val="none" w:sz="0" w:space="0" w:color="auto"/>
      </w:divBdr>
    </w:div>
    <w:div w:id="1812364470">
      <w:bodyDiv w:val="1"/>
      <w:marLeft w:val="0"/>
      <w:marRight w:val="0"/>
      <w:marTop w:val="0"/>
      <w:marBottom w:val="0"/>
      <w:divBdr>
        <w:top w:val="none" w:sz="0" w:space="0" w:color="auto"/>
        <w:left w:val="none" w:sz="0" w:space="0" w:color="auto"/>
        <w:bottom w:val="none" w:sz="0" w:space="0" w:color="auto"/>
        <w:right w:val="none" w:sz="0" w:space="0" w:color="auto"/>
      </w:divBdr>
    </w:div>
    <w:div w:id="1821382812">
      <w:bodyDiv w:val="1"/>
      <w:marLeft w:val="0"/>
      <w:marRight w:val="0"/>
      <w:marTop w:val="0"/>
      <w:marBottom w:val="0"/>
      <w:divBdr>
        <w:top w:val="none" w:sz="0" w:space="0" w:color="auto"/>
        <w:left w:val="none" w:sz="0" w:space="0" w:color="auto"/>
        <w:bottom w:val="none" w:sz="0" w:space="0" w:color="auto"/>
        <w:right w:val="none" w:sz="0" w:space="0" w:color="auto"/>
      </w:divBdr>
    </w:div>
    <w:div w:id="1821653511">
      <w:bodyDiv w:val="1"/>
      <w:marLeft w:val="0"/>
      <w:marRight w:val="0"/>
      <w:marTop w:val="0"/>
      <w:marBottom w:val="0"/>
      <w:divBdr>
        <w:top w:val="none" w:sz="0" w:space="0" w:color="auto"/>
        <w:left w:val="none" w:sz="0" w:space="0" w:color="auto"/>
        <w:bottom w:val="none" w:sz="0" w:space="0" w:color="auto"/>
        <w:right w:val="none" w:sz="0" w:space="0" w:color="auto"/>
      </w:divBdr>
    </w:div>
    <w:div w:id="1826166635">
      <w:bodyDiv w:val="1"/>
      <w:marLeft w:val="0"/>
      <w:marRight w:val="0"/>
      <w:marTop w:val="0"/>
      <w:marBottom w:val="0"/>
      <w:divBdr>
        <w:top w:val="none" w:sz="0" w:space="0" w:color="auto"/>
        <w:left w:val="none" w:sz="0" w:space="0" w:color="auto"/>
        <w:bottom w:val="none" w:sz="0" w:space="0" w:color="auto"/>
        <w:right w:val="none" w:sz="0" w:space="0" w:color="auto"/>
      </w:divBdr>
    </w:div>
    <w:div w:id="1837921043">
      <w:bodyDiv w:val="1"/>
      <w:marLeft w:val="0"/>
      <w:marRight w:val="0"/>
      <w:marTop w:val="0"/>
      <w:marBottom w:val="0"/>
      <w:divBdr>
        <w:top w:val="none" w:sz="0" w:space="0" w:color="auto"/>
        <w:left w:val="none" w:sz="0" w:space="0" w:color="auto"/>
        <w:bottom w:val="none" w:sz="0" w:space="0" w:color="auto"/>
        <w:right w:val="none" w:sz="0" w:space="0" w:color="auto"/>
      </w:divBdr>
    </w:div>
    <w:div w:id="1839496819">
      <w:bodyDiv w:val="1"/>
      <w:marLeft w:val="0"/>
      <w:marRight w:val="0"/>
      <w:marTop w:val="0"/>
      <w:marBottom w:val="0"/>
      <w:divBdr>
        <w:top w:val="none" w:sz="0" w:space="0" w:color="auto"/>
        <w:left w:val="none" w:sz="0" w:space="0" w:color="auto"/>
        <w:bottom w:val="none" w:sz="0" w:space="0" w:color="auto"/>
        <w:right w:val="none" w:sz="0" w:space="0" w:color="auto"/>
      </w:divBdr>
    </w:div>
    <w:div w:id="1841771393">
      <w:bodyDiv w:val="1"/>
      <w:marLeft w:val="0"/>
      <w:marRight w:val="0"/>
      <w:marTop w:val="0"/>
      <w:marBottom w:val="0"/>
      <w:divBdr>
        <w:top w:val="none" w:sz="0" w:space="0" w:color="auto"/>
        <w:left w:val="none" w:sz="0" w:space="0" w:color="auto"/>
        <w:bottom w:val="none" w:sz="0" w:space="0" w:color="auto"/>
        <w:right w:val="none" w:sz="0" w:space="0" w:color="auto"/>
      </w:divBdr>
    </w:div>
    <w:div w:id="1844858348">
      <w:bodyDiv w:val="1"/>
      <w:marLeft w:val="0"/>
      <w:marRight w:val="0"/>
      <w:marTop w:val="0"/>
      <w:marBottom w:val="0"/>
      <w:divBdr>
        <w:top w:val="none" w:sz="0" w:space="0" w:color="auto"/>
        <w:left w:val="none" w:sz="0" w:space="0" w:color="auto"/>
        <w:bottom w:val="none" w:sz="0" w:space="0" w:color="auto"/>
        <w:right w:val="none" w:sz="0" w:space="0" w:color="auto"/>
      </w:divBdr>
    </w:div>
    <w:div w:id="1851679813">
      <w:bodyDiv w:val="1"/>
      <w:marLeft w:val="0"/>
      <w:marRight w:val="0"/>
      <w:marTop w:val="0"/>
      <w:marBottom w:val="0"/>
      <w:divBdr>
        <w:top w:val="none" w:sz="0" w:space="0" w:color="auto"/>
        <w:left w:val="none" w:sz="0" w:space="0" w:color="auto"/>
        <w:bottom w:val="none" w:sz="0" w:space="0" w:color="auto"/>
        <w:right w:val="none" w:sz="0" w:space="0" w:color="auto"/>
      </w:divBdr>
    </w:div>
    <w:div w:id="1857883118">
      <w:bodyDiv w:val="1"/>
      <w:marLeft w:val="0"/>
      <w:marRight w:val="0"/>
      <w:marTop w:val="0"/>
      <w:marBottom w:val="0"/>
      <w:divBdr>
        <w:top w:val="none" w:sz="0" w:space="0" w:color="auto"/>
        <w:left w:val="none" w:sz="0" w:space="0" w:color="auto"/>
        <w:bottom w:val="none" w:sz="0" w:space="0" w:color="auto"/>
        <w:right w:val="none" w:sz="0" w:space="0" w:color="auto"/>
      </w:divBdr>
    </w:div>
    <w:div w:id="1860199765">
      <w:bodyDiv w:val="1"/>
      <w:marLeft w:val="0"/>
      <w:marRight w:val="0"/>
      <w:marTop w:val="0"/>
      <w:marBottom w:val="0"/>
      <w:divBdr>
        <w:top w:val="none" w:sz="0" w:space="0" w:color="auto"/>
        <w:left w:val="none" w:sz="0" w:space="0" w:color="auto"/>
        <w:bottom w:val="none" w:sz="0" w:space="0" w:color="auto"/>
        <w:right w:val="none" w:sz="0" w:space="0" w:color="auto"/>
      </w:divBdr>
    </w:div>
    <w:div w:id="1862359341">
      <w:bodyDiv w:val="1"/>
      <w:marLeft w:val="0"/>
      <w:marRight w:val="0"/>
      <w:marTop w:val="0"/>
      <w:marBottom w:val="0"/>
      <w:divBdr>
        <w:top w:val="none" w:sz="0" w:space="0" w:color="auto"/>
        <w:left w:val="none" w:sz="0" w:space="0" w:color="auto"/>
        <w:bottom w:val="none" w:sz="0" w:space="0" w:color="auto"/>
        <w:right w:val="none" w:sz="0" w:space="0" w:color="auto"/>
      </w:divBdr>
    </w:div>
    <w:div w:id="1863323480">
      <w:bodyDiv w:val="1"/>
      <w:marLeft w:val="0"/>
      <w:marRight w:val="0"/>
      <w:marTop w:val="0"/>
      <w:marBottom w:val="0"/>
      <w:divBdr>
        <w:top w:val="none" w:sz="0" w:space="0" w:color="auto"/>
        <w:left w:val="none" w:sz="0" w:space="0" w:color="auto"/>
        <w:bottom w:val="none" w:sz="0" w:space="0" w:color="auto"/>
        <w:right w:val="none" w:sz="0" w:space="0" w:color="auto"/>
      </w:divBdr>
    </w:div>
    <w:div w:id="1864662658">
      <w:bodyDiv w:val="1"/>
      <w:marLeft w:val="0"/>
      <w:marRight w:val="0"/>
      <w:marTop w:val="0"/>
      <w:marBottom w:val="0"/>
      <w:divBdr>
        <w:top w:val="none" w:sz="0" w:space="0" w:color="auto"/>
        <w:left w:val="none" w:sz="0" w:space="0" w:color="auto"/>
        <w:bottom w:val="none" w:sz="0" w:space="0" w:color="auto"/>
        <w:right w:val="none" w:sz="0" w:space="0" w:color="auto"/>
      </w:divBdr>
    </w:div>
    <w:div w:id="1872372704">
      <w:bodyDiv w:val="1"/>
      <w:marLeft w:val="0"/>
      <w:marRight w:val="0"/>
      <w:marTop w:val="0"/>
      <w:marBottom w:val="0"/>
      <w:divBdr>
        <w:top w:val="none" w:sz="0" w:space="0" w:color="auto"/>
        <w:left w:val="none" w:sz="0" w:space="0" w:color="auto"/>
        <w:bottom w:val="none" w:sz="0" w:space="0" w:color="auto"/>
        <w:right w:val="none" w:sz="0" w:space="0" w:color="auto"/>
      </w:divBdr>
    </w:div>
    <w:div w:id="1874805621">
      <w:bodyDiv w:val="1"/>
      <w:marLeft w:val="0"/>
      <w:marRight w:val="0"/>
      <w:marTop w:val="0"/>
      <w:marBottom w:val="0"/>
      <w:divBdr>
        <w:top w:val="none" w:sz="0" w:space="0" w:color="auto"/>
        <w:left w:val="none" w:sz="0" w:space="0" w:color="auto"/>
        <w:bottom w:val="none" w:sz="0" w:space="0" w:color="auto"/>
        <w:right w:val="none" w:sz="0" w:space="0" w:color="auto"/>
      </w:divBdr>
    </w:div>
    <w:div w:id="1875848418">
      <w:bodyDiv w:val="1"/>
      <w:marLeft w:val="0"/>
      <w:marRight w:val="0"/>
      <w:marTop w:val="0"/>
      <w:marBottom w:val="0"/>
      <w:divBdr>
        <w:top w:val="none" w:sz="0" w:space="0" w:color="auto"/>
        <w:left w:val="none" w:sz="0" w:space="0" w:color="auto"/>
        <w:bottom w:val="none" w:sz="0" w:space="0" w:color="auto"/>
        <w:right w:val="none" w:sz="0" w:space="0" w:color="auto"/>
      </w:divBdr>
    </w:div>
    <w:div w:id="1877693795">
      <w:bodyDiv w:val="1"/>
      <w:marLeft w:val="0"/>
      <w:marRight w:val="0"/>
      <w:marTop w:val="0"/>
      <w:marBottom w:val="0"/>
      <w:divBdr>
        <w:top w:val="none" w:sz="0" w:space="0" w:color="auto"/>
        <w:left w:val="none" w:sz="0" w:space="0" w:color="auto"/>
        <w:bottom w:val="none" w:sz="0" w:space="0" w:color="auto"/>
        <w:right w:val="none" w:sz="0" w:space="0" w:color="auto"/>
      </w:divBdr>
    </w:div>
    <w:div w:id="1885435646">
      <w:bodyDiv w:val="1"/>
      <w:marLeft w:val="0"/>
      <w:marRight w:val="0"/>
      <w:marTop w:val="0"/>
      <w:marBottom w:val="0"/>
      <w:divBdr>
        <w:top w:val="none" w:sz="0" w:space="0" w:color="auto"/>
        <w:left w:val="none" w:sz="0" w:space="0" w:color="auto"/>
        <w:bottom w:val="none" w:sz="0" w:space="0" w:color="auto"/>
        <w:right w:val="none" w:sz="0" w:space="0" w:color="auto"/>
      </w:divBdr>
    </w:div>
    <w:div w:id="1886333142">
      <w:bodyDiv w:val="1"/>
      <w:marLeft w:val="0"/>
      <w:marRight w:val="0"/>
      <w:marTop w:val="0"/>
      <w:marBottom w:val="0"/>
      <w:divBdr>
        <w:top w:val="none" w:sz="0" w:space="0" w:color="auto"/>
        <w:left w:val="none" w:sz="0" w:space="0" w:color="auto"/>
        <w:bottom w:val="none" w:sz="0" w:space="0" w:color="auto"/>
        <w:right w:val="none" w:sz="0" w:space="0" w:color="auto"/>
      </w:divBdr>
    </w:div>
    <w:div w:id="1892645905">
      <w:bodyDiv w:val="1"/>
      <w:marLeft w:val="0"/>
      <w:marRight w:val="0"/>
      <w:marTop w:val="0"/>
      <w:marBottom w:val="0"/>
      <w:divBdr>
        <w:top w:val="none" w:sz="0" w:space="0" w:color="auto"/>
        <w:left w:val="none" w:sz="0" w:space="0" w:color="auto"/>
        <w:bottom w:val="none" w:sz="0" w:space="0" w:color="auto"/>
        <w:right w:val="none" w:sz="0" w:space="0" w:color="auto"/>
      </w:divBdr>
    </w:div>
    <w:div w:id="1894540876">
      <w:bodyDiv w:val="1"/>
      <w:marLeft w:val="0"/>
      <w:marRight w:val="0"/>
      <w:marTop w:val="0"/>
      <w:marBottom w:val="0"/>
      <w:divBdr>
        <w:top w:val="none" w:sz="0" w:space="0" w:color="auto"/>
        <w:left w:val="none" w:sz="0" w:space="0" w:color="auto"/>
        <w:bottom w:val="none" w:sz="0" w:space="0" w:color="auto"/>
        <w:right w:val="none" w:sz="0" w:space="0" w:color="auto"/>
      </w:divBdr>
    </w:div>
    <w:div w:id="1898130017">
      <w:bodyDiv w:val="1"/>
      <w:marLeft w:val="0"/>
      <w:marRight w:val="0"/>
      <w:marTop w:val="0"/>
      <w:marBottom w:val="0"/>
      <w:divBdr>
        <w:top w:val="none" w:sz="0" w:space="0" w:color="auto"/>
        <w:left w:val="none" w:sz="0" w:space="0" w:color="auto"/>
        <w:bottom w:val="none" w:sz="0" w:space="0" w:color="auto"/>
        <w:right w:val="none" w:sz="0" w:space="0" w:color="auto"/>
      </w:divBdr>
    </w:div>
    <w:div w:id="1903054259">
      <w:bodyDiv w:val="1"/>
      <w:marLeft w:val="0"/>
      <w:marRight w:val="0"/>
      <w:marTop w:val="0"/>
      <w:marBottom w:val="0"/>
      <w:divBdr>
        <w:top w:val="none" w:sz="0" w:space="0" w:color="auto"/>
        <w:left w:val="none" w:sz="0" w:space="0" w:color="auto"/>
        <w:bottom w:val="none" w:sz="0" w:space="0" w:color="auto"/>
        <w:right w:val="none" w:sz="0" w:space="0" w:color="auto"/>
      </w:divBdr>
    </w:div>
    <w:div w:id="1906716796">
      <w:bodyDiv w:val="1"/>
      <w:marLeft w:val="0"/>
      <w:marRight w:val="0"/>
      <w:marTop w:val="0"/>
      <w:marBottom w:val="0"/>
      <w:divBdr>
        <w:top w:val="none" w:sz="0" w:space="0" w:color="auto"/>
        <w:left w:val="none" w:sz="0" w:space="0" w:color="auto"/>
        <w:bottom w:val="none" w:sz="0" w:space="0" w:color="auto"/>
        <w:right w:val="none" w:sz="0" w:space="0" w:color="auto"/>
      </w:divBdr>
    </w:div>
    <w:div w:id="1914848164">
      <w:bodyDiv w:val="1"/>
      <w:marLeft w:val="0"/>
      <w:marRight w:val="0"/>
      <w:marTop w:val="0"/>
      <w:marBottom w:val="0"/>
      <w:divBdr>
        <w:top w:val="none" w:sz="0" w:space="0" w:color="auto"/>
        <w:left w:val="none" w:sz="0" w:space="0" w:color="auto"/>
        <w:bottom w:val="none" w:sz="0" w:space="0" w:color="auto"/>
        <w:right w:val="none" w:sz="0" w:space="0" w:color="auto"/>
      </w:divBdr>
    </w:div>
    <w:div w:id="1919628475">
      <w:bodyDiv w:val="1"/>
      <w:marLeft w:val="0"/>
      <w:marRight w:val="0"/>
      <w:marTop w:val="0"/>
      <w:marBottom w:val="0"/>
      <w:divBdr>
        <w:top w:val="none" w:sz="0" w:space="0" w:color="auto"/>
        <w:left w:val="none" w:sz="0" w:space="0" w:color="auto"/>
        <w:bottom w:val="none" w:sz="0" w:space="0" w:color="auto"/>
        <w:right w:val="none" w:sz="0" w:space="0" w:color="auto"/>
      </w:divBdr>
    </w:div>
    <w:div w:id="1926259648">
      <w:bodyDiv w:val="1"/>
      <w:marLeft w:val="0"/>
      <w:marRight w:val="0"/>
      <w:marTop w:val="0"/>
      <w:marBottom w:val="0"/>
      <w:divBdr>
        <w:top w:val="none" w:sz="0" w:space="0" w:color="auto"/>
        <w:left w:val="none" w:sz="0" w:space="0" w:color="auto"/>
        <w:bottom w:val="none" w:sz="0" w:space="0" w:color="auto"/>
        <w:right w:val="none" w:sz="0" w:space="0" w:color="auto"/>
      </w:divBdr>
    </w:div>
    <w:div w:id="1928684228">
      <w:bodyDiv w:val="1"/>
      <w:marLeft w:val="0"/>
      <w:marRight w:val="0"/>
      <w:marTop w:val="0"/>
      <w:marBottom w:val="0"/>
      <w:divBdr>
        <w:top w:val="none" w:sz="0" w:space="0" w:color="auto"/>
        <w:left w:val="none" w:sz="0" w:space="0" w:color="auto"/>
        <w:bottom w:val="none" w:sz="0" w:space="0" w:color="auto"/>
        <w:right w:val="none" w:sz="0" w:space="0" w:color="auto"/>
      </w:divBdr>
    </w:div>
    <w:div w:id="1932930479">
      <w:bodyDiv w:val="1"/>
      <w:marLeft w:val="0"/>
      <w:marRight w:val="0"/>
      <w:marTop w:val="0"/>
      <w:marBottom w:val="0"/>
      <w:divBdr>
        <w:top w:val="none" w:sz="0" w:space="0" w:color="auto"/>
        <w:left w:val="none" w:sz="0" w:space="0" w:color="auto"/>
        <w:bottom w:val="none" w:sz="0" w:space="0" w:color="auto"/>
        <w:right w:val="none" w:sz="0" w:space="0" w:color="auto"/>
      </w:divBdr>
    </w:div>
    <w:div w:id="1934975333">
      <w:bodyDiv w:val="1"/>
      <w:marLeft w:val="0"/>
      <w:marRight w:val="0"/>
      <w:marTop w:val="0"/>
      <w:marBottom w:val="0"/>
      <w:divBdr>
        <w:top w:val="none" w:sz="0" w:space="0" w:color="auto"/>
        <w:left w:val="none" w:sz="0" w:space="0" w:color="auto"/>
        <w:bottom w:val="none" w:sz="0" w:space="0" w:color="auto"/>
        <w:right w:val="none" w:sz="0" w:space="0" w:color="auto"/>
      </w:divBdr>
    </w:div>
    <w:div w:id="1936593144">
      <w:bodyDiv w:val="1"/>
      <w:marLeft w:val="0"/>
      <w:marRight w:val="0"/>
      <w:marTop w:val="0"/>
      <w:marBottom w:val="0"/>
      <w:divBdr>
        <w:top w:val="none" w:sz="0" w:space="0" w:color="auto"/>
        <w:left w:val="none" w:sz="0" w:space="0" w:color="auto"/>
        <w:bottom w:val="none" w:sz="0" w:space="0" w:color="auto"/>
        <w:right w:val="none" w:sz="0" w:space="0" w:color="auto"/>
      </w:divBdr>
    </w:div>
    <w:div w:id="1940722979">
      <w:bodyDiv w:val="1"/>
      <w:marLeft w:val="0"/>
      <w:marRight w:val="0"/>
      <w:marTop w:val="0"/>
      <w:marBottom w:val="0"/>
      <w:divBdr>
        <w:top w:val="none" w:sz="0" w:space="0" w:color="auto"/>
        <w:left w:val="none" w:sz="0" w:space="0" w:color="auto"/>
        <w:bottom w:val="none" w:sz="0" w:space="0" w:color="auto"/>
        <w:right w:val="none" w:sz="0" w:space="0" w:color="auto"/>
      </w:divBdr>
    </w:div>
    <w:div w:id="1943565266">
      <w:bodyDiv w:val="1"/>
      <w:marLeft w:val="0"/>
      <w:marRight w:val="0"/>
      <w:marTop w:val="0"/>
      <w:marBottom w:val="0"/>
      <w:divBdr>
        <w:top w:val="none" w:sz="0" w:space="0" w:color="auto"/>
        <w:left w:val="none" w:sz="0" w:space="0" w:color="auto"/>
        <w:bottom w:val="none" w:sz="0" w:space="0" w:color="auto"/>
        <w:right w:val="none" w:sz="0" w:space="0" w:color="auto"/>
      </w:divBdr>
    </w:div>
    <w:div w:id="1946695759">
      <w:bodyDiv w:val="1"/>
      <w:marLeft w:val="0"/>
      <w:marRight w:val="0"/>
      <w:marTop w:val="0"/>
      <w:marBottom w:val="0"/>
      <w:divBdr>
        <w:top w:val="none" w:sz="0" w:space="0" w:color="auto"/>
        <w:left w:val="none" w:sz="0" w:space="0" w:color="auto"/>
        <w:bottom w:val="none" w:sz="0" w:space="0" w:color="auto"/>
        <w:right w:val="none" w:sz="0" w:space="0" w:color="auto"/>
      </w:divBdr>
    </w:div>
    <w:div w:id="1951619562">
      <w:bodyDiv w:val="1"/>
      <w:marLeft w:val="0"/>
      <w:marRight w:val="0"/>
      <w:marTop w:val="0"/>
      <w:marBottom w:val="0"/>
      <w:divBdr>
        <w:top w:val="none" w:sz="0" w:space="0" w:color="auto"/>
        <w:left w:val="none" w:sz="0" w:space="0" w:color="auto"/>
        <w:bottom w:val="none" w:sz="0" w:space="0" w:color="auto"/>
        <w:right w:val="none" w:sz="0" w:space="0" w:color="auto"/>
      </w:divBdr>
    </w:div>
    <w:div w:id="1954827846">
      <w:bodyDiv w:val="1"/>
      <w:marLeft w:val="0"/>
      <w:marRight w:val="0"/>
      <w:marTop w:val="0"/>
      <w:marBottom w:val="0"/>
      <w:divBdr>
        <w:top w:val="none" w:sz="0" w:space="0" w:color="auto"/>
        <w:left w:val="none" w:sz="0" w:space="0" w:color="auto"/>
        <w:bottom w:val="none" w:sz="0" w:space="0" w:color="auto"/>
        <w:right w:val="none" w:sz="0" w:space="0" w:color="auto"/>
      </w:divBdr>
    </w:div>
    <w:div w:id="1956136859">
      <w:bodyDiv w:val="1"/>
      <w:marLeft w:val="0"/>
      <w:marRight w:val="0"/>
      <w:marTop w:val="0"/>
      <w:marBottom w:val="0"/>
      <w:divBdr>
        <w:top w:val="none" w:sz="0" w:space="0" w:color="auto"/>
        <w:left w:val="none" w:sz="0" w:space="0" w:color="auto"/>
        <w:bottom w:val="none" w:sz="0" w:space="0" w:color="auto"/>
        <w:right w:val="none" w:sz="0" w:space="0" w:color="auto"/>
      </w:divBdr>
    </w:div>
    <w:div w:id="1963073628">
      <w:bodyDiv w:val="1"/>
      <w:marLeft w:val="0"/>
      <w:marRight w:val="0"/>
      <w:marTop w:val="0"/>
      <w:marBottom w:val="0"/>
      <w:divBdr>
        <w:top w:val="none" w:sz="0" w:space="0" w:color="auto"/>
        <w:left w:val="none" w:sz="0" w:space="0" w:color="auto"/>
        <w:bottom w:val="none" w:sz="0" w:space="0" w:color="auto"/>
        <w:right w:val="none" w:sz="0" w:space="0" w:color="auto"/>
      </w:divBdr>
    </w:div>
    <w:div w:id="1965765092">
      <w:bodyDiv w:val="1"/>
      <w:marLeft w:val="0"/>
      <w:marRight w:val="0"/>
      <w:marTop w:val="0"/>
      <w:marBottom w:val="0"/>
      <w:divBdr>
        <w:top w:val="none" w:sz="0" w:space="0" w:color="auto"/>
        <w:left w:val="none" w:sz="0" w:space="0" w:color="auto"/>
        <w:bottom w:val="none" w:sz="0" w:space="0" w:color="auto"/>
        <w:right w:val="none" w:sz="0" w:space="0" w:color="auto"/>
      </w:divBdr>
    </w:div>
    <w:div w:id="1968512206">
      <w:bodyDiv w:val="1"/>
      <w:marLeft w:val="0"/>
      <w:marRight w:val="0"/>
      <w:marTop w:val="0"/>
      <w:marBottom w:val="0"/>
      <w:divBdr>
        <w:top w:val="none" w:sz="0" w:space="0" w:color="auto"/>
        <w:left w:val="none" w:sz="0" w:space="0" w:color="auto"/>
        <w:bottom w:val="none" w:sz="0" w:space="0" w:color="auto"/>
        <w:right w:val="none" w:sz="0" w:space="0" w:color="auto"/>
      </w:divBdr>
    </w:div>
    <w:div w:id="1969584097">
      <w:bodyDiv w:val="1"/>
      <w:marLeft w:val="0"/>
      <w:marRight w:val="0"/>
      <w:marTop w:val="0"/>
      <w:marBottom w:val="0"/>
      <w:divBdr>
        <w:top w:val="none" w:sz="0" w:space="0" w:color="auto"/>
        <w:left w:val="none" w:sz="0" w:space="0" w:color="auto"/>
        <w:bottom w:val="none" w:sz="0" w:space="0" w:color="auto"/>
        <w:right w:val="none" w:sz="0" w:space="0" w:color="auto"/>
      </w:divBdr>
    </w:div>
    <w:div w:id="1970159644">
      <w:bodyDiv w:val="1"/>
      <w:marLeft w:val="0"/>
      <w:marRight w:val="0"/>
      <w:marTop w:val="0"/>
      <w:marBottom w:val="0"/>
      <w:divBdr>
        <w:top w:val="none" w:sz="0" w:space="0" w:color="auto"/>
        <w:left w:val="none" w:sz="0" w:space="0" w:color="auto"/>
        <w:bottom w:val="none" w:sz="0" w:space="0" w:color="auto"/>
        <w:right w:val="none" w:sz="0" w:space="0" w:color="auto"/>
      </w:divBdr>
    </w:div>
    <w:div w:id="1971857558">
      <w:bodyDiv w:val="1"/>
      <w:marLeft w:val="0"/>
      <w:marRight w:val="0"/>
      <w:marTop w:val="0"/>
      <w:marBottom w:val="0"/>
      <w:divBdr>
        <w:top w:val="none" w:sz="0" w:space="0" w:color="auto"/>
        <w:left w:val="none" w:sz="0" w:space="0" w:color="auto"/>
        <w:bottom w:val="none" w:sz="0" w:space="0" w:color="auto"/>
        <w:right w:val="none" w:sz="0" w:space="0" w:color="auto"/>
      </w:divBdr>
    </w:div>
    <w:div w:id="1975475942">
      <w:bodyDiv w:val="1"/>
      <w:marLeft w:val="0"/>
      <w:marRight w:val="0"/>
      <w:marTop w:val="0"/>
      <w:marBottom w:val="0"/>
      <w:divBdr>
        <w:top w:val="none" w:sz="0" w:space="0" w:color="auto"/>
        <w:left w:val="none" w:sz="0" w:space="0" w:color="auto"/>
        <w:bottom w:val="none" w:sz="0" w:space="0" w:color="auto"/>
        <w:right w:val="none" w:sz="0" w:space="0" w:color="auto"/>
      </w:divBdr>
    </w:div>
    <w:div w:id="1979649659">
      <w:bodyDiv w:val="1"/>
      <w:marLeft w:val="0"/>
      <w:marRight w:val="0"/>
      <w:marTop w:val="0"/>
      <w:marBottom w:val="0"/>
      <w:divBdr>
        <w:top w:val="none" w:sz="0" w:space="0" w:color="auto"/>
        <w:left w:val="none" w:sz="0" w:space="0" w:color="auto"/>
        <w:bottom w:val="none" w:sz="0" w:space="0" w:color="auto"/>
        <w:right w:val="none" w:sz="0" w:space="0" w:color="auto"/>
      </w:divBdr>
    </w:div>
    <w:div w:id="1980301875">
      <w:bodyDiv w:val="1"/>
      <w:marLeft w:val="0"/>
      <w:marRight w:val="0"/>
      <w:marTop w:val="0"/>
      <w:marBottom w:val="0"/>
      <w:divBdr>
        <w:top w:val="none" w:sz="0" w:space="0" w:color="auto"/>
        <w:left w:val="none" w:sz="0" w:space="0" w:color="auto"/>
        <w:bottom w:val="none" w:sz="0" w:space="0" w:color="auto"/>
        <w:right w:val="none" w:sz="0" w:space="0" w:color="auto"/>
      </w:divBdr>
    </w:div>
    <w:div w:id="1982880065">
      <w:bodyDiv w:val="1"/>
      <w:marLeft w:val="0"/>
      <w:marRight w:val="0"/>
      <w:marTop w:val="0"/>
      <w:marBottom w:val="0"/>
      <w:divBdr>
        <w:top w:val="none" w:sz="0" w:space="0" w:color="auto"/>
        <w:left w:val="none" w:sz="0" w:space="0" w:color="auto"/>
        <w:bottom w:val="none" w:sz="0" w:space="0" w:color="auto"/>
        <w:right w:val="none" w:sz="0" w:space="0" w:color="auto"/>
      </w:divBdr>
    </w:div>
    <w:div w:id="1984920461">
      <w:bodyDiv w:val="1"/>
      <w:marLeft w:val="0"/>
      <w:marRight w:val="0"/>
      <w:marTop w:val="0"/>
      <w:marBottom w:val="0"/>
      <w:divBdr>
        <w:top w:val="none" w:sz="0" w:space="0" w:color="auto"/>
        <w:left w:val="none" w:sz="0" w:space="0" w:color="auto"/>
        <w:bottom w:val="none" w:sz="0" w:space="0" w:color="auto"/>
        <w:right w:val="none" w:sz="0" w:space="0" w:color="auto"/>
      </w:divBdr>
    </w:div>
    <w:div w:id="1987977180">
      <w:bodyDiv w:val="1"/>
      <w:marLeft w:val="0"/>
      <w:marRight w:val="0"/>
      <w:marTop w:val="0"/>
      <w:marBottom w:val="0"/>
      <w:divBdr>
        <w:top w:val="none" w:sz="0" w:space="0" w:color="auto"/>
        <w:left w:val="none" w:sz="0" w:space="0" w:color="auto"/>
        <w:bottom w:val="none" w:sz="0" w:space="0" w:color="auto"/>
        <w:right w:val="none" w:sz="0" w:space="0" w:color="auto"/>
      </w:divBdr>
    </w:div>
    <w:div w:id="1991132755">
      <w:bodyDiv w:val="1"/>
      <w:marLeft w:val="0"/>
      <w:marRight w:val="0"/>
      <w:marTop w:val="0"/>
      <w:marBottom w:val="0"/>
      <w:divBdr>
        <w:top w:val="none" w:sz="0" w:space="0" w:color="auto"/>
        <w:left w:val="none" w:sz="0" w:space="0" w:color="auto"/>
        <w:bottom w:val="none" w:sz="0" w:space="0" w:color="auto"/>
        <w:right w:val="none" w:sz="0" w:space="0" w:color="auto"/>
      </w:divBdr>
    </w:div>
    <w:div w:id="1994212522">
      <w:bodyDiv w:val="1"/>
      <w:marLeft w:val="0"/>
      <w:marRight w:val="0"/>
      <w:marTop w:val="0"/>
      <w:marBottom w:val="0"/>
      <w:divBdr>
        <w:top w:val="none" w:sz="0" w:space="0" w:color="auto"/>
        <w:left w:val="none" w:sz="0" w:space="0" w:color="auto"/>
        <w:bottom w:val="none" w:sz="0" w:space="0" w:color="auto"/>
        <w:right w:val="none" w:sz="0" w:space="0" w:color="auto"/>
      </w:divBdr>
    </w:div>
    <w:div w:id="2010327444">
      <w:bodyDiv w:val="1"/>
      <w:marLeft w:val="0"/>
      <w:marRight w:val="0"/>
      <w:marTop w:val="0"/>
      <w:marBottom w:val="0"/>
      <w:divBdr>
        <w:top w:val="none" w:sz="0" w:space="0" w:color="auto"/>
        <w:left w:val="none" w:sz="0" w:space="0" w:color="auto"/>
        <w:bottom w:val="none" w:sz="0" w:space="0" w:color="auto"/>
        <w:right w:val="none" w:sz="0" w:space="0" w:color="auto"/>
      </w:divBdr>
    </w:div>
    <w:div w:id="2014448253">
      <w:bodyDiv w:val="1"/>
      <w:marLeft w:val="0"/>
      <w:marRight w:val="0"/>
      <w:marTop w:val="0"/>
      <w:marBottom w:val="0"/>
      <w:divBdr>
        <w:top w:val="none" w:sz="0" w:space="0" w:color="auto"/>
        <w:left w:val="none" w:sz="0" w:space="0" w:color="auto"/>
        <w:bottom w:val="none" w:sz="0" w:space="0" w:color="auto"/>
        <w:right w:val="none" w:sz="0" w:space="0" w:color="auto"/>
      </w:divBdr>
    </w:div>
    <w:div w:id="2014794705">
      <w:bodyDiv w:val="1"/>
      <w:marLeft w:val="0"/>
      <w:marRight w:val="0"/>
      <w:marTop w:val="0"/>
      <w:marBottom w:val="0"/>
      <w:divBdr>
        <w:top w:val="none" w:sz="0" w:space="0" w:color="auto"/>
        <w:left w:val="none" w:sz="0" w:space="0" w:color="auto"/>
        <w:bottom w:val="none" w:sz="0" w:space="0" w:color="auto"/>
        <w:right w:val="none" w:sz="0" w:space="0" w:color="auto"/>
      </w:divBdr>
    </w:div>
    <w:div w:id="2018266767">
      <w:bodyDiv w:val="1"/>
      <w:marLeft w:val="0"/>
      <w:marRight w:val="0"/>
      <w:marTop w:val="0"/>
      <w:marBottom w:val="0"/>
      <w:divBdr>
        <w:top w:val="none" w:sz="0" w:space="0" w:color="auto"/>
        <w:left w:val="none" w:sz="0" w:space="0" w:color="auto"/>
        <w:bottom w:val="none" w:sz="0" w:space="0" w:color="auto"/>
        <w:right w:val="none" w:sz="0" w:space="0" w:color="auto"/>
      </w:divBdr>
    </w:div>
    <w:div w:id="2020152202">
      <w:bodyDiv w:val="1"/>
      <w:marLeft w:val="0"/>
      <w:marRight w:val="0"/>
      <w:marTop w:val="0"/>
      <w:marBottom w:val="0"/>
      <w:divBdr>
        <w:top w:val="none" w:sz="0" w:space="0" w:color="auto"/>
        <w:left w:val="none" w:sz="0" w:space="0" w:color="auto"/>
        <w:bottom w:val="none" w:sz="0" w:space="0" w:color="auto"/>
        <w:right w:val="none" w:sz="0" w:space="0" w:color="auto"/>
      </w:divBdr>
    </w:div>
    <w:div w:id="2021081011">
      <w:bodyDiv w:val="1"/>
      <w:marLeft w:val="0"/>
      <w:marRight w:val="0"/>
      <w:marTop w:val="0"/>
      <w:marBottom w:val="0"/>
      <w:divBdr>
        <w:top w:val="none" w:sz="0" w:space="0" w:color="auto"/>
        <w:left w:val="none" w:sz="0" w:space="0" w:color="auto"/>
        <w:bottom w:val="none" w:sz="0" w:space="0" w:color="auto"/>
        <w:right w:val="none" w:sz="0" w:space="0" w:color="auto"/>
      </w:divBdr>
    </w:div>
    <w:div w:id="2022077458">
      <w:bodyDiv w:val="1"/>
      <w:marLeft w:val="0"/>
      <w:marRight w:val="0"/>
      <w:marTop w:val="0"/>
      <w:marBottom w:val="0"/>
      <w:divBdr>
        <w:top w:val="none" w:sz="0" w:space="0" w:color="auto"/>
        <w:left w:val="none" w:sz="0" w:space="0" w:color="auto"/>
        <w:bottom w:val="none" w:sz="0" w:space="0" w:color="auto"/>
        <w:right w:val="none" w:sz="0" w:space="0" w:color="auto"/>
      </w:divBdr>
    </w:div>
    <w:div w:id="2025015421">
      <w:bodyDiv w:val="1"/>
      <w:marLeft w:val="0"/>
      <w:marRight w:val="0"/>
      <w:marTop w:val="0"/>
      <w:marBottom w:val="0"/>
      <w:divBdr>
        <w:top w:val="none" w:sz="0" w:space="0" w:color="auto"/>
        <w:left w:val="none" w:sz="0" w:space="0" w:color="auto"/>
        <w:bottom w:val="none" w:sz="0" w:space="0" w:color="auto"/>
        <w:right w:val="none" w:sz="0" w:space="0" w:color="auto"/>
      </w:divBdr>
    </w:div>
    <w:div w:id="2026975245">
      <w:bodyDiv w:val="1"/>
      <w:marLeft w:val="0"/>
      <w:marRight w:val="0"/>
      <w:marTop w:val="0"/>
      <w:marBottom w:val="0"/>
      <w:divBdr>
        <w:top w:val="none" w:sz="0" w:space="0" w:color="auto"/>
        <w:left w:val="none" w:sz="0" w:space="0" w:color="auto"/>
        <w:bottom w:val="none" w:sz="0" w:space="0" w:color="auto"/>
        <w:right w:val="none" w:sz="0" w:space="0" w:color="auto"/>
      </w:divBdr>
    </w:div>
    <w:div w:id="2030795382">
      <w:bodyDiv w:val="1"/>
      <w:marLeft w:val="0"/>
      <w:marRight w:val="0"/>
      <w:marTop w:val="0"/>
      <w:marBottom w:val="0"/>
      <w:divBdr>
        <w:top w:val="none" w:sz="0" w:space="0" w:color="auto"/>
        <w:left w:val="none" w:sz="0" w:space="0" w:color="auto"/>
        <w:bottom w:val="none" w:sz="0" w:space="0" w:color="auto"/>
        <w:right w:val="none" w:sz="0" w:space="0" w:color="auto"/>
      </w:divBdr>
    </w:div>
    <w:div w:id="2030984495">
      <w:bodyDiv w:val="1"/>
      <w:marLeft w:val="0"/>
      <w:marRight w:val="0"/>
      <w:marTop w:val="0"/>
      <w:marBottom w:val="0"/>
      <w:divBdr>
        <w:top w:val="none" w:sz="0" w:space="0" w:color="auto"/>
        <w:left w:val="none" w:sz="0" w:space="0" w:color="auto"/>
        <w:bottom w:val="none" w:sz="0" w:space="0" w:color="auto"/>
        <w:right w:val="none" w:sz="0" w:space="0" w:color="auto"/>
      </w:divBdr>
    </w:div>
    <w:div w:id="2038580344">
      <w:bodyDiv w:val="1"/>
      <w:marLeft w:val="0"/>
      <w:marRight w:val="0"/>
      <w:marTop w:val="0"/>
      <w:marBottom w:val="0"/>
      <w:divBdr>
        <w:top w:val="none" w:sz="0" w:space="0" w:color="auto"/>
        <w:left w:val="none" w:sz="0" w:space="0" w:color="auto"/>
        <w:bottom w:val="none" w:sz="0" w:space="0" w:color="auto"/>
        <w:right w:val="none" w:sz="0" w:space="0" w:color="auto"/>
      </w:divBdr>
    </w:div>
    <w:div w:id="2042393282">
      <w:bodyDiv w:val="1"/>
      <w:marLeft w:val="0"/>
      <w:marRight w:val="0"/>
      <w:marTop w:val="0"/>
      <w:marBottom w:val="0"/>
      <w:divBdr>
        <w:top w:val="none" w:sz="0" w:space="0" w:color="auto"/>
        <w:left w:val="none" w:sz="0" w:space="0" w:color="auto"/>
        <w:bottom w:val="none" w:sz="0" w:space="0" w:color="auto"/>
        <w:right w:val="none" w:sz="0" w:space="0" w:color="auto"/>
      </w:divBdr>
    </w:div>
    <w:div w:id="2044555077">
      <w:bodyDiv w:val="1"/>
      <w:marLeft w:val="0"/>
      <w:marRight w:val="0"/>
      <w:marTop w:val="0"/>
      <w:marBottom w:val="0"/>
      <w:divBdr>
        <w:top w:val="none" w:sz="0" w:space="0" w:color="auto"/>
        <w:left w:val="none" w:sz="0" w:space="0" w:color="auto"/>
        <w:bottom w:val="none" w:sz="0" w:space="0" w:color="auto"/>
        <w:right w:val="none" w:sz="0" w:space="0" w:color="auto"/>
      </w:divBdr>
    </w:div>
    <w:div w:id="2045052855">
      <w:bodyDiv w:val="1"/>
      <w:marLeft w:val="0"/>
      <w:marRight w:val="0"/>
      <w:marTop w:val="0"/>
      <w:marBottom w:val="0"/>
      <w:divBdr>
        <w:top w:val="none" w:sz="0" w:space="0" w:color="auto"/>
        <w:left w:val="none" w:sz="0" w:space="0" w:color="auto"/>
        <w:bottom w:val="none" w:sz="0" w:space="0" w:color="auto"/>
        <w:right w:val="none" w:sz="0" w:space="0" w:color="auto"/>
      </w:divBdr>
    </w:div>
    <w:div w:id="2049793829">
      <w:bodyDiv w:val="1"/>
      <w:marLeft w:val="0"/>
      <w:marRight w:val="0"/>
      <w:marTop w:val="0"/>
      <w:marBottom w:val="0"/>
      <w:divBdr>
        <w:top w:val="none" w:sz="0" w:space="0" w:color="auto"/>
        <w:left w:val="none" w:sz="0" w:space="0" w:color="auto"/>
        <w:bottom w:val="none" w:sz="0" w:space="0" w:color="auto"/>
        <w:right w:val="none" w:sz="0" w:space="0" w:color="auto"/>
      </w:divBdr>
    </w:div>
    <w:div w:id="2053460770">
      <w:bodyDiv w:val="1"/>
      <w:marLeft w:val="0"/>
      <w:marRight w:val="0"/>
      <w:marTop w:val="0"/>
      <w:marBottom w:val="0"/>
      <w:divBdr>
        <w:top w:val="none" w:sz="0" w:space="0" w:color="auto"/>
        <w:left w:val="none" w:sz="0" w:space="0" w:color="auto"/>
        <w:bottom w:val="none" w:sz="0" w:space="0" w:color="auto"/>
        <w:right w:val="none" w:sz="0" w:space="0" w:color="auto"/>
      </w:divBdr>
    </w:div>
    <w:div w:id="2059476506">
      <w:bodyDiv w:val="1"/>
      <w:marLeft w:val="0"/>
      <w:marRight w:val="0"/>
      <w:marTop w:val="0"/>
      <w:marBottom w:val="0"/>
      <w:divBdr>
        <w:top w:val="none" w:sz="0" w:space="0" w:color="auto"/>
        <w:left w:val="none" w:sz="0" w:space="0" w:color="auto"/>
        <w:bottom w:val="none" w:sz="0" w:space="0" w:color="auto"/>
        <w:right w:val="none" w:sz="0" w:space="0" w:color="auto"/>
      </w:divBdr>
    </w:div>
    <w:div w:id="2059890045">
      <w:bodyDiv w:val="1"/>
      <w:marLeft w:val="0"/>
      <w:marRight w:val="0"/>
      <w:marTop w:val="0"/>
      <w:marBottom w:val="0"/>
      <w:divBdr>
        <w:top w:val="none" w:sz="0" w:space="0" w:color="auto"/>
        <w:left w:val="none" w:sz="0" w:space="0" w:color="auto"/>
        <w:bottom w:val="none" w:sz="0" w:space="0" w:color="auto"/>
        <w:right w:val="none" w:sz="0" w:space="0" w:color="auto"/>
      </w:divBdr>
    </w:div>
    <w:div w:id="2060013351">
      <w:bodyDiv w:val="1"/>
      <w:marLeft w:val="0"/>
      <w:marRight w:val="0"/>
      <w:marTop w:val="0"/>
      <w:marBottom w:val="0"/>
      <w:divBdr>
        <w:top w:val="none" w:sz="0" w:space="0" w:color="auto"/>
        <w:left w:val="none" w:sz="0" w:space="0" w:color="auto"/>
        <w:bottom w:val="none" w:sz="0" w:space="0" w:color="auto"/>
        <w:right w:val="none" w:sz="0" w:space="0" w:color="auto"/>
      </w:divBdr>
    </w:div>
    <w:div w:id="2060473399">
      <w:bodyDiv w:val="1"/>
      <w:marLeft w:val="0"/>
      <w:marRight w:val="0"/>
      <w:marTop w:val="0"/>
      <w:marBottom w:val="0"/>
      <w:divBdr>
        <w:top w:val="none" w:sz="0" w:space="0" w:color="auto"/>
        <w:left w:val="none" w:sz="0" w:space="0" w:color="auto"/>
        <w:bottom w:val="none" w:sz="0" w:space="0" w:color="auto"/>
        <w:right w:val="none" w:sz="0" w:space="0" w:color="auto"/>
      </w:divBdr>
    </w:div>
    <w:div w:id="2065059094">
      <w:bodyDiv w:val="1"/>
      <w:marLeft w:val="0"/>
      <w:marRight w:val="0"/>
      <w:marTop w:val="0"/>
      <w:marBottom w:val="0"/>
      <w:divBdr>
        <w:top w:val="none" w:sz="0" w:space="0" w:color="auto"/>
        <w:left w:val="none" w:sz="0" w:space="0" w:color="auto"/>
        <w:bottom w:val="none" w:sz="0" w:space="0" w:color="auto"/>
        <w:right w:val="none" w:sz="0" w:space="0" w:color="auto"/>
      </w:divBdr>
    </w:div>
    <w:div w:id="2072457834">
      <w:bodyDiv w:val="1"/>
      <w:marLeft w:val="0"/>
      <w:marRight w:val="0"/>
      <w:marTop w:val="0"/>
      <w:marBottom w:val="0"/>
      <w:divBdr>
        <w:top w:val="none" w:sz="0" w:space="0" w:color="auto"/>
        <w:left w:val="none" w:sz="0" w:space="0" w:color="auto"/>
        <w:bottom w:val="none" w:sz="0" w:space="0" w:color="auto"/>
        <w:right w:val="none" w:sz="0" w:space="0" w:color="auto"/>
      </w:divBdr>
    </w:div>
    <w:div w:id="2077048903">
      <w:bodyDiv w:val="1"/>
      <w:marLeft w:val="0"/>
      <w:marRight w:val="0"/>
      <w:marTop w:val="0"/>
      <w:marBottom w:val="0"/>
      <w:divBdr>
        <w:top w:val="none" w:sz="0" w:space="0" w:color="auto"/>
        <w:left w:val="none" w:sz="0" w:space="0" w:color="auto"/>
        <w:bottom w:val="none" w:sz="0" w:space="0" w:color="auto"/>
        <w:right w:val="none" w:sz="0" w:space="0" w:color="auto"/>
      </w:divBdr>
    </w:div>
    <w:div w:id="2079934240">
      <w:bodyDiv w:val="1"/>
      <w:marLeft w:val="0"/>
      <w:marRight w:val="0"/>
      <w:marTop w:val="0"/>
      <w:marBottom w:val="0"/>
      <w:divBdr>
        <w:top w:val="none" w:sz="0" w:space="0" w:color="auto"/>
        <w:left w:val="none" w:sz="0" w:space="0" w:color="auto"/>
        <w:bottom w:val="none" w:sz="0" w:space="0" w:color="auto"/>
        <w:right w:val="none" w:sz="0" w:space="0" w:color="auto"/>
      </w:divBdr>
    </w:div>
    <w:div w:id="2084403850">
      <w:bodyDiv w:val="1"/>
      <w:marLeft w:val="0"/>
      <w:marRight w:val="0"/>
      <w:marTop w:val="0"/>
      <w:marBottom w:val="0"/>
      <w:divBdr>
        <w:top w:val="none" w:sz="0" w:space="0" w:color="auto"/>
        <w:left w:val="none" w:sz="0" w:space="0" w:color="auto"/>
        <w:bottom w:val="none" w:sz="0" w:space="0" w:color="auto"/>
        <w:right w:val="none" w:sz="0" w:space="0" w:color="auto"/>
      </w:divBdr>
    </w:div>
    <w:div w:id="2087534683">
      <w:bodyDiv w:val="1"/>
      <w:marLeft w:val="0"/>
      <w:marRight w:val="0"/>
      <w:marTop w:val="0"/>
      <w:marBottom w:val="0"/>
      <w:divBdr>
        <w:top w:val="none" w:sz="0" w:space="0" w:color="auto"/>
        <w:left w:val="none" w:sz="0" w:space="0" w:color="auto"/>
        <w:bottom w:val="none" w:sz="0" w:space="0" w:color="auto"/>
        <w:right w:val="none" w:sz="0" w:space="0" w:color="auto"/>
      </w:divBdr>
    </w:div>
    <w:div w:id="2089571334">
      <w:bodyDiv w:val="1"/>
      <w:marLeft w:val="0"/>
      <w:marRight w:val="0"/>
      <w:marTop w:val="0"/>
      <w:marBottom w:val="0"/>
      <w:divBdr>
        <w:top w:val="none" w:sz="0" w:space="0" w:color="auto"/>
        <w:left w:val="none" w:sz="0" w:space="0" w:color="auto"/>
        <w:bottom w:val="none" w:sz="0" w:space="0" w:color="auto"/>
        <w:right w:val="none" w:sz="0" w:space="0" w:color="auto"/>
      </w:divBdr>
    </w:div>
    <w:div w:id="2094625231">
      <w:bodyDiv w:val="1"/>
      <w:marLeft w:val="0"/>
      <w:marRight w:val="0"/>
      <w:marTop w:val="0"/>
      <w:marBottom w:val="0"/>
      <w:divBdr>
        <w:top w:val="none" w:sz="0" w:space="0" w:color="auto"/>
        <w:left w:val="none" w:sz="0" w:space="0" w:color="auto"/>
        <w:bottom w:val="none" w:sz="0" w:space="0" w:color="auto"/>
        <w:right w:val="none" w:sz="0" w:space="0" w:color="auto"/>
      </w:divBdr>
    </w:div>
    <w:div w:id="2100523795">
      <w:bodyDiv w:val="1"/>
      <w:marLeft w:val="0"/>
      <w:marRight w:val="0"/>
      <w:marTop w:val="0"/>
      <w:marBottom w:val="0"/>
      <w:divBdr>
        <w:top w:val="none" w:sz="0" w:space="0" w:color="auto"/>
        <w:left w:val="none" w:sz="0" w:space="0" w:color="auto"/>
        <w:bottom w:val="none" w:sz="0" w:space="0" w:color="auto"/>
        <w:right w:val="none" w:sz="0" w:space="0" w:color="auto"/>
      </w:divBdr>
    </w:div>
    <w:div w:id="2103069181">
      <w:bodyDiv w:val="1"/>
      <w:marLeft w:val="0"/>
      <w:marRight w:val="0"/>
      <w:marTop w:val="0"/>
      <w:marBottom w:val="0"/>
      <w:divBdr>
        <w:top w:val="none" w:sz="0" w:space="0" w:color="auto"/>
        <w:left w:val="none" w:sz="0" w:space="0" w:color="auto"/>
        <w:bottom w:val="none" w:sz="0" w:space="0" w:color="auto"/>
        <w:right w:val="none" w:sz="0" w:space="0" w:color="auto"/>
      </w:divBdr>
    </w:div>
    <w:div w:id="2107189698">
      <w:bodyDiv w:val="1"/>
      <w:marLeft w:val="0"/>
      <w:marRight w:val="0"/>
      <w:marTop w:val="0"/>
      <w:marBottom w:val="0"/>
      <w:divBdr>
        <w:top w:val="none" w:sz="0" w:space="0" w:color="auto"/>
        <w:left w:val="none" w:sz="0" w:space="0" w:color="auto"/>
        <w:bottom w:val="none" w:sz="0" w:space="0" w:color="auto"/>
        <w:right w:val="none" w:sz="0" w:space="0" w:color="auto"/>
      </w:divBdr>
    </w:div>
    <w:div w:id="2111729558">
      <w:bodyDiv w:val="1"/>
      <w:marLeft w:val="0"/>
      <w:marRight w:val="0"/>
      <w:marTop w:val="0"/>
      <w:marBottom w:val="0"/>
      <w:divBdr>
        <w:top w:val="none" w:sz="0" w:space="0" w:color="auto"/>
        <w:left w:val="none" w:sz="0" w:space="0" w:color="auto"/>
        <w:bottom w:val="none" w:sz="0" w:space="0" w:color="auto"/>
        <w:right w:val="none" w:sz="0" w:space="0" w:color="auto"/>
      </w:divBdr>
    </w:div>
    <w:div w:id="2115009565">
      <w:bodyDiv w:val="1"/>
      <w:marLeft w:val="0"/>
      <w:marRight w:val="0"/>
      <w:marTop w:val="0"/>
      <w:marBottom w:val="0"/>
      <w:divBdr>
        <w:top w:val="none" w:sz="0" w:space="0" w:color="auto"/>
        <w:left w:val="none" w:sz="0" w:space="0" w:color="auto"/>
        <w:bottom w:val="none" w:sz="0" w:space="0" w:color="auto"/>
        <w:right w:val="none" w:sz="0" w:space="0" w:color="auto"/>
      </w:divBdr>
    </w:div>
    <w:div w:id="2120368926">
      <w:bodyDiv w:val="1"/>
      <w:marLeft w:val="0"/>
      <w:marRight w:val="0"/>
      <w:marTop w:val="0"/>
      <w:marBottom w:val="0"/>
      <w:divBdr>
        <w:top w:val="none" w:sz="0" w:space="0" w:color="auto"/>
        <w:left w:val="none" w:sz="0" w:space="0" w:color="auto"/>
        <w:bottom w:val="none" w:sz="0" w:space="0" w:color="auto"/>
        <w:right w:val="none" w:sz="0" w:space="0" w:color="auto"/>
      </w:divBdr>
    </w:div>
    <w:div w:id="2121102656">
      <w:bodyDiv w:val="1"/>
      <w:marLeft w:val="0"/>
      <w:marRight w:val="0"/>
      <w:marTop w:val="0"/>
      <w:marBottom w:val="0"/>
      <w:divBdr>
        <w:top w:val="none" w:sz="0" w:space="0" w:color="auto"/>
        <w:left w:val="none" w:sz="0" w:space="0" w:color="auto"/>
        <w:bottom w:val="none" w:sz="0" w:space="0" w:color="auto"/>
        <w:right w:val="none" w:sz="0" w:space="0" w:color="auto"/>
      </w:divBdr>
    </w:div>
    <w:div w:id="2122874304">
      <w:bodyDiv w:val="1"/>
      <w:marLeft w:val="0"/>
      <w:marRight w:val="0"/>
      <w:marTop w:val="0"/>
      <w:marBottom w:val="0"/>
      <w:divBdr>
        <w:top w:val="none" w:sz="0" w:space="0" w:color="auto"/>
        <w:left w:val="none" w:sz="0" w:space="0" w:color="auto"/>
        <w:bottom w:val="none" w:sz="0" w:space="0" w:color="auto"/>
        <w:right w:val="none" w:sz="0" w:space="0" w:color="auto"/>
      </w:divBdr>
    </w:div>
    <w:div w:id="2122992921">
      <w:bodyDiv w:val="1"/>
      <w:marLeft w:val="0"/>
      <w:marRight w:val="0"/>
      <w:marTop w:val="0"/>
      <w:marBottom w:val="0"/>
      <w:divBdr>
        <w:top w:val="none" w:sz="0" w:space="0" w:color="auto"/>
        <w:left w:val="none" w:sz="0" w:space="0" w:color="auto"/>
        <w:bottom w:val="none" w:sz="0" w:space="0" w:color="auto"/>
        <w:right w:val="none" w:sz="0" w:space="0" w:color="auto"/>
      </w:divBdr>
    </w:div>
    <w:div w:id="2127574582">
      <w:bodyDiv w:val="1"/>
      <w:marLeft w:val="0"/>
      <w:marRight w:val="0"/>
      <w:marTop w:val="0"/>
      <w:marBottom w:val="0"/>
      <w:divBdr>
        <w:top w:val="none" w:sz="0" w:space="0" w:color="auto"/>
        <w:left w:val="none" w:sz="0" w:space="0" w:color="auto"/>
        <w:bottom w:val="none" w:sz="0" w:space="0" w:color="auto"/>
        <w:right w:val="none" w:sz="0" w:space="0" w:color="auto"/>
      </w:divBdr>
    </w:div>
    <w:div w:id="2129228860">
      <w:bodyDiv w:val="1"/>
      <w:marLeft w:val="0"/>
      <w:marRight w:val="0"/>
      <w:marTop w:val="0"/>
      <w:marBottom w:val="0"/>
      <w:divBdr>
        <w:top w:val="none" w:sz="0" w:space="0" w:color="auto"/>
        <w:left w:val="none" w:sz="0" w:space="0" w:color="auto"/>
        <w:bottom w:val="none" w:sz="0" w:space="0" w:color="auto"/>
        <w:right w:val="none" w:sz="0" w:space="0" w:color="auto"/>
      </w:divBdr>
    </w:div>
    <w:div w:id="2130279022">
      <w:bodyDiv w:val="1"/>
      <w:marLeft w:val="0"/>
      <w:marRight w:val="0"/>
      <w:marTop w:val="0"/>
      <w:marBottom w:val="0"/>
      <w:divBdr>
        <w:top w:val="none" w:sz="0" w:space="0" w:color="auto"/>
        <w:left w:val="none" w:sz="0" w:space="0" w:color="auto"/>
        <w:bottom w:val="none" w:sz="0" w:space="0" w:color="auto"/>
        <w:right w:val="none" w:sz="0" w:space="0" w:color="auto"/>
      </w:divBdr>
    </w:div>
    <w:div w:id="2131170022">
      <w:bodyDiv w:val="1"/>
      <w:marLeft w:val="0"/>
      <w:marRight w:val="0"/>
      <w:marTop w:val="0"/>
      <w:marBottom w:val="0"/>
      <w:divBdr>
        <w:top w:val="none" w:sz="0" w:space="0" w:color="auto"/>
        <w:left w:val="none" w:sz="0" w:space="0" w:color="auto"/>
        <w:bottom w:val="none" w:sz="0" w:space="0" w:color="auto"/>
        <w:right w:val="none" w:sz="0" w:space="0" w:color="auto"/>
      </w:divBdr>
    </w:div>
    <w:div w:id="2134397729">
      <w:bodyDiv w:val="1"/>
      <w:marLeft w:val="0"/>
      <w:marRight w:val="0"/>
      <w:marTop w:val="0"/>
      <w:marBottom w:val="0"/>
      <w:divBdr>
        <w:top w:val="none" w:sz="0" w:space="0" w:color="auto"/>
        <w:left w:val="none" w:sz="0" w:space="0" w:color="auto"/>
        <w:bottom w:val="none" w:sz="0" w:space="0" w:color="auto"/>
        <w:right w:val="none" w:sz="0" w:space="0" w:color="auto"/>
      </w:divBdr>
    </w:div>
    <w:div w:id="2138643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header" Target="header14.xml"/><Relationship Id="rId3" Type="http://schemas.openxmlformats.org/officeDocument/2006/relationships/numbering" Target="numbering.xml"/><Relationship Id="rId21" Type="http://schemas.openxmlformats.org/officeDocument/2006/relationships/header" Target="header10.xml"/><Relationship Id="rId34" Type="http://schemas.openxmlformats.org/officeDocument/2006/relationships/header" Target="header19.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3.xml"/><Relationship Id="rId33" Type="http://schemas.openxmlformats.org/officeDocument/2006/relationships/header" Target="header18.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3.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header" Target="header12.xml"/><Relationship Id="rId28" Type="http://schemas.openxmlformats.org/officeDocument/2006/relationships/header" Target="header15.xml"/><Relationship Id="rId36" Type="http://schemas.openxmlformats.org/officeDocument/2006/relationships/header" Target="header21.xml"/><Relationship Id="rId10" Type="http://schemas.openxmlformats.org/officeDocument/2006/relationships/footer" Target="footer1.xml"/><Relationship Id="rId19" Type="http://schemas.openxmlformats.org/officeDocument/2006/relationships/header" Target="header9.xml"/><Relationship Id="rId31" Type="http://schemas.openxmlformats.org/officeDocument/2006/relationships/header" Target="header17.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eader" Target="header11.xml"/><Relationship Id="rId27" Type="http://schemas.openxmlformats.org/officeDocument/2006/relationships/footer" Target="footer5.xml"/><Relationship Id="rId30" Type="http://schemas.openxmlformats.org/officeDocument/2006/relationships/header" Target="header16.xml"/><Relationship Id="rId35" Type="http://schemas.openxmlformats.org/officeDocument/2006/relationships/header" Target="header2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E508B6-E080-4FC6-BF35-EF9774308E12}">
  <ds:schemaRefs>
    <ds:schemaRef ds:uri="http://schemas.openxmlformats.org/officeDocument/2006/bibliography"/>
  </ds:schemaRefs>
</ds:datastoreItem>
</file>

<file path=customXml/itemProps2.xml><?xml version="1.0" encoding="utf-8"?>
<ds:datastoreItem xmlns:ds="http://schemas.openxmlformats.org/officeDocument/2006/customXml" ds:itemID="{6D5D1CB4-6BD8-4D05-B81F-37E8FF482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Pages>
  <Words>8849</Words>
  <Characters>50443</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YAPI KREDİ KORAY </vt:lpstr>
    </vt:vector>
  </TitlesOfParts>
  <Company>PwC</Company>
  <LinksUpToDate>false</LinksUpToDate>
  <CharactersWithSpaces>59174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YAPI KREDİ KORAY </dc:title>
  <dc:subject/>
  <dc:creator>PwC</dc:creator>
  <cp:keywords/>
  <dc:description/>
  <cp:lastModifiedBy>Utku Kose</cp:lastModifiedBy>
  <cp:revision>18</cp:revision>
  <cp:lastPrinted>2011-05-09T11:36:00Z</cp:lastPrinted>
  <dcterms:created xsi:type="dcterms:W3CDTF">2011-05-09T14:10:00Z</dcterms:created>
  <dcterms:modified xsi:type="dcterms:W3CDTF">2011-05-09T23:45:00Z</dcterms:modified>
</cp:coreProperties>
</file>